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jc w:val="center"/>
        <w:rPr>
          <w:rFonts w:ascii="HGPｺﾞｼｯｸE" w:eastAsia="HGPｺﾞｼｯｸE" w:hAnsi="ＭＳ Ｐ明朝" w:hint="eastAsia"/>
          <w:sz w:val="48"/>
        </w:rPr>
      </w:pPr>
      <w:r>
        <w:rPr>
          <w:rFonts w:ascii="HGPｺﾞｼｯｸE" w:eastAsia="HGPｺﾞｼｯｸE" w:hAnsi="ＭＳ Ｐ明朝" w:hint="eastAsia"/>
          <w:sz w:val="48"/>
        </w:rPr>
        <w:t>インターネットＥＤＩの手引き</w:t>
      </w:r>
      <w:bookmarkStart w:id="0" w:name="_GoBack"/>
      <w:bookmarkEnd w:id="0"/>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rPr>
          <w:rFonts w:ascii="ＭＳ Ｐゴシック" w:eastAsia="ＭＳ Ｐゴシック" w:hAnsi="ＭＳ Ｐ明朝" w:hint="eastAsia"/>
          <w:sz w:val="24"/>
        </w:rPr>
      </w:pPr>
    </w:p>
    <w:p w:rsidR="00000000" w:rsidRDefault="00215564">
      <w:pPr>
        <w:spacing w:line="400" w:lineRule="atLeast"/>
        <w:jc w:val="center"/>
        <w:rPr>
          <w:rFonts w:ascii="ＭＳ Ｐゴシック" w:eastAsia="ＭＳ Ｐゴシック" w:hAnsi="ＭＳ Ｐ明朝" w:hint="eastAsia"/>
          <w:sz w:val="36"/>
        </w:rPr>
      </w:pPr>
      <w:r>
        <w:rPr>
          <w:rFonts w:ascii="ＭＳ Ｐゴシック" w:eastAsia="ＭＳ Ｐゴシック" w:hAnsi="ＭＳ Ｐ明朝" w:hint="eastAsia"/>
          <w:sz w:val="36"/>
        </w:rPr>
        <w:t>平成１９年２月</w:t>
      </w:r>
    </w:p>
    <w:p w:rsidR="00000000" w:rsidRDefault="00215564">
      <w:pPr>
        <w:spacing w:line="400" w:lineRule="atLeast"/>
        <w:jc w:val="center"/>
        <w:rPr>
          <w:rFonts w:ascii="ＭＳ Ｐゴシック" w:eastAsia="ＭＳ Ｐゴシック" w:hAnsi="ＭＳ Ｐ明朝" w:hint="eastAsia"/>
          <w:sz w:val="36"/>
        </w:rPr>
      </w:pPr>
    </w:p>
    <w:p w:rsidR="00000000" w:rsidRDefault="00215564">
      <w:pPr>
        <w:spacing w:line="400" w:lineRule="atLeast"/>
        <w:jc w:val="center"/>
        <w:rPr>
          <w:rFonts w:ascii="ＭＳ Ｐゴシック" w:eastAsia="ＭＳ Ｐゴシック" w:hAnsi="ＭＳ Ｐ明朝" w:hint="eastAsia"/>
          <w:sz w:val="36"/>
        </w:rPr>
      </w:pPr>
      <w:r>
        <w:rPr>
          <w:rFonts w:ascii="ＭＳ Ｐゴシック" w:eastAsia="ＭＳ Ｐゴシック" w:hAnsi="ＭＳ Ｐ明朝" w:hint="eastAsia"/>
          <w:sz w:val="36"/>
        </w:rPr>
        <w:t>社団法人　日本鉄鋼連盟</w:t>
      </w:r>
    </w:p>
    <w:p w:rsidR="00000000" w:rsidRDefault="00215564">
      <w:pPr>
        <w:spacing w:line="400" w:lineRule="atLeast"/>
        <w:jc w:val="center"/>
        <w:rPr>
          <w:rFonts w:ascii="ＭＳ Ｐゴシック" w:eastAsia="ＭＳ Ｐゴシック" w:hAnsi="ＭＳ Ｐ明朝" w:hint="eastAsia"/>
          <w:sz w:val="36"/>
        </w:rPr>
      </w:pPr>
      <w:r>
        <w:rPr>
          <w:rFonts w:ascii="ＭＳ Ｐゴシック" w:eastAsia="ＭＳ Ｐゴシック" w:hAnsi="ＭＳ Ｐ明朝" w:hint="eastAsia"/>
          <w:spacing w:val="85"/>
          <w:kern w:val="0"/>
          <w:sz w:val="36"/>
          <w:fitText w:val="3465" w:id="-1253287168"/>
        </w:rPr>
        <w:t>鉄鋼ＥＤＩセンタ</w:t>
      </w:r>
      <w:r>
        <w:rPr>
          <w:rFonts w:ascii="ＭＳ Ｐゴシック" w:eastAsia="ＭＳ Ｐゴシック" w:hAnsi="ＭＳ Ｐ明朝" w:hint="eastAsia"/>
          <w:spacing w:val="7"/>
          <w:kern w:val="0"/>
          <w:sz w:val="36"/>
          <w:fitText w:val="3465" w:id="-1253287168"/>
        </w:rPr>
        <w:t>ー</w:t>
      </w:r>
    </w:p>
    <w:p w:rsidR="00000000" w:rsidRDefault="00215564">
      <w:pPr>
        <w:spacing w:line="400" w:lineRule="atLeast"/>
        <w:rPr>
          <w:rFonts w:ascii="ＭＳ Ｐゴシック" w:eastAsia="ＭＳ Ｐゴシック" w:hAnsi="ＭＳ Ｐ明朝" w:hint="eastAsia"/>
          <w:sz w:val="24"/>
        </w:rPr>
      </w:pPr>
      <w:r>
        <w:rPr>
          <w:rFonts w:ascii="ＭＳ Ｐゴシック" w:eastAsia="ＭＳ Ｐゴシック" w:hAnsi="ＭＳ Ｐ明朝"/>
          <w:sz w:val="24"/>
        </w:rPr>
        <w:br w:type="page"/>
      </w:r>
      <w:r>
        <w:rPr>
          <w:rFonts w:ascii="ＭＳ Ｐゴシック" w:eastAsia="ＭＳ Ｐゴシック" w:hAnsi="ＭＳ Ｐ明朝" w:hint="eastAsia"/>
          <w:sz w:val="24"/>
        </w:rPr>
        <w:lastRenderedPageBreak/>
        <w:t>目次</w:t>
      </w:r>
    </w:p>
    <w:p w:rsidR="00000000" w:rsidRDefault="00215564">
      <w:pPr>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はじめに</w:t>
      </w:r>
      <w:r>
        <w:rPr>
          <w:rFonts w:ascii="ＭＳ Ｐ明朝" w:eastAsia="ＭＳ Ｐ明朝" w:hAnsi="ＭＳ Ｐ明朝" w:hint="eastAsia"/>
          <w:sz w:val="22"/>
        </w:rPr>
        <w:tab/>
      </w:r>
      <w:r>
        <w:rPr>
          <w:rFonts w:ascii="ＭＳ Ｐ明朝" w:eastAsia="ＭＳ Ｐ明朝" w:hAnsi="ＭＳ Ｐ明朝" w:hint="eastAsia"/>
          <w:sz w:val="22"/>
        </w:rPr>
        <w:t>１</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１．インターネットＥＤＩを使うメリット</w:t>
      </w:r>
      <w:r>
        <w:rPr>
          <w:rFonts w:ascii="ＭＳ Ｐ明朝" w:eastAsia="ＭＳ Ｐ明朝" w:hAnsi="ＭＳ Ｐ明朝" w:hint="eastAsia"/>
          <w:sz w:val="22"/>
        </w:rPr>
        <w:tab/>
      </w:r>
      <w:r>
        <w:rPr>
          <w:rFonts w:ascii="ＭＳ Ｐ明朝" w:eastAsia="ＭＳ Ｐ明朝" w:hAnsi="ＭＳ Ｐ明朝" w:hint="eastAsia"/>
          <w:sz w:val="22"/>
        </w:rPr>
        <w:t>２</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２．インターネットＥＤＩの定義</w:t>
      </w:r>
      <w:r>
        <w:rPr>
          <w:rFonts w:ascii="ＭＳ Ｐ明朝" w:eastAsia="ＭＳ Ｐ明朝" w:hAnsi="ＭＳ Ｐ明朝" w:hint="eastAsia"/>
          <w:sz w:val="22"/>
        </w:rPr>
        <w:tab/>
      </w:r>
      <w:r>
        <w:rPr>
          <w:rFonts w:ascii="ＭＳ Ｐ明朝" w:eastAsia="ＭＳ Ｐ明朝" w:hAnsi="ＭＳ Ｐ明朝" w:hint="eastAsia"/>
          <w:sz w:val="22"/>
        </w:rPr>
        <w:t>４</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３．インターネットＥＤＩにおけるセキュリティ対策</w:t>
      </w:r>
      <w:r>
        <w:rPr>
          <w:rFonts w:ascii="ＭＳ Ｐ明朝" w:eastAsia="ＭＳ Ｐ明朝" w:hAnsi="ＭＳ Ｐ明朝" w:hint="eastAsia"/>
          <w:sz w:val="22"/>
        </w:rPr>
        <w:tab/>
      </w:r>
      <w:r>
        <w:rPr>
          <w:rFonts w:ascii="ＭＳ Ｐ明朝" w:eastAsia="ＭＳ Ｐ明朝" w:hAnsi="ＭＳ Ｐ明朝" w:hint="eastAsia"/>
          <w:sz w:val="22"/>
        </w:rPr>
        <w:t>６</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３－１．ネットワーク上のセキュリティ対策技術</w:t>
      </w:r>
      <w:r>
        <w:rPr>
          <w:rFonts w:ascii="ＭＳ Ｐ明朝" w:eastAsia="ＭＳ Ｐ明朝" w:hAnsi="ＭＳ Ｐ明朝" w:hint="eastAsia"/>
          <w:sz w:val="22"/>
        </w:rPr>
        <w:tab/>
      </w:r>
      <w:r>
        <w:rPr>
          <w:rFonts w:ascii="ＭＳ Ｐ明朝" w:eastAsia="ＭＳ Ｐ明朝" w:hAnsi="ＭＳ Ｐ明朝" w:hint="eastAsia"/>
          <w:sz w:val="22"/>
        </w:rPr>
        <w:t>６</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３－２．情報システム機器のセキュリティ</w:t>
      </w:r>
      <w:r>
        <w:rPr>
          <w:rFonts w:ascii="ＭＳ Ｐ明朝" w:eastAsia="ＭＳ Ｐ明朝" w:hAnsi="ＭＳ Ｐ明朝" w:hint="eastAsia"/>
          <w:sz w:val="22"/>
        </w:rPr>
        <w:tab/>
      </w:r>
      <w:r>
        <w:rPr>
          <w:rFonts w:ascii="ＭＳ Ｐ明朝" w:eastAsia="ＭＳ Ｐ明朝" w:hAnsi="ＭＳ Ｐ明朝" w:hint="eastAsia"/>
          <w:sz w:val="22"/>
        </w:rPr>
        <w:t>８</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４．インターネットＥＤＩの種類</w:t>
      </w:r>
      <w:r>
        <w:rPr>
          <w:rFonts w:ascii="ＭＳ Ｐ明朝" w:eastAsia="ＭＳ Ｐ明朝" w:hAnsi="ＭＳ Ｐ明朝" w:hint="eastAsia"/>
          <w:sz w:val="22"/>
        </w:rPr>
        <w:tab/>
      </w:r>
      <w:r>
        <w:rPr>
          <w:rFonts w:ascii="ＭＳ Ｐ明朝" w:eastAsia="ＭＳ Ｐ明朝" w:hAnsi="ＭＳ Ｐ明朝" w:hint="eastAsia"/>
          <w:sz w:val="22"/>
        </w:rPr>
        <w:t>９</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５．実際の利用形態</w:t>
      </w:r>
      <w:r>
        <w:rPr>
          <w:rFonts w:ascii="ＭＳ Ｐ明朝" w:eastAsia="ＭＳ Ｐ明朝" w:hAnsi="ＭＳ Ｐ明朝" w:hint="eastAsia"/>
          <w:sz w:val="22"/>
        </w:rPr>
        <w:tab/>
        <w:t>11</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５－１．インターネット</w:t>
      </w:r>
      <w:r>
        <w:rPr>
          <w:rFonts w:ascii="ＭＳ Ｐ明朝" w:eastAsia="ＭＳ Ｐ明朝" w:hAnsi="ＭＳ Ｐ明朝" w:hint="eastAsia"/>
          <w:sz w:val="22"/>
        </w:rPr>
        <w:t>EDI</w:t>
      </w:r>
      <w:r>
        <w:rPr>
          <w:rFonts w:ascii="ＭＳ Ｐ明朝" w:eastAsia="ＭＳ Ｐ明朝" w:hAnsi="ＭＳ Ｐ明朝" w:hint="eastAsia"/>
          <w:sz w:val="22"/>
        </w:rPr>
        <w:t>の利用形態</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５－１</w:t>
      </w:r>
      <w:r>
        <w:rPr>
          <w:rFonts w:ascii="ＭＳ Ｐ明朝" w:eastAsia="ＭＳ Ｐ明朝" w:hAnsi="ＭＳ Ｐ明朝" w:hint="eastAsia"/>
          <w:sz w:val="22"/>
        </w:rPr>
        <w:t>－１．ファイル転送型・メール型ＥＤＩの特徴</w:t>
      </w:r>
      <w:r>
        <w:rPr>
          <w:rFonts w:ascii="ＭＳ Ｐ明朝" w:eastAsia="ＭＳ Ｐ明朝" w:hAnsi="ＭＳ Ｐ明朝" w:hint="eastAsia"/>
          <w:sz w:val="22"/>
        </w:rPr>
        <w:tab/>
        <w:t>12</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５－１－２．Ｗｅｂ型ＥＤＩの特徴</w:t>
      </w:r>
      <w:r>
        <w:rPr>
          <w:rFonts w:ascii="ＭＳ Ｐ明朝" w:eastAsia="ＭＳ Ｐ明朝" w:hAnsi="ＭＳ Ｐ明朝" w:hint="eastAsia"/>
          <w:sz w:val="22"/>
        </w:rPr>
        <w:tab/>
        <w:t>13</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５－２．ファイル転送型ＥＤＩ</w:t>
      </w:r>
      <w:r>
        <w:rPr>
          <w:rFonts w:ascii="ＭＳ Ｐ明朝" w:eastAsia="ＭＳ Ｐ明朝" w:hAnsi="ＭＳ Ｐ明朝" w:hint="eastAsia"/>
          <w:sz w:val="22"/>
        </w:rPr>
        <w:tab/>
        <w:t>15</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５－３．メール型ＥＤＩ</w:t>
      </w:r>
      <w:r>
        <w:rPr>
          <w:rFonts w:ascii="ＭＳ Ｐ明朝" w:eastAsia="ＭＳ Ｐ明朝" w:hAnsi="ＭＳ Ｐ明朝" w:hint="eastAsia"/>
          <w:sz w:val="22"/>
        </w:rPr>
        <w:tab/>
        <w:t>16</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５－４．Ｗｅｂ型ＥＤＩ</w:t>
      </w:r>
      <w:r>
        <w:rPr>
          <w:rFonts w:ascii="ＭＳ Ｐ明朝" w:eastAsia="ＭＳ Ｐ明朝" w:hAnsi="ＭＳ Ｐ明朝" w:hint="eastAsia"/>
          <w:sz w:val="22"/>
        </w:rPr>
        <w:tab/>
        <w:t>18</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６．業務内容に応じた使い分け</w:t>
      </w:r>
      <w:r>
        <w:rPr>
          <w:rFonts w:ascii="ＭＳ Ｐ明朝" w:eastAsia="ＭＳ Ｐ明朝" w:hAnsi="ＭＳ Ｐ明朝" w:hint="eastAsia"/>
          <w:sz w:val="22"/>
        </w:rPr>
        <w:tab/>
        <w:t>20</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６－１．方式による使い分け</w:t>
      </w:r>
      <w:r>
        <w:rPr>
          <w:rFonts w:ascii="ＭＳ Ｐ明朝" w:eastAsia="ＭＳ Ｐ明朝" w:hAnsi="ＭＳ Ｐ明朝" w:hint="eastAsia"/>
          <w:sz w:val="22"/>
        </w:rPr>
        <w:tab/>
        <w:t>20</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６－２．導入拠点による使い分け</w:t>
      </w:r>
      <w:r>
        <w:rPr>
          <w:rFonts w:ascii="ＭＳ Ｐ明朝" w:eastAsia="ＭＳ Ｐ明朝" w:hAnsi="ＭＳ Ｐ明朝" w:hint="eastAsia"/>
          <w:sz w:val="22"/>
        </w:rPr>
        <w:tab/>
        <w:t>21</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７．鉄鋼版インターネットＥＤＩの推奨化</w:t>
      </w:r>
      <w:r>
        <w:rPr>
          <w:rFonts w:ascii="ＭＳ Ｐ明朝" w:eastAsia="ＭＳ Ｐ明朝" w:hAnsi="ＭＳ Ｐ明朝" w:hint="eastAsia"/>
          <w:sz w:val="22"/>
        </w:rPr>
        <w:tab/>
        <w:t>23</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７－１．インターネットＥＤＩの推奨化項目</w:t>
      </w:r>
      <w:r>
        <w:rPr>
          <w:rFonts w:ascii="ＭＳ Ｐ明朝" w:eastAsia="ＭＳ Ｐ明朝" w:hAnsi="ＭＳ Ｐ明朝" w:hint="eastAsia"/>
          <w:sz w:val="22"/>
        </w:rPr>
        <w:tab/>
        <w:t>24</w:t>
      </w:r>
    </w:p>
    <w:p w:rsidR="00000000" w:rsidRDefault="00215564">
      <w:pPr>
        <w:tabs>
          <w:tab w:val="right" w:leader="dot" w:pos="8820"/>
        </w:tabs>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７－２．インターネットＥＤＩの運用ルールについて</w:t>
      </w:r>
      <w:r>
        <w:rPr>
          <w:rFonts w:ascii="ＭＳ Ｐ明朝" w:eastAsia="ＭＳ Ｐ明朝" w:hAnsi="ＭＳ Ｐ明朝" w:hint="eastAsia"/>
          <w:sz w:val="22"/>
        </w:rPr>
        <w:tab/>
        <w:t>26</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７－２－１．標準企業コードの適用</w:t>
      </w:r>
      <w:r>
        <w:rPr>
          <w:rFonts w:ascii="ＭＳ Ｐ明朝" w:eastAsia="ＭＳ Ｐ明朝" w:hAnsi="ＭＳ Ｐ明朝" w:hint="eastAsia"/>
          <w:sz w:val="22"/>
        </w:rPr>
        <w:tab/>
        <w:t>26</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７－２－２．読み出し不能</w:t>
      </w:r>
      <w:r>
        <w:rPr>
          <w:rFonts w:ascii="ＭＳ Ｐ明朝" w:eastAsia="ＭＳ Ｐ明朝" w:hAnsi="ＭＳ Ｐ明朝" w:hint="eastAsia"/>
          <w:sz w:val="22"/>
        </w:rPr>
        <w:t>データ</w:t>
      </w:r>
      <w:r>
        <w:rPr>
          <w:rFonts w:ascii="ＭＳ Ｐ明朝" w:eastAsia="ＭＳ Ｐ明朝" w:hAnsi="ＭＳ Ｐ明朝" w:hint="eastAsia"/>
          <w:sz w:val="22"/>
        </w:rPr>
        <w:tab/>
        <w:t>26</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７－２－３．データ授受確認の取り決め</w:t>
      </w:r>
      <w:r>
        <w:rPr>
          <w:rFonts w:ascii="ＭＳ Ｐ明朝" w:eastAsia="ＭＳ Ｐ明朝" w:hAnsi="ＭＳ Ｐ明朝" w:hint="eastAsia"/>
          <w:sz w:val="22"/>
        </w:rPr>
        <w:tab/>
        <w:t>26</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７－２－４．データ未達時の扱い</w:t>
      </w:r>
      <w:r>
        <w:rPr>
          <w:rFonts w:ascii="ＭＳ Ｐ明朝" w:eastAsia="ＭＳ Ｐ明朝" w:hAnsi="ＭＳ Ｐ明朝" w:hint="eastAsia"/>
          <w:sz w:val="22"/>
        </w:rPr>
        <w:tab/>
        <w:t>26</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７－２－５．到達順序の逆転や二重送付</w:t>
      </w:r>
      <w:r>
        <w:rPr>
          <w:rFonts w:ascii="ＭＳ Ｐ明朝" w:eastAsia="ＭＳ Ｐ明朝" w:hAnsi="ＭＳ Ｐ明朝" w:hint="eastAsia"/>
          <w:sz w:val="22"/>
        </w:rPr>
        <w:tab/>
        <w:t>27</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７－２－６．ゼロ件データの扱い</w:t>
      </w:r>
      <w:r>
        <w:rPr>
          <w:rFonts w:ascii="ＭＳ Ｐ明朝" w:eastAsia="ＭＳ Ｐ明朝" w:hAnsi="ＭＳ Ｐ明朝" w:hint="eastAsia"/>
          <w:sz w:val="22"/>
        </w:rPr>
        <w:tab/>
        <w:t>27</w:t>
      </w:r>
    </w:p>
    <w:p w:rsidR="00000000" w:rsidRDefault="00215564">
      <w:pPr>
        <w:tabs>
          <w:tab w:val="right" w:leader="dot" w:pos="8820"/>
        </w:tabs>
        <w:spacing w:line="400" w:lineRule="atLeast"/>
        <w:ind w:firstLineChars="200" w:firstLine="440"/>
        <w:rPr>
          <w:rFonts w:ascii="ＭＳ Ｐ明朝" w:eastAsia="ＭＳ Ｐ明朝" w:hAnsi="ＭＳ Ｐ明朝" w:hint="eastAsia"/>
          <w:sz w:val="22"/>
        </w:rPr>
      </w:pPr>
      <w:r>
        <w:rPr>
          <w:rFonts w:ascii="ＭＳ Ｐ明朝" w:eastAsia="ＭＳ Ｐ明朝" w:hAnsi="ＭＳ Ｐ明朝" w:hint="eastAsia"/>
          <w:sz w:val="22"/>
        </w:rPr>
        <w:t>７－２－７．個別契約の成立（受発注業務が対象）</w:t>
      </w:r>
      <w:r>
        <w:rPr>
          <w:rFonts w:ascii="ＭＳ Ｐ明朝" w:eastAsia="ＭＳ Ｐ明朝" w:hAnsi="ＭＳ Ｐ明朝" w:hint="eastAsia"/>
          <w:sz w:val="22"/>
        </w:rPr>
        <w:tab/>
        <w:t>27</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７－２－８．責任範囲・責任分界点</w:t>
      </w:r>
      <w:r>
        <w:rPr>
          <w:rFonts w:ascii="ＭＳ Ｐ明朝" w:eastAsia="ＭＳ Ｐ明朝" w:hAnsi="ＭＳ Ｐ明朝" w:hint="eastAsia"/>
          <w:sz w:val="22"/>
        </w:rPr>
        <w:tab/>
        <w:t>28</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７－２－９．運用スケジュール</w:t>
      </w:r>
      <w:r>
        <w:rPr>
          <w:rFonts w:ascii="ＭＳ Ｐ明朝" w:eastAsia="ＭＳ Ｐ明朝" w:hAnsi="ＭＳ Ｐ明朝" w:hint="eastAsia"/>
          <w:sz w:val="22"/>
        </w:rPr>
        <w:tab/>
        <w:t>30</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７－２－１０．メッセージの保存</w:t>
      </w:r>
      <w:r>
        <w:rPr>
          <w:rFonts w:ascii="ＭＳ Ｐ明朝" w:eastAsia="ＭＳ Ｐ明朝" w:hAnsi="ＭＳ Ｐ明朝" w:hint="eastAsia"/>
          <w:sz w:val="22"/>
        </w:rPr>
        <w:tab/>
        <w:t>30</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７－２－１１．ファイル名</w:t>
      </w:r>
      <w:r>
        <w:rPr>
          <w:rFonts w:ascii="ＭＳ Ｐ明朝" w:eastAsia="ＭＳ Ｐ明朝" w:hAnsi="ＭＳ Ｐ明朝" w:hint="eastAsia"/>
          <w:sz w:val="22"/>
        </w:rPr>
        <w:tab/>
        <w:t>30</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７－２－１２．メールのアドレス、容量、サブジェクト名、データの分割・圧縮等</w:t>
      </w:r>
      <w:r>
        <w:rPr>
          <w:rFonts w:ascii="ＭＳ Ｐ明朝" w:eastAsia="ＭＳ Ｐ明朝" w:hAnsi="ＭＳ Ｐ明朝" w:hint="eastAsia"/>
          <w:sz w:val="22"/>
        </w:rPr>
        <w:tab/>
        <w:t>30</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７－２－１３．そ</w:t>
      </w:r>
      <w:r>
        <w:rPr>
          <w:rFonts w:ascii="ＭＳ Ｐ明朝" w:eastAsia="ＭＳ Ｐ明朝" w:hAnsi="ＭＳ Ｐ明朝" w:hint="eastAsia"/>
          <w:sz w:val="22"/>
        </w:rPr>
        <w:t>の他の付帯業務機能</w:t>
      </w:r>
      <w:r>
        <w:rPr>
          <w:rFonts w:ascii="ＭＳ Ｐ明朝" w:eastAsia="ＭＳ Ｐ明朝" w:hAnsi="ＭＳ Ｐ明朝" w:hint="eastAsia"/>
          <w:sz w:val="22"/>
        </w:rPr>
        <w:tab/>
        <w:t>30</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７－３．インターネットＥＤＩ契約書例</w:t>
      </w:r>
      <w:r>
        <w:rPr>
          <w:rFonts w:ascii="ＭＳ Ｐ明朝" w:eastAsia="ＭＳ Ｐ明朝" w:hAnsi="ＭＳ Ｐ明朝" w:hint="eastAsia"/>
          <w:sz w:val="22"/>
        </w:rPr>
        <w:tab/>
        <w:t>32</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７－３－１．Ｅメール型</w:t>
      </w:r>
      <w:r>
        <w:rPr>
          <w:rFonts w:ascii="ＭＳ Ｐ明朝" w:eastAsia="ＭＳ Ｐ明朝" w:hAnsi="ＭＳ Ｐ明朝" w:hint="eastAsia"/>
          <w:sz w:val="22"/>
        </w:rPr>
        <w:tab/>
        <w:t>32</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７－３－２．Ｗｅｂ型</w:t>
      </w:r>
      <w:r>
        <w:rPr>
          <w:rFonts w:ascii="ＭＳ Ｐ明朝" w:eastAsia="ＭＳ Ｐ明朝" w:hAnsi="ＭＳ Ｐ明朝" w:hint="eastAsia"/>
          <w:sz w:val="22"/>
        </w:rPr>
        <w:tab/>
        <w:t>37</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７－４．運用マニュアルの内容</w:t>
      </w:r>
      <w:r>
        <w:rPr>
          <w:rFonts w:ascii="ＭＳ Ｐ明朝" w:eastAsia="ＭＳ Ｐ明朝" w:hAnsi="ＭＳ Ｐ明朝" w:hint="eastAsia"/>
          <w:sz w:val="22"/>
        </w:rPr>
        <w:tab/>
        <w:t>42</w:t>
      </w:r>
    </w:p>
    <w:p w:rsidR="00000000" w:rsidRDefault="00215564">
      <w:pPr>
        <w:tabs>
          <w:tab w:val="right" w:leader="dot" w:pos="8820"/>
        </w:tabs>
        <w:spacing w:line="400" w:lineRule="atLeast"/>
        <w:rPr>
          <w:rFonts w:ascii="ＭＳ Ｐ明朝" w:eastAsia="ＭＳ Ｐ明朝" w:hAnsi="ＭＳ Ｐ明朝" w:hint="eastAsia"/>
          <w:sz w:val="22"/>
        </w:rPr>
      </w:pP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【付録】</w:t>
      </w:r>
    </w:p>
    <w:p w:rsidR="00000000" w:rsidRDefault="00215564">
      <w:pPr>
        <w:tabs>
          <w:tab w:val="right" w:leader="dot" w:pos="8820"/>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インターネットＥＤＩパッケージ製品に関するベンダーへのアンケート調査結果</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ゴシック" w:eastAsia="ＭＳ Ｐゴシック" w:hAnsi="ＭＳ Ｐ明朝"/>
          <w:sz w:val="28"/>
        </w:rPr>
        <w:sectPr w:rsidR="00000000">
          <w:footerReference w:type="even" r:id="rId7"/>
          <w:footerReference w:type="first" r:id="rId8"/>
          <w:type w:val="continuous"/>
          <w:pgSz w:w="11906" w:h="16838"/>
          <w:pgMar w:top="1260" w:right="1361" w:bottom="1080" w:left="1361" w:header="720" w:footer="720" w:gutter="0"/>
          <w:cols w:space="425"/>
          <w:titlePg/>
          <w:docGrid w:type="lines" w:linePitch="360"/>
        </w:sect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明朝" w:eastAsia="ＭＳ Ｐゴシック" w:hAnsi="ＭＳ 明朝" w:hint="eastAsia"/>
          <w:sz w:val="22"/>
        </w:rPr>
      </w:pPr>
      <w:r>
        <w:rPr>
          <w:rFonts w:ascii="ＭＳ 明朝" w:eastAsia="ＭＳ Ｐゴシック" w:hAnsi="ＭＳ 明朝" w:hint="eastAsia"/>
          <w:sz w:val="22"/>
        </w:rPr>
        <w:t>はじめに</w:t>
      </w:r>
    </w:p>
    <w:p w:rsidR="00000000" w:rsidRDefault="00215564">
      <w:pPr>
        <w:spacing w:line="400" w:lineRule="atLeast"/>
        <w:jc w:val="left"/>
        <w:rPr>
          <w:rFonts w:ascii="ＭＳ 明朝" w:eastAsia="ＭＳ Ｐ明朝" w:hAnsi="ＭＳ 明朝" w:hint="eastAsia"/>
          <w:sz w:val="22"/>
        </w:rPr>
      </w:pPr>
    </w:p>
    <w:p w:rsidR="00000000" w:rsidRDefault="00215564">
      <w:pPr>
        <w:spacing w:line="400" w:lineRule="atLeast"/>
        <w:jc w:val="left"/>
        <w:rPr>
          <w:rFonts w:ascii="ＭＳ 明朝" w:eastAsia="ＭＳ Ｐ明朝" w:hAnsi="ＭＳ 明朝" w:hint="eastAsia"/>
          <w:sz w:val="22"/>
        </w:rPr>
      </w:pPr>
      <w:r>
        <w:rPr>
          <w:rFonts w:ascii="ＭＳ 明朝" w:eastAsia="ＭＳ Ｐ明朝" w:hAnsi="ＭＳ 明朝" w:hint="eastAsia"/>
          <w:sz w:val="22"/>
        </w:rPr>
        <w:t>１９９４年に制定された鉄鋼ＥＤＩ標準では、通信回線は主としてＶＡＮが想定され、通信プロトコルとして全銀手順を使用することが定められている。このいわゆるトラディショナルなＥＤＩは大手企業を中心に鉄鋼業界の情報化に一定の成果</w:t>
      </w:r>
      <w:r>
        <w:rPr>
          <w:rFonts w:ascii="ＭＳ 明朝" w:eastAsia="ＭＳ Ｐ明朝" w:hAnsi="ＭＳ 明朝" w:hint="eastAsia"/>
          <w:sz w:val="22"/>
        </w:rPr>
        <w:t>をあげてきた。コンピュータ設備、ＶＡＮ加入等の初期投資やランニングコストの負担が大であり、これがボトルネックとなり中小規模企業へのＥＤＩ導入が進展しない要因になっているとの指摘もあり、インターネット環境をベースにして情報システム基盤の発展に併せ、通信プロトコル・技術をＴＣＰ／ＩＰ、ＦＴＰ、ＳＭＴＰ、ＨＴＴＰ、ＷＷＷサーバ／ブラウザを前提に鉄鋼ＥＤＩ標準／インターネットＥＤＩの手引きとして、２００１年に見直しを行った。</w:t>
      </w:r>
    </w:p>
    <w:p w:rsidR="00000000" w:rsidRDefault="00215564">
      <w:pPr>
        <w:spacing w:line="400" w:lineRule="atLeast"/>
        <w:ind w:firstLineChars="100" w:firstLine="220"/>
        <w:jc w:val="left"/>
        <w:rPr>
          <w:rFonts w:ascii="ＭＳ 明朝" w:eastAsia="ＭＳ Ｐ明朝" w:hAnsi="ＭＳ 明朝" w:hint="eastAsia"/>
          <w:sz w:val="22"/>
        </w:rPr>
      </w:pPr>
      <w:r>
        <w:rPr>
          <w:rFonts w:ascii="ＭＳ 明朝" w:eastAsia="ＭＳ Ｐ明朝" w:hAnsi="ＭＳ 明朝" w:hint="eastAsia"/>
          <w:sz w:val="22"/>
        </w:rPr>
        <w:t>その結果、需要家から鉄鋼ＥＤＩ標準の枠内に収まらない方式でのＥＤＩ連結要請に対して鉄鋼ＥＤ</w:t>
      </w:r>
      <w:r>
        <w:rPr>
          <w:rFonts w:ascii="ＭＳ 明朝" w:eastAsia="ＭＳ Ｐ明朝" w:hAnsi="ＭＳ 明朝" w:hint="eastAsia"/>
          <w:sz w:val="22"/>
        </w:rPr>
        <w:t>Ｉセンターとして、新方式のＥＤＩを整理し、どの範囲までを標準化し、あるいは推奨利用方法を取り決めていくべきか取り決め、成果を上げてきた。</w:t>
      </w:r>
    </w:p>
    <w:p w:rsidR="00000000" w:rsidRDefault="00215564">
      <w:pPr>
        <w:spacing w:line="400" w:lineRule="atLeast"/>
        <w:ind w:firstLineChars="100" w:firstLine="220"/>
        <w:jc w:val="left"/>
        <w:rPr>
          <w:rFonts w:ascii="ＭＳ 明朝" w:eastAsia="ＭＳ Ｐ明朝" w:hAnsi="ＭＳ 明朝" w:hint="eastAsia"/>
          <w:sz w:val="22"/>
        </w:rPr>
      </w:pPr>
      <w:r>
        <w:rPr>
          <w:rFonts w:ascii="ＭＳ 明朝" w:eastAsia="ＭＳ Ｐ明朝" w:hAnsi="ＭＳ 明朝" w:hint="eastAsia"/>
          <w:sz w:val="22"/>
        </w:rPr>
        <w:t>インターネットＥＤＩの手引き作成して</w:t>
      </w:r>
      <w:r>
        <w:rPr>
          <w:rFonts w:ascii="ＭＳ 明朝" w:eastAsia="ＭＳ Ｐ明朝" w:hAnsi="ＭＳ 明朝" w:hint="eastAsia"/>
          <w:sz w:val="22"/>
        </w:rPr>
        <w:t>5</w:t>
      </w:r>
      <w:r>
        <w:rPr>
          <w:rFonts w:ascii="ＭＳ 明朝" w:eastAsia="ＭＳ Ｐ明朝" w:hAnsi="ＭＳ 明朝" w:hint="eastAsia"/>
          <w:sz w:val="22"/>
        </w:rPr>
        <w:t>年が経過し、情報システムの進歩、情報セキュリティリスク対応などの要求をうけ、鉄鋼業界に属する企業がインターネットＥＤＩを進める際の指針となることを念頭に、ここで利用するメリット、インターネットＥＤＩの種類について整理し、次の鉄鋼業界におけるインターネットＥＤＩの運用標準として見直しを行った。</w:t>
      </w:r>
    </w:p>
    <w:p w:rsidR="00000000" w:rsidRDefault="00215564">
      <w:pPr>
        <w:pStyle w:val="a3"/>
        <w:tabs>
          <w:tab w:val="clear" w:pos="4252"/>
          <w:tab w:val="clear" w:pos="8504"/>
        </w:tabs>
        <w:spacing w:line="240" w:lineRule="exact"/>
        <w:ind w:left="-210"/>
        <w:rPr>
          <w:rFonts w:ascii="ＭＳ 明朝" w:eastAsia="ＭＳ Ｐ明朝" w:hAnsi="ＭＳ 明朝" w:hint="eastAsia"/>
          <w:sz w:val="22"/>
        </w:rPr>
      </w:pPr>
      <w:r>
        <w:rPr>
          <w:rFonts w:ascii="ＭＳ 明朝" w:eastAsia="ＭＳ Ｐ明朝" w:hAnsi="ＭＳ 明朝"/>
          <w:sz w:val="22"/>
        </w:rPr>
        <w:br w:type="page"/>
      </w:r>
    </w:p>
    <w:p w:rsidR="00000000" w:rsidRDefault="00215564">
      <w:pPr>
        <w:pStyle w:val="a3"/>
        <w:tabs>
          <w:tab w:val="clear" w:pos="4252"/>
          <w:tab w:val="clear" w:pos="8504"/>
        </w:tabs>
        <w:spacing w:line="240" w:lineRule="exact"/>
        <w:ind w:left="-210"/>
        <w:rPr>
          <w:rFonts w:ascii="ＭＳ Ｐゴシック" w:eastAsia="ＭＳ Ｐゴシック" w:hAnsi="ＭＳ Ｐ明朝" w:hint="eastAsia"/>
          <w:sz w:val="22"/>
        </w:rPr>
      </w:pPr>
      <w:r>
        <w:rPr>
          <w:rFonts w:ascii="ＭＳ Ｐゴシック" w:eastAsia="ＭＳ Ｐゴシック" w:hAnsi="ＭＳ Ｐ明朝" w:hint="eastAsia"/>
          <w:sz w:val="22"/>
        </w:rPr>
        <w:t>１．インターネットＥＤＩを使うメリット</w:t>
      </w:r>
    </w:p>
    <w:p w:rsidR="00000000" w:rsidRDefault="00215564">
      <w:pPr>
        <w:spacing w:line="320" w:lineRule="atLeast"/>
        <w:ind w:left="-2" w:firstLine="2"/>
        <w:rPr>
          <w:rFonts w:ascii="ＭＳ Ｐ明朝" w:eastAsia="ＭＳ Ｐ明朝" w:hAnsi="ＭＳ Ｐ明朝" w:hint="eastAsia"/>
          <w:sz w:val="22"/>
        </w:rPr>
      </w:pPr>
    </w:p>
    <w:p w:rsidR="00000000" w:rsidRDefault="00215564">
      <w:pPr>
        <w:spacing w:line="320" w:lineRule="atLeast"/>
        <w:ind w:left="-2" w:firstLine="2"/>
        <w:rPr>
          <w:rFonts w:ascii="ＭＳ Ｐゴシック" w:eastAsia="ＭＳ Ｐゴシック" w:hAnsi="ＭＳ Ｐ明朝" w:hint="eastAsia"/>
          <w:sz w:val="22"/>
          <w:u w:val="single"/>
        </w:rPr>
      </w:pPr>
      <w:r>
        <w:rPr>
          <w:rFonts w:ascii="ＭＳ Ｐゴシック" w:eastAsia="ＭＳ Ｐゴシック" w:hAnsi="ＭＳ Ｐ明朝" w:hint="eastAsia"/>
          <w:sz w:val="22"/>
          <w:u w:val="single"/>
        </w:rPr>
        <w:t>コスト</w:t>
      </w:r>
    </w:p>
    <w:p w:rsidR="00000000" w:rsidRDefault="00215564">
      <w:pPr>
        <w:spacing w:line="320" w:lineRule="atLeast"/>
        <w:ind w:leftChars="100" w:left="210" w:firstLineChars="100" w:firstLine="220"/>
        <w:rPr>
          <w:rFonts w:ascii="ＭＳ Ｐ明朝" w:eastAsia="ＭＳ Ｐ明朝" w:hAnsi="ＭＳ Ｐ明朝" w:hint="eastAsia"/>
          <w:sz w:val="22"/>
        </w:rPr>
      </w:pPr>
      <w:r>
        <w:rPr>
          <w:rFonts w:ascii="ＭＳ Ｐ明朝" w:eastAsia="ＭＳ Ｐ明朝" w:hAnsi="ＭＳ Ｐ明朝" w:hint="eastAsia"/>
          <w:sz w:val="22"/>
        </w:rPr>
        <w:t>インターネットＥＤＩは</w:t>
      </w:r>
      <w:r>
        <w:rPr>
          <w:rFonts w:ascii="ＭＳ Ｐ明朝" w:eastAsia="ＭＳ Ｐ明朝" w:hAnsi="ＭＳ Ｐ明朝" w:hint="eastAsia"/>
          <w:sz w:val="22"/>
        </w:rPr>
        <w:t>VAN</w:t>
      </w:r>
      <w:r>
        <w:rPr>
          <w:rFonts w:ascii="ＭＳ Ｐ明朝" w:eastAsia="ＭＳ Ｐ明朝" w:hAnsi="ＭＳ Ｐ明朝" w:hint="eastAsia"/>
          <w:sz w:val="22"/>
        </w:rPr>
        <w:t>等の専用線をベースとしたＥＤＩに比べて導入・運用・保守にかかるコストが小さく、通信速度も速い。</w:t>
      </w:r>
    </w:p>
    <w:p w:rsidR="00000000" w:rsidRDefault="00215564">
      <w:pPr>
        <w:spacing w:line="320" w:lineRule="atLeast"/>
        <w:ind w:leftChars="100" w:left="210" w:firstLineChars="100" w:firstLine="220"/>
        <w:rPr>
          <w:rFonts w:ascii="ＭＳ Ｐ明朝" w:eastAsia="ＭＳ Ｐ明朝" w:hAnsi="ＭＳ Ｐ明朝" w:hint="eastAsia"/>
          <w:sz w:val="22"/>
        </w:rPr>
      </w:pPr>
      <w:r>
        <w:rPr>
          <w:rFonts w:ascii="ＭＳ Ｐ明朝" w:eastAsia="ＭＳ Ｐ明朝" w:hAnsi="ＭＳ Ｐ明朝" w:hint="eastAsia"/>
          <w:sz w:val="22"/>
        </w:rPr>
        <w:t>また、通信コストは通信相手との距離に関わらず一定であり、従来型の回線に比べて海外ユーザとの取引など通信相手との距離が遠くなるほどコストパフォーマンスが高くなる特徴がある。</w:t>
      </w:r>
    </w:p>
    <w:p w:rsidR="00000000" w:rsidRDefault="00215564">
      <w:pPr>
        <w:spacing w:line="320" w:lineRule="atLeast"/>
        <w:ind w:leftChars="100" w:left="210"/>
        <w:rPr>
          <w:rFonts w:ascii="ＭＳ Ｐ明朝" w:eastAsia="ＭＳ Ｐ明朝" w:hAnsi="ＭＳ Ｐ明朝" w:hint="eastAsia"/>
          <w:sz w:val="22"/>
        </w:rPr>
      </w:pPr>
      <w:r>
        <w:rPr>
          <w:rFonts w:ascii="ＭＳ Ｐ明朝" w:eastAsia="ＭＳ Ｐ明朝" w:hAnsi="ＭＳ Ｐ明朝" w:hint="eastAsia"/>
          <w:sz w:val="22"/>
        </w:rPr>
        <w:t>使用する機器の面からみると、パフォーマンス的には市販のＰＣレベルの能力で十分であり、ソフトウェアも市販のものが使用できるため、ハードと基本・応用ソフトにかかるコストが小さい。</w:t>
      </w:r>
    </w:p>
    <w:p w:rsidR="00000000" w:rsidRDefault="00215564">
      <w:pPr>
        <w:spacing w:line="320" w:lineRule="atLeast"/>
        <w:ind w:leftChars="100" w:left="210" w:firstLineChars="100" w:firstLine="220"/>
        <w:rPr>
          <w:rFonts w:ascii="ＭＳ Ｐ明朝" w:eastAsia="ＭＳ Ｐ明朝" w:hAnsi="ＭＳ Ｐ明朝" w:hint="eastAsia"/>
          <w:sz w:val="22"/>
        </w:rPr>
      </w:pPr>
      <w:r>
        <w:rPr>
          <w:rFonts w:ascii="ＭＳ Ｐ明朝" w:eastAsia="ＭＳ Ｐ明朝" w:hAnsi="ＭＳ Ｐ明朝" w:hint="eastAsia"/>
          <w:sz w:val="22"/>
        </w:rPr>
        <w:t>しかしながら、インターネット</w:t>
      </w:r>
      <w:r>
        <w:rPr>
          <w:rFonts w:ascii="ＭＳ Ｐ明朝" w:eastAsia="ＭＳ Ｐ明朝" w:hAnsi="ＭＳ Ｐ明朝" w:hint="eastAsia"/>
          <w:sz w:val="22"/>
        </w:rPr>
        <w:t>は公衆網と位置付けられ、様々な利用者が存在する網となっている。よって、専用線環境と比較してセキュリティは低下する。そのため、情報漏洩リスク（暗号化、誤送信等）、社外からの脅威（ウィルス、不正アクセス）について、施策を検討する必要性があり、別途、対策への負担が発生する。</w:t>
      </w:r>
    </w:p>
    <w:p w:rsidR="00000000" w:rsidRDefault="00215564">
      <w:pPr>
        <w:spacing w:line="240" w:lineRule="exact"/>
        <w:rPr>
          <w:rFonts w:ascii="ＭＳ Ｐ明朝" w:eastAsia="ＭＳ Ｐ明朝" w:hAnsi="ＭＳ Ｐ明朝" w:hint="eastAsia"/>
          <w:sz w:val="22"/>
        </w:rPr>
      </w:pPr>
    </w:p>
    <w:p w:rsidR="00000000" w:rsidRDefault="00215564">
      <w:pPr>
        <w:pStyle w:val="a3"/>
        <w:tabs>
          <w:tab w:val="clear" w:pos="4252"/>
          <w:tab w:val="clear" w:pos="8504"/>
        </w:tabs>
        <w:spacing w:line="320" w:lineRule="atLeast"/>
        <w:rPr>
          <w:rFonts w:ascii="ＭＳ Ｐゴシック" w:eastAsia="ＭＳ Ｐゴシック" w:hAnsi="ＭＳ Ｐ明朝" w:hint="eastAsia"/>
          <w:sz w:val="22"/>
          <w:u w:val="single"/>
        </w:rPr>
      </w:pPr>
      <w:r>
        <w:rPr>
          <w:rFonts w:ascii="ＭＳ Ｐゴシック" w:eastAsia="ＭＳ Ｐゴシック" w:hAnsi="ＭＳ Ｐ明朝" w:hint="eastAsia"/>
          <w:sz w:val="22"/>
          <w:u w:val="single"/>
        </w:rPr>
        <w:t>グローバルネットワーク（接続容易性）</w:t>
      </w:r>
    </w:p>
    <w:p w:rsidR="00000000" w:rsidRDefault="00215564">
      <w:pPr>
        <w:pStyle w:val="a4"/>
        <w:spacing w:line="320" w:lineRule="atLeast"/>
        <w:ind w:leftChars="100" w:firstLine="0"/>
        <w:rPr>
          <w:rFonts w:ascii="ＭＳ Ｐ明朝" w:eastAsia="ＭＳ Ｐ明朝" w:hAnsi="ＭＳ Ｐ明朝" w:hint="eastAsia"/>
          <w:sz w:val="22"/>
        </w:rPr>
      </w:pPr>
      <w:r>
        <w:rPr>
          <w:rFonts w:ascii="ＭＳ Ｐ明朝" w:eastAsia="ＭＳ Ｐ明朝" w:hAnsi="ＭＳ Ｐ明朝" w:hint="eastAsia"/>
          <w:sz w:val="22"/>
        </w:rPr>
        <w:t>インターネットの特長として世界中の拠点とシームレスに接続できるため、少ない取引量の取引先との小規模なＥＤＩや特定多数との情報交換が簡単に実現できる。</w:t>
      </w:r>
    </w:p>
    <w:p w:rsidR="00000000" w:rsidRDefault="00215564">
      <w:pPr>
        <w:pStyle w:val="a4"/>
        <w:spacing w:line="320" w:lineRule="atLeast"/>
        <w:ind w:leftChars="100" w:firstLine="0"/>
        <w:rPr>
          <w:rFonts w:ascii="ＭＳ Ｐ明朝" w:eastAsia="ＭＳ Ｐ明朝" w:hAnsi="ＭＳ Ｐ明朝" w:hint="eastAsia"/>
          <w:sz w:val="22"/>
        </w:rPr>
      </w:pPr>
      <w:r>
        <w:rPr>
          <w:rFonts w:ascii="ＭＳ Ｐ明朝" w:eastAsia="ＭＳ Ｐ明朝" w:hAnsi="ＭＳ Ｐ明朝" w:hint="eastAsia"/>
          <w:sz w:val="22"/>
        </w:rPr>
        <w:t>また、インターネットＥＤＩ用のパッケージソフトを導入</w:t>
      </w:r>
      <w:r>
        <w:rPr>
          <w:rFonts w:ascii="ＭＳ Ｐ明朝" w:eastAsia="ＭＳ Ｐ明朝" w:hAnsi="ＭＳ Ｐ明朝" w:hint="eastAsia"/>
          <w:sz w:val="22"/>
        </w:rPr>
        <w:t>することによって、取引量・情報種に応じてデータ交換方式が簡便に選択できる。</w:t>
      </w:r>
    </w:p>
    <w:p w:rsidR="00000000" w:rsidRDefault="00215564">
      <w:pPr>
        <w:spacing w:line="240" w:lineRule="exact"/>
        <w:rPr>
          <w:rFonts w:ascii="ＭＳ Ｐ明朝" w:eastAsia="ＭＳ Ｐ明朝" w:hAnsi="ＭＳ Ｐ明朝" w:hint="eastAsia"/>
          <w:sz w:val="22"/>
        </w:rPr>
      </w:pPr>
    </w:p>
    <w:p w:rsidR="00000000" w:rsidRDefault="00215564">
      <w:pPr>
        <w:pStyle w:val="a3"/>
        <w:tabs>
          <w:tab w:val="clear" w:pos="4252"/>
          <w:tab w:val="clear" w:pos="8504"/>
        </w:tabs>
        <w:spacing w:line="320" w:lineRule="atLeast"/>
        <w:rPr>
          <w:rFonts w:ascii="ＭＳ Ｐゴシック" w:eastAsia="ＭＳ Ｐゴシック" w:hAnsi="ＭＳ Ｐ明朝" w:hint="eastAsia"/>
          <w:sz w:val="22"/>
          <w:u w:val="single"/>
        </w:rPr>
      </w:pPr>
      <w:r>
        <w:rPr>
          <w:rFonts w:ascii="ＭＳ Ｐゴシック" w:eastAsia="ＭＳ Ｐゴシック" w:hAnsi="ＭＳ Ｐ明朝" w:hint="eastAsia"/>
          <w:sz w:val="22"/>
          <w:u w:val="single"/>
        </w:rPr>
        <w:t>ローカル環境設定スキル</w:t>
      </w:r>
    </w:p>
    <w:p w:rsidR="00000000" w:rsidRDefault="00215564">
      <w:pPr>
        <w:spacing w:line="320" w:lineRule="atLeast"/>
        <w:ind w:firstLine="210"/>
        <w:rPr>
          <w:rFonts w:ascii="ＭＳ Ｐ明朝" w:eastAsia="ＭＳ Ｐ明朝" w:hAnsi="ＭＳ Ｐ明朝" w:hint="eastAsia"/>
          <w:sz w:val="22"/>
        </w:rPr>
      </w:pPr>
      <w:r>
        <w:rPr>
          <w:rFonts w:ascii="ＭＳ Ｐ明朝" w:eastAsia="ＭＳ Ｐ明朝" w:hAnsi="ＭＳ Ｐ明朝" w:hint="eastAsia"/>
          <w:sz w:val="22"/>
        </w:rPr>
        <w:t>市販のＰＣを使用し、ブラウザとインターネット接続の設定だけでデータ交換が可能になるなど、ハード、ソフトとも技術面で高度なスキルが必要とされず、特に一部のファイル転送型・メール型ＥＤＩやＷｅｂ－ＥＤＩにおいてはＥＤＩ標準の理解が必須ではなく、ＣＩＩ等の特別なﾄﾗﾝｽﾚｰﾀも基本的に不要なことなどから、導入における技術的な障壁が低い。</w:t>
      </w:r>
    </w:p>
    <w:p w:rsidR="00000000" w:rsidRDefault="00215564">
      <w:pPr>
        <w:spacing w:line="320" w:lineRule="exact"/>
        <w:ind w:firstLine="210"/>
        <w:rPr>
          <w:rFonts w:ascii="ＭＳ Ｐ明朝" w:eastAsia="ＭＳ Ｐ明朝" w:hAnsi="ＭＳ Ｐ明朝" w:hint="eastAsia"/>
          <w:sz w:val="22"/>
        </w:rPr>
      </w:pPr>
      <w:r>
        <w:rPr>
          <w:rFonts w:ascii="ＭＳ Ｐ明朝" w:eastAsia="ＭＳ Ｐ明朝" w:hAnsi="ＭＳ Ｐ明朝" w:hint="eastAsia"/>
          <w:sz w:val="22"/>
        </w:rPr>
        <w:t>しかしながら、個別ローカルの</w:t>
      </w:r>
      <w:r>
        <w:rPr>
          <w:rFonts w:ascii="ＭＳ Ｐ明朝" w:eastAsia="ＭＳ Ｐ明朝" w:hAnsi="ＭＳ Ｐ明朝" w:hint="eastAsia"/>
          <w:sz w:val="22"/>
        </w:rPr>
        <w:t>PC</w:t>
      </w:r>
      <w:r>
        <w:rPr>
          <w:rFonts w:ascii="ＭＳ Ｐ明朝" w:eastAsia="ＭＳ Ｐ明朝" w:hAnsi="ＭＳ Ｐ明朝" w:hint="eastAsia"/>
          <w:sz w:val="22"/>
        </w:rPr>
        <w:t>が前提となることにより、個々のシステム環境の</w:t>
      </w:r>
      <w:r>
        <w:rPr>
          <w:rFonts w:ascii="ＭＳ Ｐ明朝" w:eastAsia="ＭＳ Ｐ明朝" w:hAnsi="ＭＳ Ｐ明朝" w:hint="eastAsia"/>
          <w:sz w:val="22"/>
        </w:rPr>
        <w:t>運用管理レベルに負う範囲が広がっている、特にセキュリティに関しては別途検討する必要がある。</w:t>
      </w:r>
    </w:p>
    <w:p w:rsidR="00000000" w:rsidRDefault="00215564">
      <w:pPr>
        <w:spacing w:line="240" w:lineRule="exact"/>
        <w:ind w:firstLine="210"/>
        <w:rPr>
          <w:rFonts w:ascii="ＭＳ Ｐ明朝" w:eastAsia="ＭＳ Ｐ明朝" w:hAnsi="ＭＳ Ｐ明朝" w:hint="eastAsia"/>
          <w:sz w:val="22"/>
        </w:rPr>
      </w:pPr>
    </w:p>
    <w:p w:rsidR="00000000" w:rsidRDefault="00215564">
      <w:pPr>
        <w:pStyle w:val="a3"/>
        <w:tabs>
          <w:tab w:val="clear" w:pos="4252"/>
          <w:tab w:val="clear" w:pos="8504"/>
        </w:tabs>
        <w:spacing w:line="320" w:lineRule="atLeast"/>
        <w:rPr>
          <w:rFonts w:ascii="ＭＳ Ｐゴシック" w:eastAsia="ＭＳ Ｐゴシック" w:hAnsi="ＭＳ Ｐ明朝" w:hint="eastAsia"/>
          <w:sz w:val="22"/>
          <w:u w:val="single"/>
        </w:rPr>
      </w:pPr>
      <w:r>
        <w:rPr>
          <w:rFonts w:ascii="ＭＳ Ｐゴシック" w:eastAsia="ＭＳ Ｐゴシック" w:hAnsi="ＭＳ Ｐ明朝" w:hint="eastAsia"/>
          <w:sz w:val="22"/>
          <w:u w:val="single"/>
        </w:rPr>
        <w:t>セキュリティ</w:t>
      </w:r>
    </w:p>
    <w:p w:rsidR="00000000" w:rsidRDefault="00215564">
      <w:pPr>
        <w:spacing w:line="320" w:lineRule="atLeast"/>
        <w:ind w:leftChars="100" w:left="210" w:firstLineChars="100" w:firstLine="220"/>
        <w:rPr>
          <w:rFonts w:ascii="ＭＳ Ｐ明朝" w:eastAsia="ＭＳ Ｐ明朝" w:hAnsi="ＭＳ Ｐ明朝" w:hint="eastAsia"/>
          <w:sz w:val="22"/>
        </w:rPr>
      </w:pPr>
      <w:r>
        <w:rPr>
          <w:rFonts w:ascii="ＭＳ Ｐ明朝" w:eastAsia="ＭＳ Ｐ明朝" w:hAnsi="ＭＳ Ｐ明朝" w:hint="eastAsia"/>
          <w:sz w:val="22"/>
        </w:rPr>
        <w:t>インターネットの特性上、取引するメッセージの秘匿性保証、データ改竄、受発信者のなりすまし等の脅威に対するセキュリティ対策を講じることが必須となる。</w:t>
      </w:r>
    </w:p>
    <w:p w:rsidR="00000000" w:rsidRDefault="00215564">
      <w:pPr>
        <w:spacing w:line="320" w:lineRule="atLeast"/>
        <w:ind w:leftChars="100" w:left="210"/>
        <w:rPr>
          <w:rFonts w:ascii="ＭＳ Ｐ明朝" w:eastAsia="ＭＳ Ｐ明朝" w:hAnsi="ＭＳ Ｐ明朝" w:hint="eastAsia"/>
          <w:sz w:val="22"/>
        </w:rPr>
      </w:pPr>
      <w:r>
        <w:rPr>
          <w:rFonts w:ascii="ＭＳ Ｐ明朝" w:eastAsia="ＭＳ Ｐ明朝" w:hAnsi="ＭＳ Ｐ明朝" w:hint="eastAsia"/>
          <w:sz w:val="22"/>
        </w:rPr>
        <w:t>ローカルＰＣについても基本的ソフトウェアの導入については容易ではあるが､ﾍﾞﾝﾀﾞｰｻﾎﾟｰﾄがあるソフトウェアを利用し的確なﾊﾟｯﾁﾏﾈｼﾞﾒﾝﾄを実施する、ウィルス対策ソフトを導入し適宜パターンファイルを更新することなどローカル</w:t>
      </w:r>
      <w:r>
        <w:rPr>
          <w:rFonts w:ascii="ＭＳ Ｐ明朝" w:eastAsia="ＭＳ Ｐ明朝" w:hAnsi="ＭＳ Ｐ明朝" w:hint="eastAsia"/>
          <w:sz w:val="22"/>
        </w:rPr>
        <w:t>PC</w:t>
      </w:r>
      <w:r>
        <w:rPr>
          <w:rFonts w:ascii="ＭＳ Ｐ明朝" w:eastAsia="ＭＳ Ｐ明朝" w:hAnsi="ＭＳ Ｐ明朝" w:hint="eastAsia"/>
          <w:sz w:val="22"/>
        </w:rPr>
        <w:t>における運用管理が重</w:t>
      </w:r>
      <w:r>
        <w:rPr>
          <w:rFonts w:ascii="ＭＳ Ｐ明朝" w:eastAsia="ＭＳ Ｐ明朝" w:hAnsi="ＭＳ Ｐ明朝" w:hint="eastAsia"/>
          <w:sz w:val="22"/>
        </w:rPr>
        <w:t>要となる。</w:t>
      </w:r>
    </w:p>
    <w:p w:rsidR="00000000" w:rsidRDefault="00215564">
      <w:pPr>
        <w:pStyle w:val="a3"/>
        <w:tabs>
          <w:tab w:val="clear" w:pos="4252"/>
          <w:tab w:val="clear" w:pos="8504"/>
        </w:tabs>
        <w:spacing w:line="320" w:lineRule="atLeast"/>
        <w:rPr>
          <w:rFonts w:ascii="ＭＳ Ｐゴシック" w:eastAsia="ＭＳ Ｐゴシック" w:hAnsi="ＭＳ Ｐ明朝" w:hint="eastAsia"/>
          <w:sz w:val="22"/>
        </w:rPr>
      </w:pPr>
      <w:r>
        <w:rPr>
          <w:rFonts w:ascii="ＭＳ Ｐゴシック" w:eastAsia="ＭＳ Ｐゴシック" w:hAnsi="ＭＳ Ｐ明朝"/>
          <w:sz w:val="22"/>
        </w:rPr>
        <w:br w:type="page"/>
      </w:r>
    </w:p>
    <w:p w:rsidR="00000000" w:rsidRDefault="00215564">
      <w:pPr>
        <w:pStyle w:val="a3"/>
        <w:tabs>
          <w:tab w:val="clear" w:pos="4252"/>
          <w:tab w:val="clear" w:pos="8504"/>
        </w:tabs>
        <w:spacing w:line="320" w:lineRule="atLeast"/>
        <w:ind w:firstLineChars="300" w:firstLine="660"/>
        <w:rPr>
          <w:rFonts w:ascii="ＭＳ Ｐゴシック" w:eastAsia="ＭＳ Ｐゴシック" w:hAnsi="ＭＳ Ｐ明朝" w:hint="eastAsia"/>
          <w:sz w:val="22"/>
        </w:rPr>
      </w:pPr>
      <w:r>
        <w:rPr>
          <w:rFonts w:ascii="ＭＳ Ｐゴシック" w:eastAsia="ＭＳ Ｐゴシック" w:hAnsi="ＭＳ Ｐ明朝" w:hint="eastAsia"/>
          <w:sz w:val="22"/>
        </w:rPr>
        <w:t>【第１表】インターネットＥＤＩと従来型ＥＤＩの対比</w:t>
      </w:r>
    </w:p>
    <w:p w:rsidR="00000000" w:rsidRDefault="00215564">
      <w:pPr>
        <w:pStyle w:val="a3"/>
        <w:tabs>
          <w:tab w:val="clear" w:pos="4252"/>
          <w:tab w:val="clear" w:pos="8504"/>
        </w:tabs>
        <w:spacing w:line="320" w:lineRule="atLeast"/>
        <w:rPr>
          <w:rFonts w:ascii="ＭＳ Ｐゴシック" w:eastAsia="ＭＳ Ｐゴシック" w:hAnsi="ＭＳ Ｐ明朝" w:hint="eastAsia"/>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5"/>
        <w:gridCol w:w="3465"/>
        <w:gridCol w:w="3249"/>
      </w:tblGrid>
      <w:tr w:rsidR="00000000">
        <w:tblPrEx>
          <w:tblCellMar>
            <w:top w:w="0" w:type="dxa"/>
            <w:bottom w:w="0" w:type="dxa"/>
          </w:tblCellMar>
        </w:tblPrEx>
        <w:trPr>
          <w:trHeight w:val="354"/>
          <w:jc w:val="center"/>
        </w:trPr>
        <w:tc>
          <w:tcPr>
            <w:tcW w:w="2625" w:type="dxa"/>
            <w:tcBorders>
              <w:bottom w:val="single" w:sz="4" w:space="0" w:color="auto"/>
            </w:tcBorders>
          </w:tcPr>
          <w:p w:rsidR="00000000" w:rsidRDefault="00215564">
            <w:pPr>
              <w:spacing w:line="400" w:lineRule="atLeast"/>
              <w:ind w:left="4"/>
              <w:rPr>
                <w:rFonts w:ascii="ＭＳ Ｐ明朝" w:eastAsia="ＭＳ Ｐ明朝" w:hAnsi="ＭＳ Ｐ明朝" w:hint="eastAsia"/>
                <w:sz w:val="22"/>
              </w:rPr>
            </w:pPr>
          </w:p>
        </w:tc>
        <w:tc>
          <w:tcPr>
            <w:tcW w:w="3465" w:type="dxa"/>
            <w:shd w:val="pct20" w:color="auto" w:fill="auto"/>
            <w:vAlign w:val="center"/>
          </w:tcPr>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インターネットＥＤＩ</w:t>
            </w:r>
          </w:p>
        </w:tc>
        <w:tc>
          <w:tcPr>
            <w:tcW w:w="3249" w:type="dxa"/>
            <w:shd w:val="pct20" w:color="auto" w:fill="auto"/>
            <w:vAlign w:val="center"/>
          </w:tcPr>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従来型ＥＤＩ</w:t>
            </w:r>
          </w:p>
        </w:tc>
      </w:tr>
      <w:tr w:rsidR="00000000">
        <w:tblPrEx>
          <w:tblCellMar>
            <w:top w:w="0" w:type="dxa"/>
            <w:bottom w:w="0" w:type="dxa"/>
          </w:tblCellMar>
        </w:tblPrEx>
        <w:trPr>
          <w:jc w:val="center"/>
        </w:trPr>
        <w:tc>
          <w:tcPr>
            <w:tcW w:w="2625" w:type="dxa"/>
            <w:shd w:val="pct20" w:color="auto" w:fill="auto"/>
          </w:tcPr>
          <w:p w:rsidR="00000000" w:rsidRDefault="00215564">
            <w:pPr>
              <w:pStyle w:val="a3"/>
              <w:tabs>
                <w:tab w:val="clear" w:pos="4252"/>
                <w:tab w:val="clear" w:pos="8504"/>
              </w:tabs>
              <w:spacing w:line="280" w:lineRule="exact"/>
              <w:rPr>
                <w:rFonts w:ascii="ＭＳ Ｐゴシック" w:eastAsia="ＭＳ Ｐゴシック" w:hAnsi="ＭＳ Ｐ明朝" w:hint="eastAsia"/>
                <w:sz w:val="22"/>
              </w:rPr>
            </w:pPr>
            <w:r>
              <w:rPr>
                <w:rFonts w:ascii="ＭＳ Ｐゴシック" w:eastAsia="ＭＳ Ｐゴシック" w:hAnsi="ＭＳ Ｐ明朝" w:hint="eastAsia"/>
                <w:sz w:val="22"/>
              </w:rPr>
              <w:t>利用する通信サービスとそのコスト</w:t>
            </w:r>
          </w:p>
        </w:tc>
        <w:tc>
          <w:tcPr>
            <w:tcW w:w="3465" w:type="dxa"/>
          </w:tcPr>
          <w:p w:rsidR="00000000" w:rsidRDefault="00215564">
            <w:pPr>
              <w:numPr>
                <w:ilvl w:val="0"/>
                <w:numId w:val="25"/>
              </w:numPr>
              <w:tabs>
                <w:tab w:val="clear" w:pos="360"/>
              </w:tabs>
              <w:spacing w:line="280" w:lineRule="exact"/>
              <w:ind w:left="0"/>
              <w:rPr>
                <w:rFonts w:ascii="ＭＳ Ｐ明朝" w:eastAsia="ＭＳ Ｐ明朝" w:hAnsi="ＭＳ Ｐ明朝" w:hint="eastAsia"/>
                <w:sz w:val="22"/>
              </w:rPr>
            </w:pPr>
            <w:r>
              <w:rPr>
                <w:rFonts w:ascii="ＭＳ Ｐ明朝" w:eastAsia="ＭＳ Ｐ明朝" w:hAnsi="ＭＳ Ｐ明朝" w:hint="eastAsia"/>
                <w:sz w:val="22"/>
              </w:rPr>
              <w:t>ＩＳＰ</w:t>
            </w:r>
            <w:r>
              <w:rPr>
                <w:rFonts w:ascii="ＭＳ Ｐ明朝" w:eastAsia="ＭＳ Ｐ明朝" w:hAnsi="ＭＳ Ｐ明朝" w:hint="eastAsia"/>
                <w:sz w:val="22"/>
                <w:vertAlign w:val="superscript"/>
              </w:rPr>
              <w:t>※</w:t>
            </w:r>
            <w:r>
              <w:rPr>
                <w:rFonts w:ascii="ＭＳ Ｐ明朝" w:eastAsia="ＭＳ Ｐ明朝" w:hAnsi="ＭＳ Ｐ明朝" w:hint="eastAsia"/>
                <w:sz w:val="22"/>
              </w:rPr>
              <w:t>によるインターネット接続サー（回線は専用線、ｱﾅﾛｸﾞ、</w:t>
            </w:r>
            <w:r>
              <w:rPr>
                <w:rFonts w:ascii="ＭＳ Ｐ明朝" w:eastAsia="ＭＳ Ｐ明朝" w:hAnsi="ＭＳ Ｐ明朝" w:hint="eastAsia"/>
                <w:sz w:val="22"/>
              </w:rPr>
              <w:t>ISDN</w:t>
            </w:r>
            <w:r>
              <w:rPr>
                <w:rFonts w:ascii="ＭＳ Ｐ明朝" w:eastAsia="ＭＳ Ｐ明朝" w:hAnsi="ＭＳ Ｐ明朝" w:hint="eastAsia"/>
                <w:sz w:val="22"/>
              </w:rPr>
              <w:t>、</w:t>
            </w:r>
            <w:r>
              <w:rPr>
                <w:rFonts w:ascii="ＭＳ Ｐ明朝" w:eastAsia="ＭＳ Ｐ明朝" w:hAnsi="ＭＳ Ｐ明朝" w:hint="eastAsia"/>
                <w:sz w:val="22"/>
              </w:rPr>
              <w:t>xDSL</w:t>
            </w:r>
            <w:r>
              <w:rPr>
                <w:rFonts w:ascii="ＭＳ Ｐ明朝" w:eastAsia="ＭＳ Ｐ明朝" w:hAnsi="ＭＳ Ｐ明朝" w:hint="eastAsia"/>
                <w:sz w:val="22"/>
              </w:rPr>
              <w:t>、ｹｰﾌﾞﾙ、無線など）</w:t>
            </w:r>
          </w:p>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・通信速度</w:t>
            </w:r>
            <w:r>
              <w:rPr>
                <w:rFonts w:ascii="ＭＳ Ｐ明朝" w:eastAsia="ＭＳ Ｐ明朝" w:hAnsi="ＭＳ Ｐ明朝" w:hint="eastAsia"/>
                <w:sz w:val="22"/>
              </w:rPr>
              <w:t>(128Kbps</w:t>
            </w:r>
            <w:r>
              <w:rPr>
                <w:rFonts w:ascii="ＭＳ Ｐ明朝" w:eastAsia="ＭＳ Ｐ明朝" w:hAnsi="ＭＳ Ｐ明朝" w:hint="eastAsia"/>
                <w:sz w:val="22"/>
              </w:rPr>
              <w:t>～</w:t>
            </w:r>
            <w:r>
              <w:rPr>
                <w:rFonts w:ascii="ＭＳ Ｐ明朝" w:eastAsia="ＭＳ Ｐ明朝" w:hAnsi="ＭＳ Ｐ明朝" w:hint="eastAsia"/>
                <w:sz w:val="22"/>
              </w:rPr>
              <w:t>100Mbps)</w:t>
            </w:r>
          </w:p>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・低料金</w:t>
            </w:r>
          </w:p>
        </w:tc>
        <w:tc>
          <w:tcPr>
            <w:tcW w:w="3249"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・ＶＡＮサービス</w:t>
            </w:r>
          </w:p>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・回線速度（</w:t>
            </w:r>
            <w:r>
              <w:rPr>
                <w:rFonts w:ascii="ＭＳ Ｐ明朝" w:eastAsia="ＭＳ Ｐ明朝" w:hAnsi="ＭＳ Ｐ明朝" w:hint="eastAsia"/>
                <w:sz w:val="22"/>
              </w:rPr>
              <w:t>14.4K</w:t>
            </w:r>
            <w:r>
              <w:rPr>
                <w:rFonts w:ascii="ＭＳ Ｐ明朝" w:eastAsia="ＭＳ Ｐ明朝" w:hAnsi="ＭＳ Ｐ明朝" w:hint="eastAsia"/>
                <w:sz w:val="22"/>
              </w:rPr>
              <w:t>～</w:t>
            </w:r>
            <w:r>
              <w:rPr>
                <w:rFonts w:ascii="ＭＳ Ｐ明朝" w:eastAsia="ＭＳ Ｐ明朝" w:hAnsi="ＭＳ Ｐ明朝" w:hint="eastAsia"/>
                <w:sz w:val="22"/>
              </w:rPr>
              <w:t>33.6Kbps</w:t>
            </w:r>
            <w:r>
              <w:rPr>
                <w:rFonts w:ascii="ＭＳ Ｐ明朝" w:eastAsia="ＭＳ Ｐ明朝" w:hAnsi="ＭＳ Ｐ明朝"/>
                <w:sz w:val="22"/>
              </w:rPr>
              <w:t>）</w:t>
            </w:r>
          </w:p>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・高額な利用料金</w:t>
            </w:r>
          </w:p>
        </w:tc>
      </w:tr>
      <w:tr w:rsidR="00000000">
        <w:tblPrEx>
          <w:tblCellMar>
            <w:top w:w="0" w:type="dxa"/>
            <w:bottom w:w="0" w:type="dxa"/>
          </w:tblCellMar>
        </w:tblPrEx>
        <w:trPr>
          <w:jc w:val="center"/>
        </w:trPr>
        <w:tc>
          <w:tcPr>
            <w:tcW w:w="2625" w:type="dxa"/>
            <w:shd w:val="pct20" w:color="auto" w:fill="auto"/>
          </w:tcPr>
          <w:p w:rsidR="00000000" w:rsidRDefault="00215564">
            <w:pPr>
              <w:spacing w:line="280" w:lineRule="exact"/>
              <w:rPr>
                <w:rFonts w:ascii="ＭＳ Ｐゴシック" w:eastAsia="ＭＳ Ｐゴシック" w:hAnsi="ＭＳ Ｐ明朝" w:hint="eastAsia"/>
                <w:sz w:val="22"/>
              </w:rPr>
            </w:pPr>
            <w:r>
              <w:rPr>
                <w:rFonts w:ascii="ＭＳ Ｐゴシック" w:eastAsia="ＭＳ Ｐゴシック" w:hAnsi="ＭＳ Ｐ明朝" w:hint="eastAsia"/>
                <w:sz w:val="22"/>
              </w:rPr>
              <w:t>接続拠点</w:t>
            </w:r>
          </w:p>
        </w:tc>
        <w:tc>
          <w:tcPr>
            <w:tcW w:w="3465"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インターネットに接続されている拠点全て</w:t>
            </w:r>
          </w:p>
        </w:tc>
        <w:tc>
          <w:tcPr>
            <w:tcW w:w="3249"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ＶＡＮ加入が必要</w:t>
            </w:r>
          </w:p>
        </w:tc>
      </w:tr>
      <w:tr w:rsidR="00000000">
        <w:tblPrEx>
          <w:tblCellMar>
            <w:top w:w="0" w:type="dxa"/>
            <w:bottom w:w="0" w:type="dxa"/>
          </w:tblCellMar>
        </w:tblPrEx>
        <w:trPr>
          <w:jc w:val="center"/>
        </w:trPr>
        <w:tc>
          <w:tcPr>
            <w:tcW w:w="2625" w:type="dxa"/>
            <w:shd w:val="pct20" w:color="auto" w:fill="auto"/>
          </w:tcPr>
          <w:p w:rsidR="00000000" w:rsidRDefault="00215564">
            <w:pPr>
              <w:spacing w:line="280" w:lineRule="exact"/>
              <w:rPr>
                <w:rFonts w:ascii="ＭＳ Ｐゴシック" w:eastAsia="ＭＳ Ｐゴシック" w:hAnsi="ＭＳ Ｐ明朝" w:hint="eastAsia"/>
                <w:sz w:val="22"/>
              </w:rPr>
            </w:pPr>
            <w:r>
              <w:rPr>
                <w:rFonts w:ascii="ＭＳ Ｐゴシック" w:eastAsia="ＭＳ Ｐゴシック" w:hAnsi="ＭＳ Ｐ明朝" w:hint="eastAsia"/>
                <w:sz w:val="22"/>
              </w:rPr>
              <w:t>利用するハードウェア</w:t>
            </w:r>
          </w:p>
        </w:tc>
        <w:tc>
          <w:tcPr>
            <w:tcW w:w="3465"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標準的レベルの</w:t>
            </w:r>
            <w:r>
              <w:rPr>
                <w:rFonts w:ascii="ＭＳ Ｐ明朝" w:eastAsia="ＭＳ Ｐ明朝" w:hAnsi="ＭＳ Ｐ明朝" w:hint="eastAsia"/>
                <w:sz w:val="22"/>
              </w:rPr>
              <w:t>PC</w:t>
            </w:r>
          </w:p>
        </w:tc>
        <w:tc>
          <w:tcPr>
            <w:tcW w:w="3249"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ホスト、ワ</w:t>
            </w:r>
            <w:r>
              <w:rPr>
                <w:rFonts w:ascii="ＭＳ Ｐ明朝" w:eastAsia="ＭＳ Ｐ明朝" w:hAnsi="ＭＳ Ｐ明朝" w:hint="eastAsia"/>
                <w:sz w:val="22"/>
              </w:rPr>
              <w:t>ークステーションなど</w:t>
            </w:r>
          </w:p>
        </w:tc>
      </w:tr>
      <w:tr w:rsidR="00000000">
        <w:tblPrEx>
          <w:tblCellMar>
            <w:top w:w="0" w:type="dxa"/>
            <w:bottom w:w="0" w:type="dxa"/>
          </w:tblCellMar>
        </w:tblPrEx>
        <w:trPr>
          <w:trHeight w:val="728"/>
          <w:jc w:val="center"/>
        </w:trPr>
        <w:tc>
          <w:tcPr>
            <w:tcW w:w="2625" w:type="dxa"/>
            <w:shd w:val="pct20" w:color="auto" w:fill="auto"/>
          </w:tcPr>
          <w:p w:rsidR="00000000" w:rsidRDefault="00215564">
            <w:pPr>
              <w:spacing w:line="280" w:lineRule="exact"/>
              <w:rPr>
                <w:rFonts w:ascii="ＭＳ Ｐゴシック" w:eastAsia="ＭＳ Ｐゴシック" w:hAnsi="ＭＳ Ｐ明朝" w:hint="eastAsia"/>
                <w:sz w:val="22"/>
              </w:rPr>
            </w:pPr>
            <w:r>
              <w:rPr>
                <w:rFonts w:ascii="ＭＳ Ｐゴシック" w:eastAsia="ＭＳ Ｐゴシック" w:hAnsi="ＭＳ Ｐ明朝" w:hint="eastAsia"/>
                <w:sz w:val="22"/>
              </w:rPr>
              <w:t>利用するソフトウェア</w:t>
            </w:r>
          </w:p>
        </w:tc>
        <w:tc>
          <w:tcPr>
            <w:tcW w:w="3465"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比較的低価格の市販品の利用が可能</w:t>
            </w:r>
          </w:p>
        </w:tc>
        <w:tc>
          <w:tcPr>
            <w:tcW w:w="3249"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専用ソフトウェア</w:t>
            </w:r>
          </w:p>
        </w:tc>
      </w:tr>
      <w:tr w:rsidR="00000000">
        <w:tblPrEx>
          <w:tblCellMar>
            <w:top w:w="0" w:type="dxa"/>
            <w:bottom w:w="0" w:type="dxa"/>
          </w:tblCellMar>
        </w:tblPrEx>
        <w:trPr>
          <w:jc w:val="center"/>
        </w:trPr>
        <w:tc>
          <w:tcPr>
            <w:tcW w:w="2625" w:type="dxa"/>
            <w:shd w:val="pct20" w:color="auto" w:fill="auto"/>
          </w:tcPr>
          <w:p w:rsidR="00000000" w:rsidRDefault="00215564">
            <w:pPr>
              <w:spacing w:line="280" w:lineRule="exact"/>
              <w:rPr>
                <w:rFonts w:ascii="ＭＳ Ｐゴシック" w:eastAsia="ＭＳ Ｐゴシック" w:hAnsi="ＭＳ Ｐ明朝" w:hint="eastAsia"/>
                <w:sz w:val="22"/>
              </w:rPr>
            </w:pPr>
            <w:r>
              <w:rPr>
                <w:rFonts w:ascii="ＭＳ Ｐゴシック" w:eastAsia="ＭＳ Ｐゴシック" w:hAnsi="ＭＳ Ｐ明朝" w:hint="eastAsia"/>
                <w:sz w:val="22"/>
              </w:rPr>
              <w:t>セキュリティ</w:t>
            </w:r>
          </w:p>
        </w:tc>
        <w:tc>
          <w:tcPr>
            <w:tcW w:w="3465"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特別な対策を施すことが必要。</w:t>
            </w:r>
          </w:p>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細やかなセキュリティ計画と施策が必須となる。</w:t>
            </w:r>
          </w:p>
        </w:tc>
        <w:tc>
          <w:tcPr>
            <w:tcW w:w="3249" w:type="dxa"/>
          </w:tcPr>
          <w:p w:rsidR="00000000" w:rsidRDefault="00215564">
            <w:pPr>
              <w:spacing w:line="280" w:lineRule="exact"/>
              <w:rPr>
                <w:rFonts w:ascii="ＭＳ Ｐ明朝" w:eastAsia="ＭＳ Ｐ明朝" w:hAnsi="ＭＳ Ｐ明朝" w:hint="eastAsia"/>
                <w:sz w:val="22"/>
              </w:rPr>
            </w:pPr>
            <w:r>
              <w:rPr>
                <w:rFonts w:ascii="ＭＳ Ｐ明朝" w:eastAsia="ＭＳ Ｐ明朝" w:hAnsi="ＭＳ Ｐ明朝" w:hint="eastAsia"/>
                <w:sz w:val="22"/>
              </w:rPr>
              <w:t>専用ＶＡＮのためセキュリティは高い</w:t>
            </w:r>
          </w:p>
        </w:tc>
      </w:tr>
    </w:tbl>
    <w:p w:rsidR="00000000" w:rsidRDefault="00215564">
      <w:pPr>
        <w:spacing w:line="280" w:lineRule="exact"/>
        <w:ind w:left="-210"/>
        <w:rPr>
          <w:rFonts w:ascii="ＭＳ Ｐ明朝" w:eastAsia="ＭＳ Ｐ明朝" w:hAnsi="ＭＳ Ｐ明朝" w:hint="eastAsia"/>
          <w:sz w:val="22"/>
        </w:rPr>
      </w:pPr>
      <w:r>
        <w:rPr>
          <w:rFonts w:ascii="ＭＳ Ｐ明朝" w:eastAsia="ＭＳ Ｐ明朝" w:hAnsi="ＭＳ Ｐ明朝" w:hint="eastAsia"/>
          <w:sz w:val="22"/>
        </w:rPr>
        <w:t xml:space="preserve">　　　　　　※ＩＳＰ　インターネット接続業者</w:t>
      </w:r>
    </w:p>
    <w:p w:rsidR="00000000" w:rsidRDefault="00215564">
      <w:pPr>
        <w:spacing w:line="400" w:lineRule="atLeast"/>
        <w:ind w:left="-210"/>
        <w:rPr>
          <w:rFonts w:ascii="ＭＳ Ｐゴシック" w:eastAsia="ＭＳ Ｐゴシック" w:hAnsi="ＭＳ Ｐ明朝" w:hint="eastAsia"/>
          <w:sz w:val="22"/>
        </w:rPr>
      </w:pPr>
      <w:r>
        <w:rPr>
          <w:rFonts w:ascii="ＭＳ Ｐゴシック" w:eastAsia="ＭＳ Ｐゴシック" w:hAnsi="ＭＳ Ｐ明朝"/>
          <w:sz w:val="22"/>
        </w:rPr>
        <w:br w:type="page"/>
      </w:r>
      <w:r>
        <w:rPr>
          <w:rFonts w:ascii="ＭＳ Ｐゴシック" w:eastAsia="ＭＳ Ｐゴシック" w:hAnsi="ＭＳ Ｐ明朝" w:hint="eastAsia"/>
          <w:sz w:val="22"/>
        </w:rPr>
        <w:t>２．インターネットＥＤＩの定義</w:t>
      </w:r>
    </w:p>
    <w:p w:rsidR="00000000" w:rsidRDefault="00215564">
      <w:pPr>
        <w:spacing w:line="400" w:lineRule="atLeast"/>
        <w:ind w:left="-210"/>
        <w:rPr>
          <w:rFonts w:ascii="ＭＳ Ｐゴシック" w:eastAsia="ＭＳ Ｐゴシック" w:hAnsi="ＭＳ Ｐ明朝"/>
          <w:sz w:val="22"/>
        </w:rPr>
      </w:pPr>
    </w:p>
    <w:p w:rsidR="00000000" w:rsidRDefault="00215564">
      <w:pPr>
        <w:spacing w:line="400" w:lineRule="atLeast"/>
        <w:ind w:firstLine="210"/>
        <w:rPr>
          <w:rFonts w:ascii="ＭＳ Ｐ明朝" w:eastAsia="ＭＳ Ｐ明朝" w:hAnsi="ＭＳ Ｐ明朝" w:hint="eastAsia"/>
          <w:sz w:val="22"/>
        </w:rPr>
      </w:pPr>
      <w:r>
        <w:rPr>
          <w:rFonts w:ascii="ＭＳ Ｐ明朝" w:eastAsia="ＭＳ Ｐ明朝" w:hAnsi="ＭＳ Ｐ明朝" w:hint="eastAsia"/>
          <w:sz w:val="22"/>
        </w:rPr>
        <w:t>本手引きでは、インターネットＥＤＩを次のように定義する。</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2"/>
        </w:rPr>
        <mc:AlternateContent>
          <mc:Choice Requires="wps">
            <w:drawing>
              <wp:anchor distT="0" distB="0" distL="114300" distR="114300" simplePos="0" relativeHeight="251620864" behindDoc="0" locked="0" layoutInCell="1" allowOverlap="1">
                <wp:simplePos x="0" y="0"/>
                <wp:positionH relativeFrom="column">
                  <wp:posOffset>394335</wp:posOffset>
                </wp:positionH>
                <wp:positionV relativeFrom="paragraph">
                  <wp:posOffset>205740</wp:posOffset>
                </wp:positionV>
                <wp:extent cx="5000625" cy="800100"/>
                <wp:effectExtent l="11430" t="13335" r="7620" b="5715"/>
                <wp:wrapNone/>
                <wp:docPr id="35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800100"/>
                        </a:xfrm>
                        <a:prstGeom prst="rect">
                          <a:avLst/>
                        </a:prstGeom>
                        <a:solidFill>
                          <a:srgbClr val="FFFFFF"/>
                        </a:solidFill>
                        <a:ln w="9525">
                          <a:solidFill>
                            <a:srgbClr val="000000"/>
                          </a:solidFill>
                          <a:miter lim="800000"/>
                          <a:headEnd/>
                          <a:tailEnd/>
                        </a:ln>
                      </wps:spPr>
                      <wps:txbx>
                        <w:txbxContent>
                          <w:p w:rsidR="00000000" w:rsidRDefault="00215564">
                            <w:pPr>
                              <w:pStyle w:val="30"/>
                              <w:rPr>
                                <w:rFonts w:eastAsia="ＭＳ Ｐゴシック" w:hint="eastAsia"/>
                              </w:rPr>
                            </w:pPr>
                            <w:r>
                              <w:rPr>
                                <w:rFonts w:eastAsia="ＭＳ Ｐゴシック" w:hint="eastAsia"/>
                              </w:rPr>
                              <w:t>異なる組織間で、取引のためのメッセージを、インターネット関連技術と標準的な規約（可能な限り広く合意された各種規約）を用いて、コンピュータ（端末を含む）</w:t>
                            </w:r>
                            <w:r>
                              <w:rPr>
                                <w:rFonts w:eastAsia="ＭＳ Ｐゴシック" w:hint="eastAsia"/>
                              </w:rPr>
                              <w:t>間で交換すること。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31.05pt;margin-top:16.2pt;width:393.75pt;height:63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">
                <v:textbox>
                  <w:txbxContent>
                    <w:p w:rsidR="00000000" w:rsidRDefault="00215564">
                      <w:pPr>
                        <w:pStyle w:val="30"/>
                        <w:rPr>
                          <w:rFonts w:eastAsia="ＭＳ Ｐゴシック" w:hint="eastAsia"/>
                        </w:rPr>
                      </w:pPr>
                      <w:r>
                        <w:rPr>
                          <w:rFonts w:eastAsia="ＭＳ Ｐゴシック" w:hint="eastAsia"/>
                        </w:rPr>
                        <w:t>異なる組織間で、取引のためのメッセージを、インターネット関連技術と標準的な規約（可能な限り広く合意された各種規約）を用いて、コンピュータ（端末を含む）</w:t>
                      </w:r>
                      <w:r>
                        <w:rPr>
                          <w:rFonts w:eastAsia="ＭＳ Ｐゴシック" w:hint="eastAsia"/>
                        </w:rPr>
                        <w:t>間で交換すること。</w:t>
                      </w:r>
                    </w:p>
                  </w:txbxContent>
                </v:textbox>
              </v:shape>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left="210"/>
        <w:rPr>
          <w:rFonts w:ascii="ＭＳ Ｐ明朝" w:eastAsia="ＭＳ Ｐ明朝" w:hAnsi="ＭＳ Ｐ明朝" w:hint="eastAsia"/>
          <w:sz w:val="22"/>
        </w:rPr>
      </w:pPr>
      <w:r>
        <w:rPr>
          <w:rFonts w:ascii="ＭＳ Ｐ明朝" w:eastAsia="ＭＳ Ｐ明朝" w:hAnsi="ＭＳ Ｐ明朝" w:hint="eastAsia"/>
          <w:sz w:val="22"/>
        </w:rPr>
        <w:t>通信プロトコルにはＴＣＰ／ＩＰを使用し、通信回線は</w:t>
      </w:r>
      <w:r>
        <w:rPr>
          <w:rFonts w:ascii="ＭＳ Ｐ明朝" w:eastAsia="ＭＳ Ｐ明朝" w:hAnsi="ＭＳ Ｐ明朝" w:hint="eastAsia"/>
          <w:b/>
          <w:bCs/>
          <w:sz w:val="22"/>
          <w:u w:val="single"/>
        </w:rPr>
        <w:t>インターネット</w:t>
      </w:r>
      <w:r>
        <w:rPr>
          <w:rFonts w:ascii="ＭＳ Ｐ明朝" w:eastAsia="ＭＳ Ｐ明朝" w:hAnsi="ＭＳ Ｐ明朝" w:hint="eastAsia"/>
          <w:sz w:val="22"/>
        </w:rPr>
        <w:t>に限らない。</w:t>
      </w:r>
    </w:p>
    <w:p w:rsidR="00000000" w:rsidRDefault="00215564">
      <w:pPr>
        <w:spacing w:line="400" w:lineRule="atLeast"/>
        <w:ind w:left="210"/>
        <w:rPr>
          <w:rFonts w:eastAsia="ＭＳ Ｐ明朝" w:hint="eastAsia"/>
          <w:sz w:val="22"/>
        </w:rPr>
      </w:pPr>
      <w:r>
        <w:rPr>
          <w:rFonts w:ascii="ＭＳ Ｐゴシック" w:eastAsia="ＭＳ Ｐ明朝" w:hint="eastAsia"/>
          <w:sz w:val="22"/>
        </w:rPr>
        <w:t>交換するデータは</w:t>
      </w:r>
      <w:r>
        <w:rPr>
          <w:rFonts w:eastAsia="ＭＳ Ｐ明朝" w:hint="eastAsia"/>
          <w:sz w:val="22"/>
        </w:rPr>
        <w:t>業界標準、国際標準に準拠したメッセージ</w:t>
      </w:r>
      <w:r>
        <w:rPr>
          <w:rFonts w:eastAsia="ＭＳ Ｐ明朝" w:hint="eastAsia"/>
          <w:sz w:val="22"/>
        </w:rPr>
        <w:t>もしくは項目を使用する。</w:t>
      </w:r>
    </w:p>
    <w:p w:rsidR="00000000" w:rsidRDefault="00215564">
      <w:pPr>
        <w:spacing w:line="400" w:lineRule="atLeast"/>
        <w:ind w:left="420"/>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【第１図】インターネットＥＤＩ通信基盤</w:t>
      </w:r>
    </w:p>
    <w:p w:rsidR="00000000" w:rsidRDefault="00E81F67">
      <w:pPr>
        <w:spacing w:line="400" w:lineRule="atLeast"/>
        <w:rPr>
          <w:rFonts w:ascii="ＭＳ Ｐ明朝" w:eastAsia="ＭＳ Ｐ明朝" w:hAnsi="ＭＳ Ｐ明朝" w:hint="eastAsia"/>
          <w:sz w:val="22"/>
        </w:rPr>
      </w:pPr>
      <w:r>
        <w:rPr>
          <w:noProof/>
          <w:sz w:val="20"/>
        </w:rPr>
        <w:drawing>
          <wp:anchor distT="0" distB="0" distL="114300" distR="114300" simplePos="0" relativeHeight="251638272" behindDoc="1" locked="0" layoutInCell="1" allowOverlap="1">
            <wp:simplePos x="0" y="0"/>
            <wp:positionH relativeFrom="column">
              <wp:posOffset>400050</wp:posOffset>
            </wp:positionH>
            <wp:positionV relativeFrom="paragraph">
              <wp:posOffset>127000</wp:posOffset>
            </wp:positionV>
            <wp:extent cx="5334000" cy="2514600"/>
            <wp:effectExtent l="0" t="0" r="0" b="0"/>
            <wp:wrapTight wrapText="bothSides">
              <wp:wrapPolygon edited="0">
                <wp:start x="0" y="0"/>
                <wp:lineTo x="0" y="21436"/>
                <wp:lineTo x="21523" y="21436"/>
                <wp:lineTo x="21523" y="0"/>
                <wp:lineTo x="0" y="0"/>
              </wp:wrapPolygon>
            </wp:wrapTight>
            <wp:docPr id="349" name="図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sz w:val="22"/>
        </w:rPr>
      </w:pPr>
      <w:r>
        <w:rPr>
          <w:rFonts w:ascii="ＭＳ Ｐゴシック" w:eastAsia="ＭＳ Ｐゴシック" w:hAnsi="ＭＳ Ｐ明朝" w:hint="eastAsia"/>
          <w:sz w:val="22"/>
        </w:rPr>
        <w:t>【第２表】インターネットＥＤＩ通信分類</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1995"/>
        <w:gridCol w:w="1785"/>
        <w:gridCol w:w="2245"/>
        <w:gridCol w:w="1683"/>
      </w:tblGrid>
      <w:tr w:rsidR="00000000">
        <w:tblPrEx>
          <w:tblCellMar>
            <w:top w:w="0" w:type="dxa"/>
            <w:bottom w:w="0" w:type="dxa"/>
          </w:tblCellMar>
        </w:tblPrEx>
        <w:trPr>
          <w:cantSplit/>
          <w:trHeight w:val="247"/>
        </w:trPr>
        <w:tc>
          <w:tcPr>
            <w:tcW w:w="1365" w:type="dxa"/>
            <w:vMerge w:val="restart"/>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分類</w:t>
            </w:r>
          </w:p>
        </w:tc>
        <w:tc>
          <w:tcPr>
            <w:tcW w:w="1995" w:type="dxa"/>
            <w:vMerge w:val="restart"/>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通信回線</w:t>
            </w:r>
          </w:p>
        </w:tc>
        <w:tc>
          <w:tcPr>
            <w:tcW w:w="1785" w:type="dxa"/>
            <w:vMerge w:val="restart"/>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通信方式</w:t>
            </w:r>
          </w:p>
        </w:tc>
        <w:tc>
          <w:tcPr>
            <w:tcW w:w="3928" w:type="dxa"/>
            <w:gridSpan w:val="2"/>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通信プロトコル</w:t>
            </w:r>
          </w:p>
        </w:tc>
      </w:tr>
      <w:tr w:rsidR="00000000">
        <w:tblPrEx>
          <w:tblCellMar>
            <w:top w:w="0" w:type="dxa"/>
            <w:bottom w:w="0" w:type="dxa"/>
          </w:tblCellMar>
        </w:tblPrEx>
        <w:trPr>
          <w:cantSplit/>
          <w:trHeight w:val="201"/>
        </w:trPr>
        <w:tc>
          <w:tcPr>
            <w:tcW w:w="1365" w:type="dxa"/>
            <w:vMerge/>
            <w:shd w:val="clear" w:color="auto" w:fill="C0C0C0"/>
          </w:tcPr>
          <w:p w:rsidR="00000000" w:rsidRDefault="00215564">
            <w:pPr>
              <w:spacing w:line="400" w:lineRule="atLeast"/>
              <w:jc w:val="center"/>
              <w:rPr>
                <w:rFonts w:ascii="ＭＳ Ｐ明朝" w:eastAsia="ＭＳ Ｐ明朝" w:hAnsi="ＭＳ Ｐ明朝" w:hint="eastAsia"/>
                <w:sz w:val="20"/>
              </w:rPr>
            </w:pPr>
          </w:p>
        </w:tc>
        <w:tc>
          <w:tcPr>
            <w:tcW w:w="1995" w:type="dxa"/>
            <w:vMerge/>
            <w:shd w:val="clear" w:color="auto" w:fill="C0C0C0"/>
          </w:tcPr>
          <w:p w:rsidR="00000000" w:rsidRDefault="00215564">
            <w:pPr>
              <w:spacing w:line="400" w:lineRule="atLeast"/>
              <w:jc w:val="center"/>
              <w:rPr>
                <w:rFonts w:ascii="ＭＳ Ｐ明朝" w:eastAsia="ＭＳ Ｐ明朝" w:hAnsi="ＭＳ Ｐ明朝" w:hint="eastAsia"/>
                <w:sz w:val="20"/>
              </w:rPr>
            </w:pPr>
          </w:p>
        </w:tc>
        <w:tc>
          <w:tcPr>
            <w:tcW w:w="1785" w:type="dxa"/>
            <w:vMerge/>
            <w:shd w:val="clear" w:color="auto" w:fill="C0C0C0"/>
          </w:tcPr>
          <w:p w:rsidR="00000000" w:rsidRDefault="00215564">
            <w:pPr>
              <w:spacing w:line="400" w:lineRule="atLeast"/>
              <w:jc w:val="center"/>
              <w:rPr>
                <w:rFonts w:ascii="ＭＳ Ｐ明朝" w:eastAsia="ＭＳ Ｐ明朝" w:hAnsi="ＭＳ Ｐ明朝" w:hint="eastAsia"/>
                <w:sz w:val="20"/>
              </w:rPr>
            </w:pPr>
          </w:p>
        </w:tc>
        <w:tc>
          <w:tcPr>
            <w:tcW w:w="2245" w:type="dxa"/>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ﾄﾗﾝｽﾎﾟｰﾄ・</w:t>
            </w:r>
            <w:r>
              <w:rPr>
                <w:rFonts w:ascii="ＭＳ Ｐ明朝" w:eastAsia="ＭＳ Ｐ明朝" w:hAnsi="ＭＳ Ｐ明朝" w:hint="eastAsia"/>
                <w:sz w:val="20"/>
              </w:rPr>
              <w:t>NW</w:t>
            </w:r>
            <w:r>
              <w:rPr>
                <w:rFonts w:ascii="ＭＳ Ｐ明朝" w:eastAsia="ＭＳ Ｐ明朝" w:hAnsi="ＭＳ Ｐ明朝" w:hint="eastAsia"/>
                <w:sz w:val="20"/>
              </w:rPr>
              <w:t>層</w:t>
            </w:r>
          </w:p>
        </w:tc>
        <w:tc>
          <w:tcPr>
            <w:tcW w:w="1683" w:type="dxa"/>
            <w:shd w:val="clear" w:color="auto" w:fill="C0C0C0"/>
          </w:tcPr>
          <w:p w:rsidR="00000000" w:rsidRDefault="00215564">
            <w:pPr>
              <w:spacing w:line="400" w:lineRule="atLeast"/>
              <w:jc w:val="center"/>
              <w:rPr>
                <w:rFonts w:ascii="ＭＳ Ｐ明朝" w:eastAsia="ＭＳ Ｐ明朝" w:hAnsi="ＭＳ Ｐ明朝" w:hint="eastAsia"/>
                <w:sz w:val="20"/>
              </w:rPr>
            </w:pPr>
            <w:r>
              <w:rPr>
                <w:rFonts w:ascii="ＭＳ Ｐ明朝" w:eastAsia="ＭＳ Ｐ明朝" w:hAnsi="ＭＳ Ｐ明朝" w:hint="eastAsia"/>
                <w:sz w:val="20"/>
              </w:rPr>
              <w:t>AP</w:t>
            </w:r>
            <w:r>
              <w:rPr>
                <w:rFonts w:ascii="ＭＳ Ｐ明朝" w:eastAsia="ＭＳ Ｐ明朝" w:hAnsi="ＭＳ Ｐ明朝" w:hint="eastAsia"/>
                <w:sz w:val="20"/>
              </w:rPr>
              <w:t>層</w:t>
            </w:r>
          </w:p>
        </w:tc>
      </w:tr>
      <w:tr w:rsidR="00000000">
        <w:tblPrEx>
          <w:tblCellMar>
            <w:top w:w="0" w:type="dxa"/>
            <w:bottom w:w="0" w:type="dxa"/>
          </w:tblCellMar>
        </w:tblPrEx>
        <w:trPr>
          <w:cantSplit/>
          <w:trHeight w:val="20"/>
        </w:trPr>
        <w:tc>
          <w:tcPr>
            <w:tcW w:w="1365" w:type="dxa"/>
            <w:vMerge w:val="restart"/>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インターネット</w:t>
            </w:r>
          </w:p>
        </w:tc>
        <w:tc>
          <w:tcPr>
            <w:tcW w:w="1995" w:type="dxa"/>
            <w:vMerge w:val="restart"/>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インターネット網</w:t>
            </w: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E-mail</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SMTP/MIME</w:t>
            </w:r>
          </w:p>
        </w:tc>
      </w:tr>
      <w:tr w:rsidR="00000000">
        <w:tblPrEx>
          <w:tblCellMar>
            <w:top w:w="0" w:type="dxa"/>
            <w:bottom w:w="0" w:type="dxa"/>
          </w:tblCellMar>
        </w:tblPrEx>
        <w:trPr>
          <w:cantSplit/>
          <w:trHeight w:val="20"/>
        </w:trPr>
        <w:tc>
          <w:tcPr>
            <w:tcW w:w="1365" w:type="dxa"/>
            <w:vMerge/>
          </w:tcPr>
          <w:p w:rsidR="00000000" w:rsidRDefault="00215564">
            <w:pPr>
              <w:spacing w:line="400" w:lineRule="atLeast"/>
              <w:rPr>
                <w:rFonts w:ascii="ＭＳ Ｐ明朝" w:eastAsia="ＭＳ Ｐ明朝" w:hAnsi="ＭＳ Ｐ明朝" w:hint="eastAsia"/>
                <w:sz w:val="20"/>
              </w:rPr>
            </w:pPr>
          </w:p>
        </w:tc>
        <w:tc>
          <w:tcPr>
            <w:tcW w:w="1995" w:type="dxa"/>
            <w:vMerge/>
          </w:tcPr>
          <w:p w:rsidR="00000000" w:rsidRDefault="00215564">
            <w:pPr>
              <w:spacing w:line="400" w:lineRule="atLeast"/>
              <w:rPr>
                <w:rFonts w:ascii="ＭＳ Ｐ明朝" w:eastAsia="ＭＳ Ｐ明朝" w:hAnsi="ＭＳ Ｐ明朝" w:hint="eastAsia"/>
                <w:sz w:val="20"/>
              </w:rPr>
            </w:pP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We</w:t>
            </w:r>
            <w:r>
              <w:rPr>
                <w:rFonts w:ascii="ＭＳ Ｐ明朝" w:eastAsia="ＭＳ Ｐ明朝" w:hAnsi="ＭＳ Ｐ明朝" w:hint="eastAsia"/>
                <w:sz w:val="20"/>
              </w:rPr>
              <w:t>ｂ型</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HTTP</w:t>
            </w:r>
          </w:p>
        </w:tc>
      </w:tr>
      <w:tr w:rsidR="00000000">
        <w:tblPrEx>
          <w:tblCellMar>
            <w:top w:w="0" w:type="dxa"/>
            <w:bottom w:w="0" w:type="dxa"/>
          </w:tblCellMar>
        </w:tblPrEx>
        <w:trPr>
          <w:cantSplit/>
          <w:trHeight w:val="20"/>
        </w:trPr>
        <w:tc>
          <w:tcPr>
            <w:tcW w:w="1365" w:type="dxa"/>
            <w:vMerge/>
          </w:tcPr>
          <w:p w:rsidR="00000000" w:rsidRDefault="00215564">
            <w:pPr>
              <w:spacing w:line="400" w:lineRule="atLeast"/>
              <w:rPr>
                <w:rFonts w:ascii="ＭＳ Ｐ明朝" w:eastAsia="ＭＳ Ｐ明朝" w:hAnsi="ＭＳ Ｐ明朝" w:hint="eastAsia"/>
                <w:sz w:val="20"/>
              </w:rPr>
            </w:pPr>
          </w:p>
        </w:tc>
        <w:tc>
          <w:tcPr>
            <w:tcW w:w="1995" w:type="dxa"/>
            <w:vMerge w:val="restart"/>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IP-VPN</w:t>
            </w:r>
            <w:r>
              <w:rPr>
                <w:rFonts w:ascii="ＭＳ Ｐ明朝" w:eastAsia="ＭＳ Ｐ明朝" w:hAnsi="ＭＳ Ｐ明朝" w:hint="eastAsia"/>
                <w:sz w:val="20"/>
              </w:rPr>
              <w:t>網</w:t>
            </w: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ファイル転送</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FTP</w:t>
            </w:r>
          </w:p>
        </w:tc>
      </w:tr>
      <w:tr w:rsidR="00000000">
        <w:tblPrEx>
          <w:tblCellMar>
            <w:top w:w="0" w:type="dxa"/>
            <w:bottom w:w="0" w:type="dxa"/>
          </w:tblCellMar>
        </w:tblPrEx>
        <w:trPr>
          <w:cantSplit/>
          <w:trHeight w:val="20"/>
        </w:trPr>
        <w:tc>
          <w:tcPr>
            <w:tcW w:w="1365" w:type="dxa"/>
            <w:vMerge/>
          </w:tcPr>
          <w:p w:rsidR="00000000" w:rsidRDefault="00215564">
            <w:pPr>
              <w:spacing w:line="400" w:lineRule="atLeast"/>
              <w:rPr>
                <w:rFonts w:ascii="ＭＳ Ｐ明朝" w:eastAsia="ＭＳ Ｐ明朝" w:hAnsi="ＭＳ Ｐ明朝" w:hint="eastAsia"/>
                <w:sz w:val="20"/>
              </w:rPr>
            </w:pPr>
          </w:p>
        </w:tc>
        <w:tc>
          <w:tcPr>
            <w:tcW w:w="1995" w:type="dxa"/>
            <w:vMerge/>
          </w:tcPr>
          <w:p w:rsidR="00000000" w:rsidRDefault="00215564">
            <w:pPr>
              <w:spacing w:line="400" w:lineRule="atLeast"/>
              <w:rPr>
                <w:rFonts w:ascii="ＭＳ Ｐ明朝" w:eastAsia="ＭＳ Ｐ明朝" w:hAnsi="ＭＳ Ｐ明朝" w:hint="eastAsia"/>
                <w:sz w:val="20"/>
              </w:rPr>
            </w:pP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E-mail</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SMTP/MIME</w:t>
            </w:r>
          </w:p>
        </w:tc>
      </w:tr>
      <w:tr w:rsidR="00000000">
        <w:tblPrEx>
          <w:tblCellMar>
            <w:top w:w="0" w:type="dxa"/>
            <w:bottom w:w="0" w:type="dxa"/>
          </w:tblCellMar>
        </w:tblPrEx>
        <w:trPr>
          <w:cantSplit/>
          <w:trHeight w:val="127"/>
        </w:trPr>
        <w:tc>
          <w:tcPr>
            <w:tcW w:w="1365" w:type="dxa"/>
            <w:vMerge/>
          </w:tcPr>
          <w:p w:rsidR="00000000" w:rsidRDefault="00215564">
            <w:pPr>
              <w:spacing w:line="400" w:lineRule="atLeast"/>
              <w:rPr>
                <w:rFonts w:ascii="ＭＳ Ｐ明朝" w:eastAsia="ＭＳ Ｐ明朝" w:hAnsi="ＭＳ Ｐ明朝" w:hint="eastAsia"/>
                <w:sz w:val="20"/>
              </w:rPr>
            </w:pPr>
          </w:p>
        </w:tc>
        <w:tc>
          <w:tcPr>
            <w:tcW w:w="1995" w:type="dxa"/>
            <w:vMerge/>
          </w:tcPr>
          <w:p w:rsidR="00000000" w:rsidRDefault="00215564">
            <w:pPr>
              <w:spacing w:line="400" w:lineRule="atLeast"/>
              <w:rPr>
                <w:rFonts w:ascii="ＭＳ Ｐ明朝" w:eastAsia="ＭＳ Ｐ明朝" w:hAnsi="ＭＳ Ｐ明朝" w:hint="eastAsia"/>
                <w:sz w:val="20"/>
              </w:rPr>
            </w:pP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We</w:t>
            </w:r>
            <w:r>
              <w:rPr>
                <w:rFonts w:ascii="ＭＳ Ｐ明朝" w:eastAsia="ＭＳ Ｐ明朝" w:hAnsi="ＭＳ Ｐ明朝" w:hint="eastAsia"/>
                <w:sz w:val="20"/>
              </w:rPr>
              <w:t>ｂ型</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HTTP</w:t>
            </w:r>
          </w:p>
        </w:tc>
      </w:tr>
      <w:tr w:rsidR="00000000">
        <w:tblPrEx>
          <w:tblCellMar>
            <w:top w:w="0" w:type="dxa"/>
            <w:bottom w:w="0" w:type="dxa"/>
          </w:tblCellMar>
        </w:tblPrEx>
        <w:trPr>
          <w:cantSplit/>
          <w:trHeight w:val="20"/>
        </w:trPr>
        <w:tc>
          <w:tcPr>
            <w:tcW w:w="1365" w:type="dxa"/>
            <w:vMerge/>
          </w:tcPr>
          <w:p w:rsidR="00000000" w:rsidRDefault="00215564">
            <w:pPr>
              <w:spacing w:line="400" w:lineRule="atLeast"/>
              <w:rPr>
                <w:rFonts w:ascii="ＭＳ Ｐ明朝" w:eastAsia="ＭＳ Ｐ明朝" w:hAnsi="ＭＳ Ｐ明朝" w:hint="eastAsia"/>
                <w:sz w:val="20"/>
              </w:rPr>
            </w:pPr>
          </w:p>
        </w:tc>
        <w:tc>
          <w:tcPr>
            <w:tcW w:w="199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公衆網（</w:t>
            </w:r>
            <w:r>
              <w:rPr>
                <w:rFonts w:ascii="ＭＳ Ｐ明朝" w:eastAsia="ＭＳ Ｐ明朝" w:hAnsi="ＭＳ Ｐ明朝" w:hint="eastAsia"/>
                <w:sz w:val="20"/>
              </w:rPr>
              <w:t>ISDN</w:t>
            </w:r>
            <w:r>
              <w:rPr>
                <w:rFonts w:ascii="ＭＳ Ｐ明朝" w:eastAsia="ＭＳ Ｐ明朝" w:hAnsi="ＭＳ Ｐ明朝"/>
                <w:sz w:val="20"/>
              </w:rPr>
              <w:t>）</w:t>
            </w:r>
          </w:p>
        </w:tc>
        <w:tc>
          <w:tcPr>
            <w:tcW w:w="178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Web</w:t>
            </w:r>
            <w:r>
              <w:rPr>
                <w:rFonts w:ascii="ＭＳ Ｐ明朝" w:eastAsia="ＭＳ Ｐ明朝" w:hAnsi="ＭＳ Ｐ明朝" w:hint="eastAsia"/>
                <w:sz w:val="20"/>
              </w:rPr>
              <w:t>型</w:t>
            </w:r>
          </w:p>
        </w:tc>
        <w:tc>
          <w:tcPr>
            <w:tcW w:w="2245"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TCP/IP</w:t>
            </w:r>
          </w:p>
        </w:tc>
        <w:tc>
          <w:tcPr>
            <w:tcW w:w="1683" w:type="dxa"/>
          </w:tcPr>
          <w:p w:rsidR="00000000" w:rsidRDefault="00215564">
            <w:pPr>
              <w:spacing w:line="400" w:lineRule="atLeast"/>
              <w:rPr>
                <w:rFonts w:ascii="ＭＳ Ｐ明朝" w:eastAsia="ＭＳ Ｐ明朝" w:hAnsi="ＭＳ Ｐ明朝" w:hint="eastAsia"/>
                <w:sz w:val="20"/>
              </w:rPr>
            </w:pPr>
            <w:r>
              <w:rPr>
                <w:rFonts w:ascii="ＭＳ Ｐ明朝" w:eastAsia="ＭＳ Ｐ明朝" w:hAnsi="ＭＳ Ｐ明朝" w:hint="eastAsia"/>
                <w:sz w:val="20"/>
              </w:rPr>
              <w:t>HTTP</w:t>
            </w:r>
          </w:p>
        </w:tc>
      </w:tr>
    </w:tbl>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【第３表】通信回線の違いによる機能について</w:t>
      </w:r>
    </w:p>
    <w:p w:rsidR="00000000" w:rsidRDefault="00215564">
      <w:pPr>
        <w:pStyle w:val="a4"/>
        <w:spacing w:line="400" w:lineRule="atLeast"/>
        <w:ind w:left="0" w:firstLine="0"/>
        <w:rPr>
          <w:rFonts w:ascii="ＭＳ Ｐ明朝" w:eastAsia="ＭＳ Ｐ明朝" w:hAnsi="ＭＳ Ｐ明朝" w:hint="eastAsia"/>
          <w:sz w:val="22"/>
        </w:rPr>
      </w:pPr>
    </w:p>
    <w:tbl>
      <w:tblPr>
        <w:tblW w:w="917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6"/>
        <w:gridCol w:w="1991"/>
        <w:gridCol w:w="2058"/>
        <w:gridCol w:w="1968"/>
        <w:gridCol w:w="1855"/>
      </w:tblGrid>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jc w:val="center"/>
              <w:rPr>
                <w:rFonts w:ascii="ＭＳ Ｐ明朝" w:eastAsia="ＭＳ Ｐ明朝" w:hAnsi="ＭＳ Ｐ明朝" w:hint="eastAsia"/>
                <w:sz w:val="20"/>
              </w:rPr>
            </w:pPr>
          </w:p>
        </w:tc>
        <w:tc>
          <w:tcPr>
            <w:tcW w:w="1991" w:type="dxa"/>
            <w:shd w:val="clear" w:color="auto" w:fill="C0C0C0"/>
          </w:tcPr>
          <w:p w:rsidR="00000000" w:rsidRDefault="00215564">
            <w:pPr>
              <w:pStyle w:val="a4"/>
              <w:spacing w:line="400" w:lineRule="atLeast"/>
              <w:ind w:left="0" w:firstLine="0"/>
              <w:jc w:val="center"/>
              <w:rPr>
                <w:rFonts w:ascii="ＭＳ Ｐ明朝" w:eastAsia="ＭＳ Ｐ明朝" w:hAnsi="ＭＳ Ｐ明朝" w:hint="eastAsia"/>
                <w:sz w:val="20"/>
              </w:rPr>
            </w:pPr>
            <w:r>
              <w:rPr>
                <w:rFonts w:ascii="ＭＳ Ｐ明朝" w:eastAsia="ＭＳ Ｐ明朝" w:hAnsi="ＭＳ Ｐ明朝" w:hint="eastAsia"/>
                <w:sz w:val="20"/>
              </w:rPr>
              <w:t>IP-VPN</w:t>
            </w:r>
            <w:r>
              <w:rPr>
                <w:rFonts w:ascii="ＭＳ Ｐ明朝" w:eastAsia="ＭＳ Ｐ明朝" w:hAnsi="ＭＳ Ｐ明朝" w:hint="eastAsia"/>
                <w:sz w:val="20"/>
              </w:rPr>
              <w:t>網</w:t>
            </w:r>
          </w:p>
        </w:tc>
        <w:tc>
          <w:tcPr>
            <w:tcW w:w="2058" w:type="dxa"/>
            <w:shd w:val="clear" w:color="auto" w:fill="C0C0C0"/>
          </w:tcPr>
          <w:p w:rsidR="00000000" w:rsidRDefault="00215564">
            <w:pPr>
              <w:pStyle w:val="a4"/>
              <w:spacing w:line="400" w:lineRule="atLeast"/>
              <w:ind w:left="0" w:firstLine="0"/>
              <w:jc w:val="center"/>
              <w:rPr>
                <w:rFonts w:ascii="ＭＳ Ｐ明朝" w:eastAsia="ＭＳ Ｐ明朝" w:hAnsi="ＭＳ Ｐ明朝" w:hint="eastAsia"/>
                <w:sz w:val="20"/>
              </w:rPr>
            </w:pPr>
            <w:r>
              <w:rPr>
                <w:rFonts w:ascii="ＭＳ Ｐ明朝" w:eastAsia="ＭＳ Ｐ明朝" w:hAnsi="ＭＳ Ｐ明朝" w:hint="eastAsia"/>
                <w:sz w:val="20"/>
              </w:rPr>
              <w:t>インターネット</w:t>
            </w:r>
            <w:r>
              <w:rPr>
                <w:rFonts w:ascii="ＭＳ Ｐ明朝" w:eastAsia="ＭＳ Ｐ明朝" w:hAnsi="ＭＳ Ｐ明朝" w:hint="eastAsia"/>
                <w:sz w:val="20"/>
              </w:rPr>
              <w:t>VPN</w:t>
            </w:r>
          </w:p>
        </w:tc>
        <w:tc>
          <w:tcPr>
            <w:tcW w:w="1968" w:type="dxa"/>
            <w:shd w:val="clear" w:color="auto" w:fill="C0C0C0"/>
          </w:tcPr>
          <w:p w:rsidR="00000000" w:rsidRDefault="00215564">
            <w:pPr>
              <w:pStyle w:val="a4"/>
              <w:spacing w:line="400" w:lineRule="atLeast"/>
              <w:ind w:left="0" w:firstLine="0"/>
              <w:jc w:val="center"/>
              <w:rPr>
                <w:rFonts w:ascii="ＭＳ Ｐ明朝" w:eastAsia="ＭＳ Ｐ明朝" w:hAnsi="ＭＳ Ｐ明朝" w:hint="eastAsia"/>
                <w:sz w:val="20"/>
              </w:rPr>
            </w:pPr>
            <w:r>
              <w:rPr>
                <w:rFonts w:ascii="ＭＳ Ｐ明朝" w:eastAsia="ＭＳ Ｐ明朝" w:hAnsi="ＭＳ Ｐ明朝" w:hint="eastAsia"/>
                <w:sz w:val="20"/>
              </w:rPr>
              <w:t>インターネット網</w:t>
            </w:r>
          </w:p>
        </w:tc>
        <w:tc>
          <w:tcPr>
            <w:tcW w:w="1855" w:type="dxa"/>
            <w:shd w:val="clear" w:color="auto" w:fill="C0C0C0"/>
          </w:tcPr>
          <w:p w:rsidR="00000000" w:rsidRDefault="00215564">
            <w:pPr>
              <w:pStyle w:val="a4"/>
              <w:spacing w:line="400" w:lineRule="atLeast"/>
              <w:ind w:left="0" w:firstLine="0"/>
              <w:jc w:val="center"/>
              <w:rPr>
                <w:rFonts w:ascii="ＭＳ Ｐ明朝" w:eastAsia="ＭＳ Ｐ明朝" w:hAnsi="ＭＳ Ｐ明朝" w:hint="eastAsia"/>
                <w:sz w:val="20"/>
              </w:rPr>
            </w:pPr>
            <w:r>
              <w:rPr>
                <w:rFonts w:ascii="ＭＳ Ｐ明朝" w:eastAsia="ＭＳ Ｐ明朝" w:hAnsi="ＭＳ Ｐ明朝" w:hint="eastAsia"/>
                <w:sz w:val="20"/>
              </w:rPr>
              <w:t>公衆回線</w:t>
            </w:r>
            <w:r>
              <w:rPr>
                <w:rFonts w:ascii="ＭＳ Ｐ明朝" w:eastAsia="ＭＳ Ｐ明朝" w:hAnsi="ＭＳ Ｐ明朝" w:hint="eastAsia"/>
                <w:sz w:val="20"/>
              </w:rPr>
              <w:t>(ISDN)</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使用するネットワーク</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ISP</w:t>
            </w:r>
            <w:r>
              <w:rPr>
                <w:rFonts w:ascii="ＭＳ Ｐ明朝" w:eastAsia="ＭＳ Ｐ明朝" w:hAnsi="ＭＳ Ｐ明朝" w:hint="eastAsia"/>
                <w:sz w:val="20"/>
              </w:rPr>
              <w:t>が提供するﾊﾞｯｸﾎﾞｰﾝﾈｯﾄﾜｰｸ</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インターネット網</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インターネット網</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電話網</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ネットワークへの接続</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ﾙｰﾀ経由</w:t>
            </w:r>
            <w:r>
              <w:rPr>
                <w:rFonts w:ascii="ＭＳ Ｐ明朝" w:eastAsia="ＭＳ Ｐ明朝" w:hAnsi="ＭＳ Ｐ明朝" w:hint="eastAsia"/>
                <w:sz w:val="20"/>
              </w:rPr>
              <w:t>IP-VPN</w:t>
            </w:r>
            <w:r>
              <w:rPr>
                <w:rFonts w:ascii="ＭＳ Ｐ明朝" w:eastAsia="ＭＳ Ｐ明朝" w:hAnsi="ＭＳ Ｐ明朝" w:hint="eastAsia"/>
                <w:sz w:val="20"/>
              </w:rPr>
              <w:t>に接続</w:t>
            </w:r>
          </w:p>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w:t>
            </w:r>
            <w:r>
              <w:rPr>
                <w:rFonts w:ascii="ＭＳ Ｐ明朝" w:eastAsia="ＭＳ Ｐ明朝" w:hAnsi="ＭＳ Ｐ明朝" w:hint="eastAsia"/>
                <w:sz w:val="20"/>
              </w:rPr>
              <w:t>相互接続には費用発生</w:t>
            </w:r>
            <w:r>
              <w:rPr>
                <w:rFonts w:ascii="ＭＳ Ｐ明朝" w:eastAsia="ＭＳ Ｐ明朝" w:hAnsi="ＭＳ Ｐ明朝" w:hint="eastAsia"/>
                <w:sz w:val="20"/>
              </w:rPr>
              <w:t>)</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VPN</w:t>
            </w:r>
            <w:r>
              <w:rPr>
                <w:rFonts w:ascii="ＭＳ Ｐ明朝" w:eastAsia="ＭＳ Ｐ明朝" w:hAnsi="ＭＳ Ｐ明朝" w:hint="eastAsia"/>
                <w:sz w:val="20"/>
              </w:rPr>
              <w:t>機器経由インターネット網に接続</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ファイアウォール経由インターネット網に接続</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ﾙｰﾀ経由電話網に接続</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VPN</w:t>
            </w:r>
            <w:r>
              <w:rPr>
                <w:rFonts w:ascii="ＭＳ Ｐ明朝" w:eastAsia="ＭＳ Ｐ明朝" w:hAnsi="ＭＳ Ｐ明朝" w:hint="eastAsia"/>
                <w:sz w:val="20"/>
              </w:rPr>
              <w:t>管理</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IP-VPN</w:t>
            </w:r>
            <w:r>
              <w:rPr>
                <w:rFonts w:ascii="ＭＳ Ｐ明朝" w:eastAsia="ＭＳ Ｐ明朝" w:hAnsi="ＭＳ Ｐ明朝" w:hint="eastAsia"/>
                <w:sz w:val="20"/>
              </w:rPr>
              <w:t>プロバイダが</w:t>
            </w:r>
            <w:r>
              <w:rPr>
                <w:rFonts w:ascii="ＭＳ Ｐ明朝" w:eastAsia="ＭＳ Ｐ明朝" w:hAnsi="ＭＳ Ｐ明朝" w:hint="eastAsia"/>
                <w:sz w:val="20"/>
              </w:rPr>
              <w:t>実施</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ユーザで実施</w:t>
            </w:r>
          </w:p>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w:t>
            </w:r>
            <w:r>
              <w:rPr>
                <w:rFonts w:ascii="ＭＳ Ｐ明朝" w:eastAsia="ＭＳ Ｐ明朝" w:hAnsi="ＭＳ Ｐ明朝" w:hint="eastAsia"/>
                <w:sz w:val="20"/>
              </w:rPr>
              <w:t>VPN</w:t>
            </w:r>
            <w:r>
              <w:rPr>
                <w:rFonts w:ascii="ＭＳ Ｐ明朝" w:eastAsia="ＭＳ Ｐ明朝" w:hAnsi="ＭＳ Ｐ明朝" w:hint="eastAsia"/>
                <w:sz w:val="20"/>
              </w:rPr>
              <w:t>ネットワーク情報、</w:t>
            </w:r>
            <w:r>
              <w:rPr>
                <w:rFonts w:ascii="ＭＳ Ｐ明朝" w:eastAsia="ＭＳ Ｐ明朝" w:hAnsi="ＭＳ Ｐ明朝" w:hint="eastAsia"/>
                <w:sz w:val="20"/>
              </w:rPr>
              <w:t>NAT</w:t>
            </w:r>
            <w:r>
              <w:rPr>
                <w:rFonts w:ascii="ＭＳ Ｐ明朝" w:eastAsia="ＭＳ Ｐ明朝" w:hAnsi="ＭＳ Ｐ明朝" w:hint="eastAsia"/>
                <w:sz w:val="20"/>
              </w:rPr>
              <w:t>管理、</w:t>
            </w:r>
            <w:r>
              <w:rPr>
                <w:rFonts w:ascii="ＭＳ Ｐ明朝" w:eastAsia="ＭＳ Ｐ明朝" w:hAnsi="ＭＳ Ｐ明朝" w:hint="eastAsia"/>
                <w:sz w:val="20"/>
              </w:rPr>
              <w:t>FW</w:t>
            </w:r>
            <w:r>
              <w:rPr>
                <w:rFonts w:ascii="ＭＳ Ｐ明朝" w:eastAsia="ＭＳ Ｐ明朝" w:hAnsi="ＭＳ Ｐ明朝"/>
                <w:sz w:val="20"/>
              </w:rPr>
              <w:t>）</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対象なし。</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対象なし。</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パフォーマンス</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遅延・ｽﾙｰﾌﾟｯﾄの保証あり。</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遅延、ｽﾙｰﾌﾟｯﾄの保証無し。</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遅延、ｽﾙｰﾌﾟｯﾄの保証無し。</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遅延、ｽﾙｰﾌﾟｯﾄの保証無し。</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セキュリティ</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安全</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比較的安全</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なし</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比較的安全</w:t>
            </w:r>
          </w:p>
        </w:tc>
      </w:tr>
      <w:tr w:rsidR="00000000">
        <w:tblPrEx>
          <w:tblCellMar>
            <w:top w:w="0" w:type="dxa"/>
            <w:bottom w:w="0" w:type="dxa"/>
          </w:tblCellMar>
        </w:tblPrEx>
        <w:trPr>
          <w:cantSplit/>
        </w:trPr>
        <w:tc>
          <w:tcPr>
            <w:tcW w:w="1306" w:type="dxa"/>
            <w:vMerge w:val="restart"/>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信頼性</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稼働率指標（</w:t>
            </w:r>
            <w:r>
              <w:rPr>
                <w:rFonts w:ascii="ＭＳ Ｐ明朝" w:eastAsia="ＭＳ Ｐ明朝" w:hAnsi="ＭＳ Ｐ明朝" w:hint="eastAsia"/>
                <w:sz w:val="20"/>
              </w:rPr>
              <w:t>MTBF</w:t>
            </w:r>
            <w:r>
              <w:rPr>
                <w:rFonts w:ascii="ＭＳ Ｐ明朝" w:eastAsia="ＭＳ Ｐ明朝" w:hAnsi="ＭＳ Ｐ明朝" w:hint="eastAsia"/>
                <w:sz w:val="20"/>
              </w:rPr>
              <w:t>等あり）</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明確な信頼性保証なし。</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明確な信頼性保証なし。</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明確な信頼性保証なし。</w:t>
            </w:r>
          </w:p>
        </w:tc>
      </w:tr>
      <w:tr w:rsidR="00000000">
        <w:tblPrEx>
          <w:tblCellMar>
            <w:top w:w="0" w:type="dxa"/>
            <w:bottom w:w="0" w:type="dxa"/>
          </w:tblCellMar>
        </w:tblPrEx>
        <w:trPr>
          <w:cantSplit/>
        </w:trPr>
        <w:tc>
          <w:tcPr>
            <w:tcW w:w="1306" w:type="dxa"/>
            <w:vMerge/>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問題発生時に切り分け容易</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問題発生時に切り分け比較的困難</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問題発生時に切り分け困難</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問題発生時に切り</w:t>
            </w:r>
            <w:r>
              <w:rPr>
                <w:rFonts w:ascii="ＭＳ Ｐ明朝" w:eastAsia="ＭＳ Ｐ明朝" w:hAnsi="ＭＳ Ｐ明朝" w:hint="eastAsia"/>
                <w:sz w:val="20"/>
              </w:rPr>
              <w:t>分け困難</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初期費用</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高い</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比較的安い</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安い</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安い</w:t>
            </w:r>
          </w:p>
        </w:tc>
      </w:tr>
      <w:tr w:rsidR="00000000">
        <w:tblPrEx>
          <w:tblCellMar>
            <w:top w:w="0" w:type="dxa"/>
            <w:bottom w:w="0" w:type="dxa"/>
          </w:tblCellMar>
        </w:tblPrEx>
        <w:tc>
          <w:tcPr>
            <w:tcW w:w="1306" w:type="dxa"/>
            <w:shd w:val="clear" w:color="auto" w:fill="C0C0C0"/>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ランニング費用</w:t>
            </w:r>
          </w:p>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（送受信データ量</w:t>
            </w:r>
            <w:r>
              <w:rPr>
                <w:rFonts w:ascii="ＭＳ Ｐ明朝" w:eastAsia="ＭＳ Ｐ明朝" w:hAnsi="ＭＳ Ｐ明朝" w:hint="eastAsia"/>
                <w:sz w:val="20"/>
              </w:rPr>
              <w:t>/</w:t>
            </w:r>
            <w:r>
              <w:rPr>
                <w:rFonts w:ascii="ＭＳ Ｐ明朝" w:eastAsia="ＭＳ Ｐ明朝" w:hAnsi="ＭＳ Ｐ明朝" w:hint="eastAsia"/>
                <w:sz w:val="20"/>
              </w:rPr>
              <w:t>円）</w:t>
            </w:r>
          </w:p>
        </w:tc>
        <w:tc>
          <w:tcPr>
            <w:tcW w:w="1991"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高い</w:t>
            </w:r>
          </w:p>
        </w:tc>
        <w:tc>
          <w:tcPr>
            <w:tcW w:w="205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IP-VPN</w:t>
            </w:r>
            <w:r>
              <w:rPr>
                <w:rFonts w:ascii="ＭＳ Ｐ明朝" w:eastAsia="ＭＳ Ｐ明朝" w:hAnsi="ＭＳ Ｐ明朝" w:hint="eastAsia"/>
                <w:sz w:val="20"/>
              </w:rPr>
              <w:t>網よりは安い</w:t>
            </w:r>
          </w:p>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w:t>
            </w:r>
            <w:r>
              <w:rPr>
                <w:rFonts w:ascii="ＭＳ Ｐ明朝" w:eastAsia="ＭＳ Ｐ明朝" w:hAnsi="ＭＳ Ｐ明朝" w:hint="eastAsia"/>
                <w:sz w:val="20"/>
              </w:rPr>
              <w:t>接続拠点数に比例して運用コストが増</w:t>
            </w:r>
            <w:r>
              <w:rPr>
                <w:rFonts w:ascii="ＭＳ Ｐ明朝" w:eastAsia="ＭＳ Ｐ明朝" w:hAnsi="ＭＳ Ｐ明朝" w:hint="eastAsia"/>
                <w:sz w:val="20"/>
              </w:rPr>
              <w:t>)</w:t>
            </w:r>
          </w:p>
        </w:tc>
        <w:tc>
          <w:tcPr>
            <w:tcW w:w="1968"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安い</w:t>
            </w:r>
          </w:p>
        </w:tc>
        <w:tc>
          <w:tcPr>
            <w:tcW w:w="1855" w:type="dxa"/>
          </w:tcPr>
          <w:p w:rsidR="00000000" w:rsidRDefault="00215564">
            <w:pPr>
              <w:pStyle w:val="a4"/>
              <w:spacing w:line="400" w:lineRule="atLeast"/>
              <w:ind w:left="0" w:firstLine="0"/>
              <w:rPr>
                <w:rFonts w:ascii="ＭＳ Ｐ明朝" w:eastAsia="ＭＳ Ｐ明朝" w:hAnsi="ＭＳ Ｐ明朝" w:hint="eastAsia"/>
                <w:sz w:val="20"/>
              </w:rPr>
            </w:pPr>
            <w:r>
              <w:rPr>
                <w:rFonts w:ascii="ＭＳ Ｐ明朝" w:eastAsia="ＭＳ Ｐ明朝" w:hAnsi="ＭＳ Ｐ明朝" w:hint="eastAsia"/>
                <w:sz w:val="20"/>
              </w:rPr>
              <w:t>高い</w:t>
            </w:r>
          </w:p>
        </w:tc>
      </w:tr>
    </w:tbl>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pStyle w:val="a4"/>
        <w:spacing w:line="400" w:lineRule="atLeast"/>
        <w:ind w:left="0" w:firstLine="0"/>
        <w:rPr>
          <w:rFonts w:hint="eastAsia"/>
          <w:color w:val="262626"/>
        </w:rPr>
      </w:pPr>
      <w:r>
        <w:rPr>
          <w:rFonts w:ascii="ＭＳ Ｐ明朝" w:eastAsia="ＭＳ Ｐ明朝" w:hAnsi="ＭＳ Ｐ明朝" w:hint="eastAsia"/>
          <w:sz w:val="22"/>
        </w:rPr>
        <w:t>MTBF:</w:t>
      </w:r>
      <w:r>
        <w:rPr>
          <w:color w:val="262626"/>
        </w:rPr>
        <w:t xml:space="preserve"> Mean Time Between Failure</w:t>
      </w:r>
      <w:r>
        <w:rPr>
          <w:rFonts w:hint="eastAsia"/>
          <w:color w:val="262626"/>
        </w:rPr>
        <w:t xml:space="preserve">　</w:t>
      </w:r>
      <w:r>
        <w:rPr>
          <w:color w:val="262626"/>
        </w:rPr>
        <w:t>ある機器やシステムが故障するまでの時間の平均値。使用を開始して、あるいは故障から回復してから、次に故障するまでの平均時間。</w:t>
      </w:r>
    </w:p>
    <w:p w:rsidR="00000000" w:rsidRDefault="00215564">
      <w:pPr>
        <w:pStyle w:val="a4"/>
        <w:spacing w:line="400" w:lineRule="atLeast"/>
        <w:ind w:left="0" w:firstLine="0"/>
        <w:rPr>
          <w:rFonts w:ascii="ＭＳ Ｐ明朝" w:eastAsia="ＭＳ Ｐ明朝" w:hAnsi="ＭＳ Ｐ明朝" w:hint="eastAsia"/>
        </w:rPr>
      </w:pPr>
      <w:r>
        <w:rPr>
          <w:rFonts w:ascii="ＭＳ Ｐ明朝" w:eastAsia="ＭＳ Ｐ明朝" w:hAnsi="ＭＳ Ｐ明朝" w:hint="eastAsia"/>
        </w:rPr>
        <w:t>NAT</w:t>
      </w:r>
      <w:r>
        <w:rPr>
          <w:rFonts w:ascii="ＭＳ Ｐ明朝" w:eastAsia="ＭＳ Ｐ明朝" w:hAnsi="ＭＳ Ｐ明朝" w:hint="eastAsia"/>
        </w:rPr>
        <w:t>：</w:t>
      </w:r>
      <w:r>
        <w:rPr>
          <w:rFonts w:ascii="ＭＳ Ｐ明朝" w:hAnsi="ＭＳ Ｐ明朝"/>
          <w:color w:val="000000"/>
          <w:szCs w:val="15"/>
        </w:rPr>
        <w:t>Network Address Translation</w:t>
      </w:r>
      <w:r>
        <w:rPr>
          <w:rFonts w:ascii="ＭＳ Ｐ明朝" w:hAnsi="ＭＳ Ｐ明朝" w:hint="eastAsia"/>
          <w:color w:val="000000"/>
          <w:szCs w:val="15"/>
        </w:rPr>
        <w:t xml:space="preserve">　</w:t>
      </w:r>
      <w:r>
        <w:rPr>
          <w:rFonts w:ascii="Verdana" w:hAnsi="Verdana" w:hint="eastAsia"/>
          <w:color w:val="000000"/>
          <w:szCs w:val="15"/>
        </w:rPr>
        <w:t>組織内でのみ通用する</w:t>
      </w:r>
      <w:r>
        <w:rPr>
          <w:rFonts w:ascii="Verdana" w:hAnsi="Verdana" w:hint="eastAsia"/>
          <w:color w:val="000000"/>
          <w:szCs w:val="15"/>
        </w:rPr>
        <w:t>IP</w:t>
      </w:r>
      <w:r>
        <w:rPr>
          <w:rFonts w:ascii="Verdana" w:hAnsi="Verdana" w:hint="eastAsia"/>
          <w:color w:val="000000"/>
          <w:szCs w:val="15"/>
        </w:rPr>
        <w:t>アドレス（ローカルアドレス）と、インターネット上のアド</w:t>
      </w:r>
      <w:r>
        <w:rPr>
          <w:rFonts w:ascii="Verdana" w:hAnsi="Verdana" w:hint="eastAsia"/>
          <w:color w:val="000000"/>
          <w:szCs w:val="15"/>
        </w:rPr>
        <w:t>レス（グローバルアドレス）を透過的に相互変換すること。</w:t>
      </w:r>
    </w:p>
    <w:p w:rsidR="00000000" w:rsidRDefault="00215564">
      <w:pPr>
        <w:spacing w:line="400" w:lineRule="exact"/>
        <w:ind w:leftChars="5" w:left="10"/>
        <w:rPr>
          <w:rFonts w:ascii="ＭＳ Ｐ明朝" w:eastAsia="ＭＳ Ｐ明朝" w:hAnsi="ＭＳ Ｐ明朝" w:hint="eastAsia"/>
          <w:sz w:val="22"/>
        </w:rPr>
      </w:pPr>
      <w:r>
        <w:rPr>
          <w:rFonts w:ascii="ＭＳ Ｐ明朝" w:eastAsia="ＭＳ Ｐ明朝" w:hAnsi="ＭＳ Ｐ明朝"/>
          <w:sz w:val="22"/>
        </w:rPr>
        <w:br w:type="page"/>
      </w:r>
    </w:p>
    <w:p w:rsidR="00000000" w:rsidRDefault="00215564">
      <w:pPr>
        <w:spacing w:line="400" w:lineRule="exact"/>
        <w:ind w:leftChars="-100" w:left="-210"/>
        <w:rPr>
          <w:rFonts w:ascii="ＭＳ Ｐゴシック" w:eastAsia="ＭＳ Ｐゴシック" w:hAnsi="ＭＳ Ｐ明朝" w:hint="eastAsia"/>
          <w:sz w:val="22"/>
        </w:rPr>
      </w:pPr>
    </w:p>
    <w:p w:rsidR="00000000" w:rsidRDefault="00215564">
      <w:pPr>
        <w:spacing w:line="400" w:lineRule="exact"/>
        <w:ind w:leftChars="-100" w:left="-210"/>
        <w:rPr>
          <w:rFonts w:ascii="ＭＳ Ｐゴシック" w:eastAsia="ＭＳ Ｐゴシック" w:hAnsi="ＭＳ Ｐ明朝" w:hint="eastAsia"/>
          <w:sz w:val="22"/>
        </w:rPr>
      </w:pPr>
      <w:r>
        <w:rPr>
          <w:rFonts w:ascii="ＭＳ Ｐゴシック" w:eastAsia="ＭＳ Ｐゴシック" w:hAnsi="ＭＳ Ｐ明朝" w:hint="eastAsia"/>
          <w:sz w:val="22"/>
        </w:rPr>
        <w:t>３．インターネットＥＤＩにおけるセキュリティ対策</w:t>
      </w:r>
    </w:p>
    <w:p w:rsidR="00000000" w:rsidRDefault="00215564">
      <w:pPr>
        <w:spacing w:line="400" w:lineRule="exact"/>
        <w:ind w:leftChars="-100" w:left="-210"/>
        <w:rPr>
          <w:rFonts w:ascii="ＭＳ Ｐゴシック" w:eastAsia="ＭＳ Ｐゴシック" w:hAnsi="ＭＳ Ｐ明朝" w:hint="eastAsia"/>
          <w:sz w:val="22"/>
        </w:rPr>
      </w:pPr>
    </w:p>
    <w:p w:rsidR="00000000" w:rsidRDefault="00215564">
      <w:pPr>
        <w:spacing w:line="400" w:lineRule="atLeast"/>
        <w:ind w:firstLine="210"/>
        <w:rPr>
          <w:rFonts w:ascii="ＭＳ Ｐ明朝" w:eastAsia="ＭＳ Ｐ明朝" w:hAnsi="ＭＳ Ｐ明朝" w:hint="eastAsia"/>
          <w:sz w:val="22"/>
        </w:rPr>
      </w:pPr>
      <w:r>
        <w:rPr>
          <w:rFonts w:ascii="ＭＳ Ｐ明朝" w:eastAsia="ＭＳ Ｐ明朝" w:hAnsi="ＭＳ Ｐ明朝" w:hint="eastAsia"/>
          <w:sz w:val="22"/>
        </w:rPr>
        <w:t>インターネットを利用したＥＤＩでは、メッセージの秘匿性保証、データ改竄・変質、受発信者のなりすまし等のセキュリティ問題への対応策を講じる必要がある。一般的には、インターネットを利用したメッセージ送受でのセキュリティ課題に対しては、以下のような対策が考えられ、以下のＯＳＩ参照モデルより、セキュリティリスクをどの階層で意識するか、情報秘匿性をどのレベルで意識するのかを判断し、適用する技術を決めること</w:t>
      </w:r>
      <w:r>
        <w:rPr>
          <w:rFonts w:ascii="ＭＳ Ｐ明朝" w:eastAsia="ＭＳ Ｐ明朝" w:hAnsi="ＭＳ Ｐ明朝" w:hint="eastAsia"/>
          <w:sz w:val="22"/>
        </w:rPr>
        <w:t>がポイントとなる。</w:t>
      </w:r>
    </w:p>
    <w:p w:rsidR="00000000" w:rsidRDefault="00215564">
      <w:pPr>
        <w:spacing w:line="400" w:lineRule="atLeast"/>
        <w:ind w:firstLine="210"/>
        <w:rPr>
          <w:rFonts w:ascii="ＭＳ Ｐ明朝" w:eastAsia="ＭＳ Ｐ明朝" w:hAnsi="ＭＳ Ｐ明朝" w:hint="eastAsia"/>
          <w:color w:val="FF0000"/>
          <w:sz w:val="22"/>
        </w:rPr>
      </w:pPr>
    </w:p>
    <w:p w:rsidR="00000000" w:rsidRDefault="00215564">
      <w:pPr>
        <w:spacing w:line="400" w:lineRule="exact"/>
        <w:ind w:left="-100"/>
        <w:rPr>
          <w:rFonts w:ascii="ＭＳ Ｐゴシック" w:eastAsia="ＭＳ Ｐゴシック" w:hAnsi="ＭＳ Ｐ明朝"/>
          <w:sz w:val="22"/>
        </w:rPr>
      </w:pPr>
      <w:r>
        <w:rPr>
          <w:rFonts w:ascii="ＭＳ Ｐゴシック" w:eastAsia="ＭＳ Ｐゴシック" w:hAnsi="ＭＳ Ｐ明朝" w:hint="eastAsia"/>
          <w:sz w:val="22"/>
        </w:rPr>
        <w:t>３－１．ネットワーク上（情報経路の安全性）のセキュリティ対策技術</w:t>
      </w:r>
    </w:p>
    <w:p w:rsidR="00000000" w:rsidRDefault="00215564">
      <w:pPr>
        <w:spacing w:line="400" w:lineRule="exact"/>
        <w:ind w:leftChars="-2" w:hangingChars="2" w:hanging="4"/>
        <w:rPr>
          <w:rFonts w:ascii="ＭＳ Ｐ明朝" w:eastAsia="ＭＳ Ｐ明朝" w:hAnsi="ＭＳ Ｐ明朝" w:hint="eastAsia"/>
          <w:sz w:val="22"/>
        </w:rPr>
      </w:pPr>
      <w:r>
        <w:rPr>
          <w:rFonts w:ascii="ＭＳ Ｐ明朝" w:eastAsia="ＭＳ Ｐ明朝" w:hAnsi="ＭＳ Ｐ明朝" w:hint="eastAsia"/>
          <w:sz w:val="22"/>
        </w:rPr>
        <w:t xml:space="preserve">　</w:t>
      </w:r>
    </w:p>
    <w:p w:rsidR="00000000" w:rsidRDefault="00215564">
      <w:pPr>
        <w:tabs>
          <w:tab w:val="right" w:pos="9184"/>
        </w:tabs>
        <w:spacing w:line="400" w:lineRule="exact"/>
        <w:ind w:leftChars="-2" w:hangingChars="2" w:hanging="4"/>
        <w:jc w:val="center"/>
        <w:rPr>
          <w:rFonts w:ascii="ＭＳ Ｐ明朝" w:eastAsia="ＭＳ Ｐ明朝" w:hAnsi="ＭＳ Ｐ明朝"/>
          <w:sz w:val="22"/>
        </w:rPr>
      </w:pPr>
      <w:r>
        <w:rPr>
          <w:rFonts w:ascii="ＭＳ Ｐ明朝" w:eastAsia="ＭＳ Ｐ明朝" w:hAnsi="ＭＳ Ｐ明朝"/>
          <w:noProof/>
          <w:sz w:val="20"/>
        </w:rPr>
        <w:object w:dxaOrig="9338" w:dyaOrig="3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1" type="#_x0000_t75" style="position:absolute;left:0;text-align:left;margin-left:37.1pt;margin-top:29pt;width:466.9pt;height:154pt;z-index:251639296">
            <v:imagedata r:id="rId10" o:title=""/>
            <w10:wrap type="topAndBottom"/>
          </v:shape>
          <o:OLEObject Type="Embed" ProgID="Excel.Sheet.8" ShapeID="_x0000_s1171" DrawAspect="Content" ObjectID="_1824988400" r:id="rId11"/>
        </w:object>
      </w:r>
      <w:r>
        <w:rPr>
          <w:rFonts w:ascii="ＭＳ Ｐゴシック" w:eastAsia="ＭＳ Ｐゴシック" w:hAnsi="ＭＳ Ｐ明朝" w:hint="eastAsia"/>
          <w:sz w:val="22"/>
        </w:rPr>
        <w:t>【第２図】ＯＳＩ参照モデルとセキュリティ技術適用範囲</w:t>
      </w:r>
    </w:p>
    <w:p w:rsidR="00000000" w:rsidRDefault="00215564">
      <w:pPr>
        <w:spacing w:line="400" w:lineRule="exact"/>
        <w:ind w:left="-100"/>
        <w:rPr>
          <w:rFonts w:ascii="ＭＳ Ｐ明朝" w:eastAsia="ＭＳ Ｐ明朝" w:hAnsi="ＭＳ Ｐ明朝" w:hint="eastAsia"/>
          <w:sz w:val="22"/>
        </w:rPr>
      </w:pPr>
      <w:r>
        <w:rPr>
          <w:rFonts w:ascii="ＭＳ Ｐ明朝" w:eastAsia="ＭＳ Ｐ明朝" w:hAnsi="ＭＳ Ｐ明朝" w:hint="eastAsia"/>
          <w:sz w:val="22"/>
        </w:rPr>
        <w:t xml:space="preserve">　　　　　　注：</w:t>
      </w:r>
      <w:r>
        <w:rPr>
          <w:rFonts w:ascii="ＭＳ Ｐ明朝" w:eastAsia="ＭＳ Ｐ明朝" w:hAnsi="ＭＳ Ｐ明朝" w:hint="eastAsia"/>
          <w:sz w:val="22"/>
        </w:rPr>
        <w:t>SET</w:t>
      </w:r>
      <w:r>
        <w:rPr>
          <w:rFonts w:ascii="ＭＳ Ｐ明朝" w:eastAsia="ＭＳ Ｐ明朝" w:hAnsi="ＭＳ Ｐ明朝" w:hint="eastAsia"/>
          <w:sz w:val="22"/>
        </w:rPr>
        <w:t>および</w:t>
      </w:r>
      <w:r>
        <w:rPr>
          <w:rFonts w:ascii="ＭＳ Ｐ明朝" w:eastAsia="ＭＳ Ｐ明朝" w:hAnsi="ＭＳ Ｐ明朝" w:hint="eastAsia"/>
          <w:sz w:val="22"/>
        </w:rPr>
        <w:t>TLS</w:t>
      </w:r>
      <w:r>
        <w:rPr>
          <w:rFonts w:ascii="ＭＳ Ｐ明朝" w:eastAsia="ＭＳ Ｐ明朝" w:hAnsi="ＭＳ Ｐ明朝" w:hint="eastAsia"/>
          <w:sz w:val="22"/>
        </w:rPr>
        <w:t>については対象外とする。</w:t>
      </w:r>
    </w:p>
    <w:p w:rsidR="00000000" w:rsidRDefault="00215564">
      <w:pPr>
        <w:spacing w:line="400" w:lineRule="exact"/>
        <w:ind w:left="-100"/>
        <w:rPr>
          <w:rFonts w:ascii="ＭＳ Ｐ明朝" w:eastAsia="ＭＳ Ｐ明朝" w:hAnsi="ＭＳ Ｐ明朝" w:hint="eastAsia"/>
          <w:sz w:val="18"/>
        </w:rPr>
      </w:pPr>
      <w:r>
        <w:rPr>
          <w:rFonts w:ascii="ＭＳ Ｐ明朝" w:eastAsia="ＭＳ Ｐ明朝" w:hAnsi="ＭＳ Ｐ明朝" w:hint="eastAsia"/>
          <w:sz w:val="22"/>
        </w:rPr>
        <w:t xml:space="preserve">　　　　　　</w:t>
      </w:r>
      <w:r>
        <w:rPr>
          <w:rFonts w:ascii="ＭＳ Ｐ明朝" w:eastAsia="ＭＳ Ｐ明朝" w:hAnsi="ＭＳ Ｐ明朝" w:hint="eastAsia"/>
          <w:sz w:val="18"/>
        </w:rPr>
        <w:t>SET</w:t>
      </w:r>
      <w:r>
        <w:rPr>
          <w:rFonts w:ascii="ＭＳ Ｐ明朝" w:eastAsia="ＭＳ Ｐ明朝" w:hAnsi="ＭＳ Ｐ明朝" w:hint="eastAsia"/>
          <w:sz w:val="18"/>
        </w:rPr>
        <w:t>（</w:t>
      </w:r>
      <w:r>
        <w:rPr>
          <w:rFonts w:ascii="ＭＳ Ｐ明朝" w:eastAsia="ＭＳ Ｐ明朝" w:hAnsi="ＭＳ Ｐ明朝"/>
          <w:color w:val="000000"/>
          <w:sz w:val="18"/>
          <w:szCs w:val="18"/>
        </w:rPr>
        <w:t>Secure Electronic Transactions</w:t>
      </w:r>
      <w:r>
        <w:rPr>
          <w:rFonts w:ascii="ＭＳ Ｐ明朝" w:eastAsia="ＭＳ Ｐ明朝" w:hAnsi="ＭＳ Ｐ明朝" w:hint="eastAsia"/>
          <w:color w:val="000000"/>
          <w:sz w:val="18"/>
          <w:szCs w:val="18"/>
        </w:rPr>
        <w:t>）：ｲﾝﾀｰﾈｯﾄを通じて安全なｸﾚｼﾞｯﾄｶｰﾄﾞ決済を行なうための技術仕様。</w:t>
      </w:r>
    </w:p>
    <w:p w:rsidR="00000000" w:rsidRDefault="00215564">
      <w:pPr>
        <w:spacing w:line="400" w:lineRule="exact"/>
        <w:ind w:left="-100"/>
        <w:rPr>
          <w:rFonts w:ascii="ＭＳ Ｐ明朝" w:eastAsia="ＭＳ Ｐ明朝" w:hAnsi="ＭＳ Ｐ明朝" w:hint="eastAsia"/>
          <w:color w:val="000000"/>
          <w:sz w:val="18"/>
          <w:szCs w:val="18"/>
        </w:rPr>
      </w:pPr>
      <w:r>
        <w:rPr>
          <w:rFonts w:ascii="ＭＳ Ｐ明朝" w:eastAsia="ＭＳ Ｐ明朝" w:hAnsi="ＭＳ Ｐ明朝" w:hint="eastAsia"/>
          <w:sz w:val="18"/>
        </w:rPr>
        <w:t xml:space="preserve">　　</w:t>
      </w:r>
      <w:r>
        <w:rPr>
          <w:rFonts w:ascii="ＭＳ Ｐ明朝" w:eastAsia="ＭＳ Ｐ明朝" w:hAnsi="ＭＳ Ｐ明朝" w:hint="eastAsia"/>
          <w:sz w:val="18"/>
        </w:rPr>
        <w:t xml:space="preserve"> </w:t>
      </w:r>
      <w:r>
        <w:rPr>
          <w:rFonts w:ascii="ＭＳ Ｐ明朝" w:eastAsia="ＭＳ Ｐ明朝" w:hAnsi="ＭＳ Ｐ明朝" w:hint="eastAsia"/>
          <w:sz w:val="18"/>
        </w:rPr>
        <w:t xml:space="preserve">　　　　　</w:t>
      </w:r>
      <w:r>
        <w:rPr>
          <w:rFonts w:ascii="ＭＳ Ｐ明朝" w:eastAsia="ＭＳ Ｐ明朝" w:hAnsi="ＭＳ Ｐ明朝" w:hint="eastAsia"/>
          <w:sz w:val="18"/>
        </w:rPr>
        <w:t>TLS</w:t>
      </w:r>
      <w:r>
        <w:rPr>
          <w:rFonts w:ascii="ＭＳ Ｐ明朝" w:eastAsia="ＭＳ Ｐ明朝" w:hAnsi="ＭＳ Ｐ明朝" w:hint="eastAsia"/>
          <w:color w:val="000000"/>
          <w:sz w:val="18"/>
          <w:szCs w:val="18"/>
        </w:rPr>
        <w:t>(</w:t>
      </w:r>
      <w:r>
        <w:rPr>
          <w:rFonts w:ascii="ＭＳ Ｐ明朝" w:eastAsia="ＭＳ Ｐ明朝" w:hAnsi="ＭＳ Ｐ明朝"/>
          <w:color w:val="000000"/>
          <w:sz w:val="18"/>
          <w:szCs w:val="18"/>
        </w:rPr>
        <w:t>Transport Layer Security</w:t>
      </w:r>
      <w:r>
        <w:rPr>
          <w:rFonts w:ascii="ＭＳ Ｐ明朝" w:eastAsia="ＭＳ Ｐ明朝" w:hAnsi="ＭＳ Ｐ明朝" w:hint="eastAsia"/>
          <w:color w:val="000000"/>
          <w:sz w:val="18"/>
          <w:szCs w:val="18"/>
        </w:rPr>
        <w:t>)</w:t>
      </w:r>
      <w:r>
        <w:rPr>
          <w:rFonts w:ascii="ＭＳ Ｐ明朝" w:eastAsia="ＭＳ Ｐ明朝" w:hAnsi="ＭＳ Ｐ明朝" w:hint="eastAsia"/>
          <w:color w:val="000000"/>
          <w:sz w:val="18"/>
          <w:szCs w:val="18"/>
        </w:rPr>
        <w:t>：ｲﾝﾀｰﾈｯﾄ上で情報を暗号化して送受信するﾌﾟﾛﾄｺﾙの一つ。</w:t>
      </w:r>
    </w:p>
    <w:p w:rsidR="00000000" w:rsidRDefault="00215564">
      <w:pPr>
        <w:spacing w:line="400" w:lineRule="exact"/>
        <w:ind w:left="-100"/>
        <w:rPr>
          <w:rFonts w:ascii="ＭＳ Ｐ明朝" w:eastAsia="ＭＳ Ｐ明朝" w:hAnsi="ＭＳ Ｐ明朝" w:hint="eastAsia"/>
          <w:sz w:val="18"/>
        </w:rPr>
      </w:pPr>
    </w:p>
    <w:p w:rsidR="00000000" w:rsidRDefault="00215564">
      <w:pPr>
        <w:spacing w:line="400" w:lineRule="exact"/>
        <w:ind w:left="-100"/>
        <w:jc w:val="center"/>
        <w:rPr>
          <w:rFonts w:ascii="ＭＳ Ｐ明朝" w:eastAsia="ＭＳ Ｐ明朝" w:hAnsi="ＭＳ Ｐ明朝" w:hint="eastAsia"/>
          <w:sz w:val="22"/>
        </w:rPr>
      </w:pPr>
      <w:r>
        <w:rPr>
          <w:rFonts w:ascii="ＭＳ Ｐゴシック" w:eastAsia="ＭＳ Ｐゴシック" w:hAnsi="ＭＳ Ｐ明朝" w:hint="eastAsia"/>
          <w:sz w:val="22"/>
        </w:rPr>
        <w:t>【第４表】セキュリティの課題と対策</w:t>
      </w:r>
    </w:p>
    <w:tbl>
      <w:tblPr>
        <w:tblW w:w="0" w:type="auto"/>
        <w:tblInd w:w="6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80"/>
        <w:gridCol w:w="2880"/>
      </w:tblGrid>
      <w:tr w:rsidR="00000000">
        <w:tblPrEx>
          <w:tblCellMar>
            <w:top w:w="0" w:type="dxa"/>
            <w:bottom w:w="0" w:type="dxa"/>
          </w:tblCellMar>
        </w:tblPrEx>
        <w:trPr>
          <w:trHeight w:val="345"/>
        </w:trPr>
        <w:tc>
          <w:tcPr>
            <w:tcW w:w="6480" w:type="dxa"/>
            <w:tcBorders>
              <w:bottom w:val="double" w:sz="6" w:space="0" w:color="auto"/>
            </w:tcBorders>
          </w:tcPr>
          <w:p w:rsidR="00000000" w:rsidRDefault="00215564">
            <w:pPr>
              <w:spacing w:line="400" w:lineRule="exact"/>
              <w:ind w:left="-100"/>
              <w:jc w:val="center"/>
              <w:rPr>
                <w:rFonts w:ascii="ＭＳ Ｐ明朝" w:eastAsia="ＭＳ Ｐ明朝" w:hAnsi="ＭＳ Ｐ明朝"/>
                <w:sz w:val="22"/>
              </w:rPr>
            </w:pPr>
            <w:r>
              <w:rPr>
                <w:rFonts w:ascii="ＭＳ Ｐ明朝" w:eastAsia="ＭＳ Ｐ明朝" w:hAnsi="ＭＳ Ｐ明朝" w:hint="eastAsia"/>
                <w:sz w:val="22"/>
              </w:rPr>
              <w:t>メッセージ送受でのセキュリティ課題</w:t>
            </w:r>
          </w:p>
        </w:tc>
        <w:tc>
          <w:tcPr>
            <w:tcW w:w="2880" w:type="dxa"/>
            <w:tcBorders>
              <w:bottom w:val="double" w:sz="6" w:space="0" w:color="auto"/>
            </w:tcBorders>
          </w:tcPr>
          <w:p w:rsidR="00000000" w:rsidRDefault="00215564">
            <w:pPr>
              <w:spacing w:line="400" w:lineRule="exact"/>
              <w:ind w:left="-100"/>
              <w:jc w:val="center"/>
              <w:rPr>
                <w:rFonts w:ascii="ＭＳ Ｐ明朝" w:eastAsia="ＭＳ Ｐ明朝" w:hAnsi="ＭＳ Ｐ明朝"/>
                <w:sz w:val="22"/>
              </w:rPr>
            </w:pPr>
            <w:r>
              <w:rPr>
                <w:rFonts w:ascii="ＭＳ Ｐ明朝" w:eastAsia="ＭＳ Ｐ明朝" w:hAnsi="ＭＳ Ｐ明朝" w:hint="eastAsia"/>
                <w:sz w:val="22"/>
              </w:rPr>
              <w:t>セキュリティ対策</w:t>
            </w:r>
          </w:p>
        </w:tc>
      </w:tr>
      <w:tr w:rsidR="00000000">
        <w:tblPrEx>
          <w:tblCellMar>
            <w:top w:w="0" w:type="dxa"/>
            <w:bottom w:w="0" w:type="dxa"/>
          </w:tblCellMar>
        </w:tblPrEx>
        <w:trPr>
          <w:trHeight w:val="180"/>
        </w:trPr>
        <w:tc>
          <w:tcPr>
            <w:tcW w:w="6480" w:type="dxa"/>
            <w:tcBorders>
              <w:top w:val="nil"/>
            </w:tcBorders>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①盗聴、改竄防止…機密性、情報の完全性</w:t>
            </w:r>
          </w:p>
          <w:p w:rsidR="00000000" w:rsidRDefault="00215564">
            <w:pPr>
              <w:spacing w:line="320" w:lineRule="exact"/>
              <w:ind w:left="113"/>
              <w:rPr>
                <w:rFonts w:ascii="ＭＳ Ｐ明朝" w:eastAsia="ＭＳ Ｐ明朝" w:hAnsi="ＭＳ Ｐ明朝"/>
                <w:sz w:val="20"/>
              </w:rPr>
            </w:pPr>
            <w:r>
              <w:rPr>
                <w:rFonts w:ascii="ＭＳ Ｐ明朝" w:eastAsia="ＭＳ Ｐ明朝" w:hAnsi="ＭＳ Ｐ明朝" w:hint="eastAsia"/>
                <w:sz w:val="20"/>
              </w:rPr>
              <w:t>第三者により盗聴された場合にその機密性を最大限に確保するためにデータを暗号化し、また、やりとりされるデータが改竄されていないかを判定する必要がある</w:t>
            </w:r>
          </w:p>
        </w:tc>
        <w:tc>
          <w:tcPr>
            <w:tcW w:w="2880" w:type="dxa"/>
            <w:tcBorders>
              <w:top w:val="nil"/>
            </w:tcBorders>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・暗号化による情報の秘匿</w:t>
            </w: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・メッセージ･ﾀﾞｲｼﾞｪｽﾄの照合</w:t>
            </w:r>
          </w:p>
        </w:tc>
      </w:tr>
      <w:tr w:rsidR="00000000">
        <w:tblPrEx>
          <w:tblCellMar>
            <w:top w:w="0" w:type="dxa"/>
            <w:bottom w:w="0" w:type="dxa"/>
          </w:tblCellMar>
        </w:tblPrEx>
        <w:trPr>
          <w:trHeight w:val="240"/>
        </w:trPr>
        <w:tc>
          <w:tcPr>
            <w:tcW w:w="6480" w:type="dxa"/>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②なりすましへの対応策…認証</w:t>
            </w:r>
          </w:p>
          <w:p w:rsidR="00000000" w:rsidRDefault="00215564">
            <w:pPr>
              <w:spacing w:line="320" w:lineRule="exact"/>
              <w:ind w:left="113"/>
              <w:rPr>
                <w:rFonts w:ascii="ＭＳ Ｐ明朝" w:eastAsia="ＭＳ Ｐ明朝" w:hAnsi="ＭＳ Ｐ明朝"/>
                <w:sz w:val="20"/>
              </w:rPr>
            </w:pPr>
            <w:r>
              <w:rPr>
                <w:rFonts w:ascii="ＭＳ Ｐ明朝" w:eastAsia="ＭＳ Ｐ明朝" w:hAnsi="ＭＳ Ｐ明朝" w:hint="eastAsia"/>
                <w:sz w:val="20"/>
              </w:rPr>
              <w:t>メッセージの送信者、受信者が正しい通信相手かどうか、システムへのアクセス者が利用資格のある相手かどうかを確認する必要がある。</w:t>
            </w:r>
          </w:p>
        </w:tc>
        <w:tc>
          <w:tcPr>
            <w:tcW w:w="2880" w:type="dxa"/>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・ＩＤ，</w:t>
            </w:r>
            <w:r>
              <w:rPr>
                <w:rFonts w:ascii="ＭＳ Ｐ明朝" w:eastAsia="ＭＳ Ｐ明朝" w:hAnsi="ＭＳ Ｐ明朝" w:hint="eastAsia"/>
                <w:sz w:val="22"/>
              </w:rPr>
              <w:t>パスワードチェック</w:t>
            </w: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・暗号技術による相互認証</w:t>
            </w:r>
          </w:p>
        </w:tc>
      </w:tr>
      <w:tr w:rsidR="00000000">
        <w:tblPrEx>
          <w:tblCellMar>
            <w:top w:w="0" w:type="dxa"/>
            <w:bottom w:w="0" w:type="dxa"/>
          </w:tblCellMar>
        </w:tblPrEx>
        <w:trPr>
          <w:trHeight w:val="225"/>
        </w:trPr>
        <w:tc>
          <w:tcPr>
            <w:tcW w:w="6480" w:type="dxa"/>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③否認への対応策…否認防止</w:t>
            </w:r>
          </w:p>
          <w:p w:rsidR="00000000" w:rsidRDefault="00215564">
            <w:pPr>
              <w:spacing w:line="320" w:lineRule="exact"/>
              <w:ind w:left="113"/>
              <w:rPr>
                <w:rFonts w:ascii="ＭＳ Ｐ明朝" w:eastAsia="ＭＳ Ｐ明朝" w:hAnsi="ＭＳ Ｐ明朝"/>
                <w:sz w:val="20"/>
              </w:rPr>
            </w:pPr>
            <w:r>
              <w:rPr>
                <w:rFonts w:ascii="ＭＳ Ｐ明朝" w:eastAsia="ＭＳ Ｐ明朝" w:hAnsi="ＭＳ Ｐ明朝" w:hint="eastAsia"/>
                <w:sz w:val="20"/>
              </w:rPr>
              <w:t>メッセージの送信元が誰であるかを確かにし、送信者が送信後にメッセージ送付の事実を否認できないようにする。</w:t>
            </w:r>
          </w:p>
        </w:tc>
        <w:tc>
          <w:tcPr>
            <w:tcW w:w="2880" w:type="dxa"/>
          </w:tcPr>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・デジタル署名</w:t>
            </w:r>
          </w:p>
        </w:tc>
      </w:tr>
    </w:tbl>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（１）盗聴、改竄に対する対策</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盗聴、改竄防止の暗号化手法としては、伝送路そのものを暗号化するＩＰｓｅｃや、伝送されるデータ部分を暗号化するＳＳＬ、Ｓ／ＭＩＭＥなどが使用される。</w:t>
      </w:r>
    </w:p>
    <w:p w:rsidR="00000000" w:rsidRDefault="00215564">
      <w:pPr>
        <w:spacing w:line="400" w:lineRule="exact"/>
        <w:ind w:left="-100"/>
        <w:rPr>
          <w:rFonts w:ascii="ＭＳ Ｐ明朝" w:eastAsia="ＭＳ Ｐ明朝" w:hAnsi="ＭＳ Ｐ明朝"/>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（２）なりすましに対する対策</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インターネットのような第三者が送受信者になりすましてデータ授受を行う可能性のある伝送路を使用す</w:t>
      </w:r>
      <w:r>
        <w:rPr>
          <w:rFonts w:ascii="ＭＳ Ｐ明朝" w:eastAsia="ＭＳ Ｐ明朝" w:hAnsi="ＭＳ Ｐ明朝" w:hint="eastAsia"/>
          <w:sz w:val="22"/>
        </w:rPr>
        <w:t>る場合は、サービスの利用資格を確認するＩＤ、パスワードや認証局（ＣＡ）の発行する証明書を用いて、相手認証を行う。前記ＳＳＬには、ＣＡの発行する証明書を用いて、サーバ認証およびクライアント認証の、双方向の認証機能がある。</w:t>
      </w:r>
    </w:p>
    <w:p w:rsidR="00000000" w:rsidRDefault="00215564">
      <w:pPr>
        <w:spacing w:line="400" w:lineRule="exact"/>
        <w:ind w:left="-100"/>
        <w:rPr>
          <w:rFonts w:ascii="ＭＳ Ｐ明朝" w:eastAsia="ＭＳ Ｐ明朝" w:hAnsi="ＭＳ Ｐ明朝"/>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（３）否認に対する対策</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否認を防止するため、送信者の電子署名（デジタル署名）を受信者側で検証する手法が使用される。</w:t>
      </w:r>
    </w:p>
    <w:p w:rsidR="00000000" w:rsidRDefault="00215564">
      <w:pPr>
        <w:spacing w:line="400" w:lineRule="exact"/>
        <w:ind w:left="-100"/>
        <w:rPr>
          <w:rFonts w:ascii="ＭＳ Ｐ明朝" w:eastAsia="ＭＳ Ｐ明朝" w:hAnsi="ＭＳ Ｐ明朝"/>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（４）ＰＫＩ技術</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前記（１）～（３）のセキュリティ対策に使用される暗号化の技術は、公開鍵インフラストラクチャ（ＰＫＩ；</w:t>
      </w:r>
      <w:r>
        <w:rPr>
          <w:rFonts w:ascii="ＭＳ Ｐ明朝" w:eastAsia="ＭＳ Ｐ明朝" w:hAnsi="ＭＳ Ｐ明朝"/>
          <w:sz w:val="22"/>
        </w:rPr>
        <w:t>Public Key Infrastructure</w:t>
      </w:r>
      <w:r>
        <w:rPr>
          <w:rFonts w:ascii="ＭＳ Ｐ明朝" w:eastAsia="ＭＳ Ｐ明朝" w:hAnsi="ＭＳ Ｐ明朝" w:hint="eastAsia"/>
          <w:sz w:val="22"/>
        </w:rPr>
        <w:t>）と呼ばれる技術で実現できる。この技術は認証機関（ＣＡ；</w:t>
      </w:r>
      <w:r>
        <w:rPr>
          <w:rFonts w:ascii="ＭＳ Ｐ明朝" w:eastAsia="ＭＳ Ｐ明朝" w:hAnsi="ＭＳ Ｐ明朝"/>
          <w:sz w:val="22"/>
        </w:rPr>
        <w:t>Certification Authority</w:t>
      </w:r>
      <w:r>
        <w:rPr>
          <w:rFonts w:ascii="ＭＳ Ｐ明朝" w:eastAsia="ＭＳ Ｐ明朝" w:hAnsi="ＭＳ Ｐ明朝" w:hint="eastAsia"/>
          <w:sz w:val="22"/>
        </w:rPr>
        <w:t>）の発行する電子証明書（デジタル証明書あるいはデジタルＩＤとも呼ぶ）を、実物の書簡などを通信する場合の身分証明書、印章、署名として使用するものである。</w:t>
      </w:r>
    </w:p>
    <w:p w:rsidR="00000000" w:rsidRDefault="00215564">
      <w:pPr>
        <w:pStyle w:val="a4"/>
        <w:spacing w:line="400" w:lineRule="atLeast"/>
        <w:ind w:left="0" w:firstLine="0"/>
        <w:rPr>
          <w:rFonts w:ascii="ＭＳ Ｐ明朝" w:eastAsia="ＭＳ Ｐ明朝" w:hAnsi="ＭＳ Ｐ明朝" w:hint="eastAsia"/>
          <w:sz w:val="22"/>
        </w:rPr>
      </w:pPr>
      <w:r>
        <w:rPr>
          <w:rFonts w:ascii="ＭＳ Ｐ明朝" w:eastAsia="ＭＳ Ｐ明朝" w:hAnsi="ＭＳ Ｐ明朝"/>
          <w:sz w:val="22"/>
        </w:rPr>
        <w:br w:type="page"/>
      </w:r>
      <w:r>
        <w:rPr>
          <w:rFonts w:ascii="ＭＳ Ｐ明朝" w:eastAsia="ＭＳ Ｐ明朝" w:hAnsi="ＭＳ Ｐ明朝" w:hint="eastAsia"/>
          <w:sz w:val="22"/>
        </w:rPr>
        <w:t>3-2</w:t>
      </w:r>
      <w:r>
        <w:rPr>
          <w:rFonts w:ascii="ＭＳ Ｐ明朝" w:eastAsia="ＭＳ Ｐ明朝" w:hAnsi="ＭＳ Ｐ明朝" w:hint="eastAsia"/>
          <w:sz w:val="22"/>
        </w:rPr>
        <w:t>．情報システム機器のセキュリティ</w:t>
      </w:r>
    </w:p>
    <w:p w:rsidR="00000000" w:rsidRDefault="00215564">
      <w:pPr>
        <w:pStyle w:val="a4"/>
        <w:spacing w:line="400" w:lineRule="atLeast"/>
        <w:ind w:left="0" w:firstLine="0"/>
        <w:rPr>
          <w:rFonts w:ascii="ＭＳ Ｐ明朝" w:eastAsia="ＭＳ Ｐ明朝" w:hAnsi="ＭＳ Ｐ明朝" w:hint="eastAsia"/>
          <w:sz w:val="22"/>
        </w:rPr>
      </w:pPr>
      <w:r>
        <w:rPr>
          <w:rFonts w:ascii="ＭＳ Ｐ明朝" w:eastAsia="ＭＳ Ｐ明朝" w:hAnsi="ＭＳ Ｐ明朝" w:hint="eastAsia"/>
          <w:sz w:val="22"/>
        </w:rPr>
        <w:t xml:space="preserve">　</w:t>
      </w:r>
    </w:p>
    <w:p w:rsidR="00000000" w:rsidRDefault="00215564">
      <w:pPr>
        <w:pStyle w:val="a4"/>
        <w:spacing w:line="400" w:lineRule="atLeast"/>
        <w:ind w:left="0" w:firstLine="0"/>
        <w:rPr>
          <w:rFonts w:ascii="ＭＳ Ｐ明朝" w:eastAsia="ＭＳ Ｐ明朝" w:hAnsi="ＭＳ Ｐ明朝" w:hint="eastAsia"/>
          <w:sz w:val="22"/>
        </w:rPr>
      </w:pPr>
      <w:r>
        <w:rPr>
          <w:rFonts w:ascii="ＭＳ Ｐ明朝" w:eastAsia="ＭＳ Ｐ明朝" w:hAnsi="ＭＳ Ｐ明朝" w:hint="eastAsia"/>
          <w:sz w:val="22"/>
        </w:rPr>
        <w:t xml:space="preserve">　インターネットを利用したＥＤＩでは、メッセージの秘匿性保証、データ改竄・変質、受発信者のなりすまし等のセキュリティ問題としての対応策を記述したが、加えて、</w:t>
      </w:r>
      <w:r>
        <w:rPr>
          <w:rFonts w:ascii="ＭＳ Ｐ明朝" w:eastAsia="ＭＳ Ｐ明朝" w:hAnsi="ＭＳ Ｐ明朝" w:hint="eastAsia"/>
          <w:sz w:val="22"/>
        </w:rPr>
        <w:t>EDI</w:t>
      </w:r>
      <w:r>
        <w:rPr>
          <w:rFonts w:ascii="ＭＳ Ｐ明朝" w:eastAsia="ＭＳ Ｐ明朝" w:hAnsi="ＭＳ Ｐ明朝" w:hint="eastAsia"/>
          <w:sz w:val="22"/>
        </w:rPr>
        <w:t>サービスを運用、維持する上での機器のセキュリティ管</w:t>
      </w:r>
      <w:r>
        <w:rPr>
          <w:rFonts w:ascii="ＭＳ Ｐ明朝" w:eastAsia="ＭＳ Ｐ明朝" w:hAnsi="ＭＳ Ｐ明朝" w:hint="eastAsia"/>
          <w:sz w:val="22"/>
        </w:rPr>
        <w:t>理も重要なポイントとなる。インターネットを利用したメッセージ送受でのセキュリティリスク（脅威）に対しては、防御策となり、以下の項目について検討することが望ましい。</w:t>
      </w:r>
    </w:p>
    <w:p w:rsidR="00000000" w:rsidRDefault="00215564">
      <w:pPr>
        <w:pStyle w:val="a4"/>
        <w:spacing w:line="400" w:lineRule="atLeast"/>
        <w:ind w:left="0" w:firstLine="0"/>
        <w:rPr>
          <w:rFonts w:ascii="ＭＳ Ｐ明朝" w:eastAsia="ＭＳ Ｐ明朝" w:hAnsi="ＭＳ Ｐ明朝" w:hint="eastAsia"/>
          <w:sz w:val="22"/>
        </w:rPr>
      </w:pPr>
    </w:p>
    <w:p w:rsidR="00000000" w:rsidRDefault="00215564">
      <w:pPr>
        <w:spacing w:line="400" w:lineRule="exact"/>
        <w:ind w:leftChars="-100" w:left="-210" w:firstLineChars="100" w:firstLine="220"/>
        <w:jc w:val="center"/>
        <w:rPr>
          <w:rFonts w:ascii="ＭＳ Ｐゴシック" w:eastAsia="ＭＳ Ｐゴシック" w:hAnsi="ＭＳ Ｐゴシック" w:hint="eastAsia"/>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5</w:t>
      </w:r>
      <w:r>
        <w:rPr>
          <w:rFonts w:ascii="ＭＳ Ｐゴシック" w:eastAsia="ＭＳ Ｐゴシック" w:hAnsi="ＭＳ Ｐゴシック" w:hint="eastAsia"/>
          <w:sz w:val="22"/>
        </w:rPr>
        <w:t>表】</w:t>
      </w:r>
      <w:r>
        <w:rPr>
          <w:rFonts w:ascii="ＭＳ Ｐゴシック" w:eastAsia="ＭＳ Ｐゴシック" w:hAnsi="ＭＳ Ｐゴシック" w:hint="eastAsia"/>
          <w:sz w:val="22"/>
        </w:rPr>
        <w:t>IP</w:t>
      </w:r>
      <w:r>
        <w:rPr>
          <w:rFonts w:ascii="ＭＳ Ｐゴシック" w:eastAsia="ＭＳ Ｐゴシック" w:hAnsi="ＭＳ Ｐゴシック" w:hint="eastAsia"/>
          <w:sz w:val="22"/>
        </w:rPr>
        <w:t>レベル、通信方式レベル</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6763"/>
      </w:tblGrid>
      <w:tr w:rsidR="00000000">
        <w:tblPrEx>
          <w:tblCellMar>
            <w:top w:w="0" w:type="dxa"/>
            <w:bottom w:w="0" w:type="dxa"/>
          </w:tblCellMar>
        </w:tblPrEx>
        <w:tc>
          <w:tcPr>
            <w:tcW w:w="2415"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ファイアウォール</w:t>
            </w:r>
          </w:p>
        </w:tc>
        <w:tc>
          <w:tcPr>
            <w:tcW w:w="6763"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社外、社内との接続点における、特定アドレス、サービス（</w:t>
            </w:r>
            <w:r>
              <w:rPr>
                <w:rFonts w:ascii="ＭＳ Ｐ明朝" w:eastAsia="ＭＳ Ｐ明朝" w:hAnsi="ＭＳ Ｐ明朝" w:hint="eastAsia"/>
                <w:sz w:val="22"/>
              </w:rPr>
              <w:t>HTTP</w:t>
            </w:r>
            <w:r>
              <w:rPr>
                <w:rFonts w:ascii="ＭＳ Ｐ明朝" w:eastAsia="ＭＳ Ｐ明朝" w:hAnsi="ＭＳ Ｐ明朝" w:hint="eastAsia"/>
                <w:sz w:val="22"/>
              </w:rPr>
              <w:t>、</w:t>
            </w:r>
            <w:r>
              <w:rPr>
                <w:rFonts w:ascii="ＭＳ Ｐ明朝" w:eastAsia="ＭＳ Ｐ明朝" w:hAnsi="ＭＳ Ｐ明朝" w:hint="eastAsia"/>
                <w:sz w:val="22"/>
              </w:rPr>
              <w:t>FTP</w:t>
            </w:r>
            <w:r>
              <w:rPr>
                <w:rFonts w:ascii="ＭＳ Ｐ明朝" w:eastAsia="ＭＳ Ｐ明朝" w:hAnsi="ＭＳ Ｐ明朝" w:hint="eastAsia"/>
                <w:sz w:val="22"/>
              </w:rPr>
              <w:t>等）について中継の許可、不許可の管理を行う。</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不要なサービス（</w:t>
            </w:r>
            <w:r>
              <w:rPr>
                <w:rFonts w:ascii="ＭＳ Ｐ明朝" w:eastAsia="ＭＳ Ｐ明朝" w:hAnsi="ＭＳ Ｐ明朝" w:hint="eastAsia"/>
                <w:sz w:val="22"/>
              </w:rPr>
              <w:t>Port</w:t>
            </w:r>
            <w:r>
              <w:rPr>
                <w:rFonts w:ascii="ＭＳ Ｐ明朝" w:eastAsia="ＭＳ Ｐ明朝" w:hAnsi="ＭＳ Ｐ明朝"/>
                <w:sz w:val="22"/>
              </w:rPr>
              <w:t>）</w:t>
            </w:r>
            <w:r>
              <w:rPr>
                <w:rFonts w:ascii="ＭＳ Ｐ明朝" w:eastAsia="ＭＳ Ｐ明朝" w:hAnsi="ＭＳ Ｐ明朝" w:hint="eastAsia"/>
                <w:sz w:val="22"/>
              </w:rPr>
              <w:t>は、空けないことがポイント。</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サービスサーバはファイアウォールの内側に設置。</w:t>
            </w:r>
          </w:p>
        </w:tc>
      </w:tr>
      <w:tr w:rsidR="00000000">
        <w:tblPrEx>
          <w:tblCellMar>
            <w:top w:w="0" w:type="dxa"/>
            <w:bottom w:w="0" w:type="dxa"/>
          </w:tblCellMar>
        </w:tblPrEx>
        <w:tc>
          <w:tcPr>
            <w:tcW w:w="2415"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利用者認証</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w:t>
            </w:r>
            <w:r>
              <w:rPr>
                <w:rFonts w:ascii="ＭＳ Ｐ明朝" w:eastAsia="ＭＳ Ｐ明朝" w:hAnsi="ＭＳ Ｐ明朝" w:hint="eastAsia"/>
                <w:sz w:val="22"/>
              </w:rPr>
              <w:t>ID</w:t>
            </w:r>
            <w:r>
              <w:rPr>
                <w:rFonts w:ascii="ＭＳ Ｐ明朝" w:eastAsia="ＭＳ Ｐ明朝" w:hAnsi="ＭＳ Ｐ明朝" w:hint="eastAsia"/>
                <w:sz w:val="22"/>
              </w:rPr>
              <w:t>とパスワード）</w:t>
            </w:r>
          </w:p>
        </w:tc>
        <w:tc>
          <w:tcPr>
            <w:tcW w:w="6763"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あらかじめ登録して秘密の文字列、数</w:t>
            </w:r>
            <w:r>
              <w:rPr>
                <w:rFonts w:ascii="ＭＳ Ｐ明朝" w:eastAsia="ＭＳ Ｐ明朝" w:hAnsi="ＭＳ Ｐ明朝" w:hint="eastAsia"/>
                <w:sz w:val="22"/>
              </w:rPr>
              <w:t>字列で相手の本人認証を行う。</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不正アクセス予防の観点より、定期的な</w:t>
            </w:r>
            <w:r>
              <w:rPr>
                <w:rFonts w:ascii="ＭＳ Ｐ明朝" w:eastAsia="ＭＳ Ｐ明朝" w:hAnsi="ＭＳ Ｐ明朝" w:hint="eastAsia"/>
                <w:sz w:val="22"/>
              </w:rPr>
              <w:t>PW</w:t>
            </w:r>
            <w:r>
              <w:rPr>
                <w:rFonts w:ascii="ＭＳ Ｐ明朝" w:eastAsia="ＭＳ Ｐ明朝" w:hAnsi="ＭＳ Ｐ明朝" w:hint="eastAsia"/>
                <w:sz w:val="22"/>
              </w:rPr>
              <w:t>更新を義務付けることが望ましい。</w:t>
            </w:r>
          </w:p>
        </w:tc>
      </w:tr>
    </w:tbl>
    <w:p w:rsidR="00000000" w:rsidRDefault="00215564">
      <w:pPr>
        <w:spacing w:line="400" w:lineRule="exact"/>
        <w:ind w:leftChars="-100" w:left="-210" w:firstLineChars="100" w:firstLine="220"/>
        <w:rPr>
          <w:rFonts w:ascii="ＭＳ Ｐ明朝" w:eastAsia="ＭＳ Ｐ明朝" w:hAnsi="ＭＳ Ｐ明朝" w:hint="eastAsia"/>
          <w:sz w:val="22"/>
        </w:rPr>
      </w:pPr>
    </w:p>
    <w:p w:rsidR="00000000" w:rsidRDefault="00215564">
      <w:pPr>
        <w:spacing w:line="400" w:lineRule="exact"/>
        <w:ind w:leftChars="-100" w:left="-210" w:firstLineChars="100" w:firstLine="220"/>
        <w:jc w:val="center"/>
        <w:rPr>
          <w:rFonts w:ascii="ＭＳ Ｐゴシック" w:eastAsia="ＭＳ Ｐゴシック" w:hAnsi="ＭＳ Ｐゴシック" w:hint="eastAsia"/>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6</w:t>
      </w:r>
      <w:r>
        <w:rPr>
          <w:rFonts w:ascii="ＭＳ Ｐゴシック" w:eastAsia="ＭＳ Ｐゴシック" w:hAnsi="ＭＳ Ｐゴシック" w:hint="eastAsia"/>
          <w:sz w:val="22"/>
        </w:rPr>
        <w:t>表】情報機器のセキュリティ</w:t>
      </w: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6763"/>
      </w:tblGrid>
      <w:tr w:rsidR="00000000">
        <w:tblPrEx>
          <w:tblCellMar>
            <w:top w:w="0" w:type="dxa"/>
            <w:bottom w:w="0" w:type="dxa"/>
          </w:tblCellMar>
        </w:tblPrEx>
        <w:tc>
          <w:tcPr>
            <w:tcW w:w="2415"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ウィルスチェック・駆除</w:t>
            </w:r>
          </w:p>
        </w:tc>
        <w:tc>
          <w:tcPr>
            <w:tcW w:w="6763"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サーバおよびクライアントにウィルス検知ソフトウェアを導入。</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運用として適宜、ウィルス検知のパターンファイルを更新することを心掛けることが重要。</w:t>
            </w:r>
          </w:p>
          <w:p w:rsidR="00000000" w:rsidRDefault="00215564">
            <w:pPr>
              <w:numPr>
                <w:ilvl w:val="0"/>
                <w:numId w:val="27"/>
              </w:numPr>
              <w:spacing w:line="400" w:lineRule="exact"/>
              <w:rPr>
                <w:rFonts w:ascii="ＭＳ Ｐ明朝" w:eastAsia="ＭＳ Ｐ明朝" w:hAnsi="ＭＳ Ｐ明朝" w:hint="eastAsia"/>
                <w:sz w:val="22"/>
              </w:rPr>
            </w:pPr>
            <w:r>
              <w:rPr>
                <w:rFonts w:ascii="ＭＳ Ｐ明朝" w:eastAsia="ＭＳ Ｐ明朝" w:hAnsi="ＭＳ Ｐ明朝" w:hint="eastAsia"/>
                <w:sz w:val="22"/>
              </w:rPr>
              <w:t>悪意をもった第三者によるデータの破壊を防止。</w:t>
            </w:r>
          </w:p>
          <w:p w:rsidR="00000000" w:rsidRDefault="00215564">
            <w:pPr>
              <w:numPr>
                <w:ilvl w:val="0"/>
                <w:numId w:val="27"/>
              </w:numPr>
              <w:spacing w:line="400" w:lineRule="exact"/>
              <w:rPr>
                <w:rFonts w:ascii="ＭＳ Ｐ明朝" w:eastAsia="ＭＳ Ｐ明朝" w:hAnsi="ＭＳ Ｐ明朝" w:hint="eastAsia"/>
                <w:sz w:val="22"/>
              </w:rPr>
            </w:pPr>
            <w:r>
              <w:rPr>
                <w:rFonts w:ascii="ＭＳ Ｐ明朝" w:eastAsia="ＭＳ Ｐ明朝" w:hAnsi="ＭＳ Ｐ明朝" w:hint="eastAsia"/>
                <w:sz w:val="22"/>
              </w:rPr>
              <w:t>ウィルス感染により、設置機器自身が感染源にならないための予防。</w:t>
            </w:r>
          </w:p>
        </w:tc>
      </w:tr>
      <w:tr w:rsidR="00000000">
        <w:tblPrEx>
          <w:tblCellMar>
            <w:top w:w="0" w:type="dxa"/>
            <w:bottom w:w="0" w:type="dxa"/>
          </w:tblCellMar>
        </w:tblPrEx>
        <w:tc>
          <w:tcPr>
            <w:tcW w:w="2415"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ID</w:t>
            </w:r>
            <w:r>
              <w:rPr>
                <w:rFonts w:ascii="ＭＳ Ｐ明朝" w:eastAsia="ＭＳ Ｐ明朝" w:hAnsi="ＭＳ Ｐ明朝" w:hint="eastAsia"/>
                <w:sz w:val="22"/>
              </w:rPr>
              <w:t>とパスワード</w:t>
            </w:r>
          </w:p>
        </w:tc>
        <w:tc>
          <w:tcPr>
            <w:tcW w:w="6763"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あらかじめ登録して秘密の文字列、数字列で相手の本人認証を行う方式（クライ</w:t>
            </w:r>
            <w:r>
              <w:rPr>
                <w:rFonts w:ascii="ＭＳ Ｐ明朝" w:eastAsia="ＭＳ Ｐ明朝" w:hAnsi="ＭＳ Ｐ明朝" w:hint="eastAsia"/>
                <w:sz w:val="22"/>
              </w:rPr>
              <w:t>アント認証）（なりすまし防止）。</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運用として、ユーザ管理とログ管理が重要となる。</w:t>
            </w:r>
          </w:p>
        </w:tc>
      </w:tr>
      <w:tr w:rsidR="00000000">
        <w:tblPrEx>
          <w:tblCellMar>
            <w:top w:w="0" w:type="dxa"/>
            <w:bottom w:w="0" w:type="dxa"/>
          </w:tblCellMar>
        </w:tblPrEx>
        <w:tc>
          <w:tcPr>
            <w:tcW w:w="2415"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導入ソフトウェアのセキュリティパッチ適用</w:t>
            </w:r>
          </w:p>
        </w:tc>
        <w:tc>
          <w:tcPr>
            <w:tcW w:w="6763" w:type="dxa"/>
          </w:tcPr>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情報システム機器の基本</w:t>
            </w:r>
            <w:r>
              <w:rPr>
                <w:rFonts w:ascii="ＭＳ Ｐ明朝" w:eastAsia="ＭＳ Ｐ明朝" w:hAnsi="ＭＳ Ｐ明朝" w:hint="eastAsia"/>
                <w:sz w:val="22"/>
              </w:rPr>
              <w:t>OS</w:t>
            </w:r>
            <w:r>
              <w:rPr>
                <w:rFonts w:ascii="ＭＳ Ｐ明朝" w:eastAsia="ＭＳ Ｐ明朝" w:hAnsi="ＭＳ Ｐ明朝" w:hint="eastAsia"/>
                <w:sz w:val="22"/>
              </w:rPr>
              <w:t>に加えて、パッケージソフトウェアには脆弱性が存在し、その脆弱性の修正のためのパッチと呼ばれるプログラムが提供される。悪意の持った第三者は、この脆弱性を狙って、攻撃を行う事が殆どである。適宜、セキュリティパッチを適用することが重要となる。</w:t>
            </w:r>
          </w:p>
        </w:tc>
      </w:tr>
    </w:tbl>
    <w:p w:rsidR="00000000" w:rsidRDefault="00215564">
      <w:pPr>
        <w:spacing w:line="400" w:lineRule="exact"/>
        <w:ind w:leftChars="-100" w:left="-210"/>
        <w:rPr>
          <w:rFonts w:ascii="ＭＳ Ｐゴシック" w:eastAsia="ＭＳ Ｐゴシック" w:hAnsi="ＭＳ Ｐ明朝"/>
          <w:sz w:val="22"/>
        </w:rPr>
      </w:pPr>
    </w:p>
    <w:p w:rsidR="00000000" w:rsidRDefault="00215564">
      <w:pPr>
        <w:pStyle w:val="a4"/>
        <w:spacing w:line="400" w:lineRule="atLeast"/>
        <w:ind w:left="0" w:firstLine="0"/>
        <w:rPr>
          <w:rFonts w:ascii="ＭＳ Ｐゴシック" w:eastAsia="ＭＳ Ｐゴシック" w:hAnsi="ＭＳ Ｐ明朝" w:hint="eastAsia"/>
          <w:sz w:val="22"/>
        </w:rPr>
      </w:pPr>
      <w:r>
        <w:rPr>
          <w:rFonts w:ascii="ＭＳ Ｐ明朝" w:eastAsia="ＭＳ Ｐ明朝" w:hAnsi="ＭＳ Ｐ明朝"/>
          <w:sz w:val="22"/>
        </w:rPr>
        <w:br w:type="page"/>
      </w:r>
      <w:r>
        <w:rPr>
          <w:rFonts w:ascii="ＭＳ Ｐゴシック" w:eastAsia="ＭＳ Ｐゴシック" w:hAnsi="ＭＳ Ｐ明朝" w:hint="eastAsia"/>
          <w:sz w:val="22"/>
        </w:rPr>
        <w:t>４．インターネットＥＤＩの種類</w:t>
      </w: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r>
        <w:rPr>
          <w:rFonts w:ascii="ＭＳ Ｐ明朝" w:eastAsia="ＭＳ Ｐ明朝" w:hAnsi="ＭＳ Ｐ明朝" w:hint="eastAsia"/>
          <w:sz w:val="22"/>
        </w:rPr>
        <w:t>インターネットＥＤＩは通信手順の違いによって、以下の３つに大別できる。</w:t>
      </w:r>
    </w:p>
    <w:p w:rsidR="00000000" w:rsidRDefault="00215564">
      <w:pPr>
        <w:pStyle w:val="a4"/>
        <w:spacing w:line="400" w:lineRule="atLeast"/>
        <w:ind w:left="420" w:firstLine="0"/>
        <w:rPr>
          <w:rFonts w:ascii="ＭＳ Ｐ明朝" w:eastAsia="ＭＳ Ｐ明朝" w:hAnsi="ＭＳ Ｐ明朝" w:hint="eastAsia"/>
          <w:sz w:val="22"/>
        </w:rPr>
      </w:pPr>
    </w:p>
    <w:p w:rsidR="00000000" w:rsidRDefault="00215564">
      <w:pPr>
        <w:pStyle w:val="a4"/>
        <w:spacing w:line="400" w:lineRule="atLeast"/>
        <w:ind w:left="420" w:firstLine="0"/>
        <w:rPr>
          <w:rFonts w:ascii="ＭＳ Ｐ明朝" w:eastAsia="ＭＳ Ｐ明朝" w:hAnsi="ＭＳ Ｐ明朝" w:hint="eastAsia"/>
          <w:sz w:val="22"/>
        </w:rPr>
      </w:pPr>
      <w:r>
        <w:rPr>
          <w:rFonts w:ascii="ＭＳ Ｐ明朝" w:eastAsia="ＭＳ Ｐ明朝" w:hAnsi="ＭＳ Ｐ明朝" w:hint="eastAsia"/>
          <w:sz w:val="22"/>
        </w:rPr>
        <w:t>①ファイ</w:t>
      </w:r>
      <w:r>
        <w:rPr>
          <w:rFonts w:ascii="ＭＳ Ｐ明朝" w:eastAsia="ＭＳ Ｐ明朝" w:hAnsi="ＭＳ Ｐ明朝" w:hint="eastAsia"/>
          <w:sz w:val="22"/>
        </w:rPr>
        <w:t>ル転送型ＥＤＩ</w:t>
      </w:r>
    </w:p>
    <w:p w:rsidR="00000000" w:rsidRDefault="00215564">
      <w:pPr>
        <w:pStyle w:val="a4"/>
        <w:spacing w:line="400" w:lineRule="atLeast"/>
        <w:ind w:left="630" w:firstLine="0"/>
        <w:rPr>
          <w:rFonts w:ascii="ＭＳ Ｐ明朝" w:eastAsia="ＭＳ Ｐ明朝" w:hAnsi="ＭＳ Ｐ明朝" w:hint="eastAsia"/>
          <w:sz w:val="22"/>
        </w:rPr>
      </w:pPr>
      <w:r>
        <w:rPr>
          <w:rFonts w:ascii="ＭＳ Ｐ明朝" w:eastAsia="ＭＳ Ｐ明朝" w:hAnsi="ＭＳ Ｐ明朝" w:hint="eastAsia"/>
          <w:sz w:val="22"/>
        </w:rPr>
        <w:t>ＥＤＩメッセージをファイル形式で送受信するもの。通信プロトコルとしては、</w:t>
      </w:r>
      <w:r>
        <w:rPr>
          <w:rFonts w:ascii="ＭＳ Ｐ明朝" w:eastAsia="ＭＳ Ｐ明朝" w:hAnsi="ＭＳ Ｐ明朝" w:hint="eastAsia"/>
          <w:sz w:val="22"/>
        </w:rPr>
        <w:t>FTP</w:t>
      </w:r>
      <w:r>
        <w:rPr>
          <w:rFonts w:ascii="ＭＳ Ｐ明朝" w:eastAsia="ＭＳ Ｐ明朝" w:hAnsi="ＭＳ Ｐ明朝" w:hint="eastAsia"/>
          <w:sz w:val="22"/>
        </w:rPr>
        <w:t>、全銀</w:t>
      </w:r>
      <w:r>
        <w:rPr>
          <w:rFonts w:ascii="ＭＳ Ｐ明朝" w:eastAsia="ＭＳ Ｐ明朝" w:hAnsi="ＭＳ Ｐ明朝" w:hint="eastAsia"/>
          <w:sz w:val="22"/>
        </w:rPr>
        <w:t>TCP/IP</w:t>
      </w:r>
      <w:r>
        <w:rPr>
          <w:rFonts w:ascii="ＭＳ Ｐ明朝" w:eastAsia="ＭＳ Ｐ明朝" w:hAnsi="ＭＳ Ｐ明朝" w:hint="eastAsia"/>
          <w:sz w:val="22"/>
        </w:rPr>
        <w:t>などがある。</w:t>
      </w:r>
    </w:p>
    <w:p w:rsidR="00000000" w:rsidRDefault="00215564">
      <w:pPr>
        <w:pStyle w:val="a4"/>
        <w:spacing w:line="400" w:lineRule="atLeast"/>
        <w:ind w:left="420" w:firstLine="0"/>
        <w:rPr>
          <w:rFonts w:ascii="ＭＳ Ｐ明朝" w:eastAsia="ＭＳ Ｐ明朝" w:hAnsi="ＭＳ Ｐ明朝" w:hint="eastAsia"/>
          <w:sz w:val="22"/>
        </w:rPr>
      </w:pPr>
    </w:p>
    <w:p w:rsidR="00000000" w:rsidRDefault="00215564">
      <w:pPr>
        <w:pStyle w:val="a4"/>
        <w:spacing w:line="400" w:lineRule="atLeast"/>
        <w:ind w:left="420" w:firstLine="0"/>
        <w:rPr>
          <w:rFonts w:ascii="ＭＳ Ｐ明朝" w:eastAsia="ＭＳ Ｐ明朝" w:hAnsi="ＭＳ Ｐ明朝" w:hint="eastAsia"/>
          <w:sz w:val="22"/>
        </w:rPr>
      </w:pPr>
      <w:r>
        <w:rPr>
          <w:rFonts w:ascii="ＭＳ Ｐ明朝" w:eastAsia="ＭＳ Ｐ明朝" w:hAnsi="ＭＳ Ｐ明朝" w:hint="eastAsia"/>
          <w:sz w:val="22"/>
        </w:rPr>
        <w:t>②メール型ＥＤＩ</w:t>
      </w:r>
    </w:p>
    <w:p w:rsidR="00000000" w:rsidRDefault="00215564">
      <w:pPr>
        <w:pStyle w:val="a4"/>
        <w:spacing w:line="400" w:lineRule="atLeast"/>
        <w:ind w:left="630" w:firstLine="0"/>
        <w:rPr>
          <w:rFonts w:ascii="ＭＳ Ｐ明朝" w:eastAsia="ＭＳ Ｐ明朝" w:hAnsi="ＭＳ Ｐ明朝" w:hint="eastAsia"/>
          <w:sz w:val="22"/>
        </w:rPr>
      </w:pPr>
      <w:r>
        <w:rPr>
          <w:rFonts w:ascii="ＭＳ Ｐ明朝" w:eastAsia="ＭＳ Ｐ明朝" w:hAnsi="ＭＳ Ｐ明朝" w:hint="eastAsia"/>
          <w:sz w:val="22"/>
        </w:rPr>
        <w:t>ＥＤＩメッセージをメールの添付ファイル形式で送受信するもの。</w:t>
      </w:r>
    </w:p>
    <w:p w:rsidR="00000000" w:rsidRDefault="00215564">
      <w:pPr>
        <w:pStyle w:val="a4"/>
        <w:spacing w:line="400" w:lineRule="atLeast"/>
        <w:ind w:left="630" w:firstLine="0"/>
        <w:rPr>
          <w:rFonts w:ascii="ＭＳ Ｐ明朝" w:eastAsia="ＭＳ Ｐ明朝" w:hAnsi="ＭＳ Ｐ明朝" w:hint="eastAsia"/>
          <w:sz w:val="22"/>
        </w:rPr>
      </w:pPr>
      <w:r>
        <w:rPr>
          <w:rFonts w:ascii="ＭＳ Ｐ明朝" w:eastAsia="ＭＳ Ｐ明朝" w:hAnsi="ＭＳ Ｐ明朝" w:hint="eastAsia"/>
          <w:sz w:val="22"/>
        </w:rPr>
        <w:t>SMTP</w:t>
      </w:r>
      <w:r>
        <w:rPr>
          <w:rFonts w:ascii="ＭＳ Ｐ明朝" w:eastAsia="ＭＳ Ｐ明朝" w:hAnsi="ＭＳ Ｐ明朝" w:hint="eastAsia"/>
          <w:sz w:val="22"/>
        </w:rPr>
        <w:t>では、文字列しか送受信できないが、</w:t>
      </w:r>
      <w:r>
        <w:rPr>
          <w:rFonts w:ascii="ＭＳ Ｐ明朝" w:eastAsia="ＭＳ Ｐ明朝" w:hAnsi="ＭＳ Ｐ明朝" w:hint="eastAsia"/>
          <w:sz w:val="22"/>
        </w:rPr>
        <w:t>MIME</w:t>
      </w:r>
      <w:r>
        <w:rPr>
          <w:rFonts w:ascii="ＭＳ Ｐ明朝" w:eastAsia="ＭＳ Ｐ明朝" w:hAnsi="ＭＳ Ｐ明朝" w:hint="eastAsia"/>
          <w:sz w:val="22"/>
        </w:rPr>
        <w:t>方式によりバイナリデータを含むファイルを送受信する。</w:t>
      </w:r>
    </w:p>
    <w:p w:rsidR="00000000" w:rsidRDefault="00215564">
      <w:pPr>
        <w:pStyle w:val="a4"/>
        <w:spacing w:line="400" w:lineRule="atLeast"/>
        <w:ind w:left="420" w:firstLine="0"/>
        <w:rPr>
          <w:rFonts w:ascii="ＭＳ Ｐ明朝" w:eastAsia="ＭＳ Ｐ明朝" w:hAnsi="ＭＳ Ｐ明朝" w:hint="eastAsia"/>
          <w:sz w:val="22"/>
        </w:rPr>
      </w:pPr>
    </w:p>
    <w:p w:rsidR="00000000" w:rsidRDefault="00215564">
      <w:pPr>
        <w:pStyle w:val="a4"/>
        <w:spacing w:line="400" w:lineRule="atLeast"/>
        <w:ind w:left="420" w:firstLine="0"/>
        <w:rPr>
          <w:rFonts w:ascii="ＭＳ Ｐ明朝" w:eastAsia="ＭＳ Ｐ明朝" w:hAnsi="ＭＳ Ｐ明朝" w:hint="eastAsia"/>
          <w:sz w:val="22"/>
        </w:rPr>
      </w:pPr>
      <w:r>
        <w:rPr>
          <w:rFonts w:ascii="ＭＳ Ｐ明朝" w:eastAsia="ＭＳ Ｐ明朝" w:hAnsi="ＭＳ Ｐ明朝" w:hint="eastAsia"/>
          <w:sz w:val="22"/>
        </w:rPr>
        <w:t>③Ｗｅｂ－ＥＤＩ</w:t>
      </w:r>
    </w:p>
    <w:p w:rsidR="00000000" w:rsidRDefault="00215564">
      <w:pPr>
        <w:pStyle w:val="a4"/>
        <w:spacing w:line="400" w:lineRule="atLeast"/>
        <w:ind w:left="630" w:firstLine="0"/>
        <w:rPr>
          <w:rFonts w:ascii="ＭＳ Ｐ明朝" w:eastAsia="ＭＳ Ｐ明朝" w:hAnsi="ＭＳ Ｐ明朝" w:hint="eastAsia"/>
          <w:sz w:val="22"/>
        </w:rPr>
      </w:pPr>
      <w:r>
        <w:rPr>
          <w:rFonts w:ascii="ＭＳ Ｐ明朝" w:eastAsia="ＭＳ Ｐ明朝" w:hAnsi="ＭＳ Ｐ明朝" w:hint="eastAsia"/>
          <w:sz w:val="22"/>
        </w:rPr>
        <w:t>ＥＤＩメッセージをＨＴＭＬ形式に変換し、ＷＷＷサーバに登録することにより、ＷＷＷブラウザからＥＤＩメッセージの閲覧および簡易入力、ファイルのダウンロード等を可能とするもの。</w:t>
      </w:r>
    </w:p>
    <w:p w:rsidR="00000000" w:rsidRDefault="00215564">
      <w:pPr>
        <w:pStyle w:val="a4"/>
        <w:spacing w:line="400" w:lineRule="atLeast"/>
        <w:ind w:leftChars="100" w:left="650" w:hangingChars="200" w:hanging="440"/>
        <w:rPr>
          <w:rFonts w:ascii="ＭＳ Ｐ明朝" w:eastAsia="ＭＳ Ｐ明朝" w:hAnsi="ＭＳ Ｐ明朝" w:hint="eastAsia"/>
          <w:sz w:val="22"/>
        </w:rPr>
      </w:pPr>
      <w:r>
        <w:rPr>
          <w:rFonts w:ascii="ＭＳ Ｐ明朝" w:eastAsia="ＭＳ Ｐ明朝" w:hAnsi="ＭＳ Ｐ明朝" w:hint="eastAsia"/>
          <w:sz w:val="22"/>
        </w:rPr>
        <w:t xml:space="preserve">　　　</w:t>
      </w:r>
      <w:r>
        <w:rPr>
          <w:rFonts w:ascii="ＭＳ Ｐ明朝" w:eastAsia="ＭＳ Ｐ明朝" w:hAnsi="ＭＳ Ｐ明朝" w:hint="eastAsia"/>
          <w:sz w:val="22"/>
        </w:rPr>
        <w:t>受信者側は基本的には人間が介在し、ファイル情報はダウンロードとアップロードも可能である。</w:t>
      </w: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4</w:t>
      </w:r>
      <w:r>
        <w:rPr>
          <w:rFonts w:ascii="ＭＳ Ｐゴシック" w:eastAsia="ＭＳ Ｐゴシック" w:hAnsi="ＭＳ Ｐ明朝" w:hint="eastAsia"/>
          <w:sz w:val="22"/>
        </w:rPr>
        <w:t>図】通信手順の違いによる分類</w:t>
      </w:r>
    </w:p>
    <w:p w:rsidR="00000000" w:rsidRDefault="00215564">
      <w:pPr>
        <w:pStyle w:val="a4"/>
        <w:spacing w:line="400" w:lineRule="atLeast"/>
        <w:ind w:left="0" w:firstLine="210"/>
        <w:rPr>
          <w:rFonts w:ascii="ＭＳ Ｐゴシック" w:eastAsia="ＭＳ Ｐゴシック" w:hAnsi="ＭＳ Ｐ明朝" w:hint="eastAsia"/>
          <w:sz w:val="22"/>
        </w:rPr>
      </w:pPr>
    </w:p>
    <w:p w:rsidR="00000000" w:rsidRDefault="00E81F67">
      <w:pPr>
        <w:pStyle w:val="a4"/>
        <w:spacing w:line="400" w:lineRule="atLeast"/>
        <w:ind w:left="0" w:firstLine="210"/>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30080" behindDoc="0" locked="0" layoutInCell="1" allowOverlap="1">
                <wp:simplePos x="0" y="0"/>
                <wp:positionH relativeFrom="column">
                  <wp:posOffset>1110615</wp:posOffset>
                </wp:positionH>
                <wp:positionV relativeFrom="paragraph">
                  <wp:posOffset>84455</wp:posOffset>
                </wp:positionV>
                <wp:extent cx="4947285" cy="2153285"/>
                <wp:effectExtent l="13335" t="12700" r="11430" b="5715"/>
                <wp:wrapNone/>
                <wp:docPr id="341"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47285" cy="2153285"/>
                          <a:chOff x="926" y="8705"/>
                          <a:chExt cx="7791" cy="3391"/>
                        </a:xfrm>
                      </wpg:grpSpPr>
                      <wps:wsp>
                        <wps:cNvPr id="342" name="Text Box 78"/>
                        <wps:cNvSpPr txBox="1">
                          <a:spLocks noChangeArrowheads="1"/>
                        </wps:cNvSpPr>
                        <wps:spPr bwMode="auto">
                          <a:xfrm>
                            <a:off x="926" y="8705"/>
                            <a:ext cx="2310" cy="540"/>
                          </a:xfrm>
                          <a:prstGeom prst="rect">
                            <a:avLst/>
                          </a:prstGeom>
                          <a:solidFill>
                            <a:srgbClr val="FFFFFF"/>
                          </a:solidFill>
                          <a:ln w="9525">
                            <a:solidFill>
                              <a:srgbClr val="000000"/>
                            </a:solidFill>
                            <a:miter lim="800000"/>
                            <a:headEnd/>
                            <a:tailEnd/>
                          </a:ln>
                        </wps:spPr>
                        <wps:txbx>
                          <w:txbxContent>
                            <w:p w:rsidR="00000000" w:rsidRDefault="00215564">
                              <w:pPr>
                                <w:rPr>
                                  <w:rFonts w:eastAsia="ＭＳ Ｐゴシック" w:hint="eastAsia"/>
                                </w:rPr>
                              </w:pPr>
                              <w:r>
                                <w:rPr>
                                  <w:rFonts w:eastAsia="ＭＳ Ｐゴシック" w:hint="eastAsia"/>
                                </w:rPr>
                                <w:t>インターネットＥＤＩ</w:t>
                              </w:r>
                            </w:p>
                          </w:txbxContent>
                        </wps:txbx>
                        <wps:bodyPr rot="0" vert="horz" wrap="square" lIns="91440" tIns="45720" rIns="91440" bIns="45720" anchor="t" anchorCtr="0" upright="1">
                          <a:noAutofit/>
                        </wps:bodyPr>
                      </wps:wsp>
                      <wps:wsp>
                        <wps:cNvPr id="343" name="Text Box 79"/>
                        <wps:cNvSpPr txBox="1">
                          <a:spLocks noChangeArrowheads="1"/>
                        </wps:cNvSpPr>
                        <wps:spPr bwMode="auto">
                          <a:xfrm>
                            <a:off x="4496" y="8705"/>
                            <a:ext cx="4200" cy="9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ファイル転送型ＥＤＩ</w:t>
                              </w:r>
                            </w:p>
                            <w:p w:rsidR="00000000" w:rsidRDefault="00215564">
                              <w:pPr>
                                <w:rPr>
                                  <w:rFonts w:eastAsia="ＭＳ Ｐゴシック" w:hint="eastAsia"/>
                                </w:rPr>
                              </w:pPr>
                              <w:r>
                                <w:rPr>
                                  <w:rFonts w:eastAsia="ＭＳ Ｐゴシック" w:hint="eastAsia"/>
                                </w:rPr>
                                <w:t>（全銀ＴＣＰ／ＩＰ、拡張Ｚ手順、ＦＴＰ等）</w:t>
                              </w:r>
                            </w:p>
                          </w:txbxContent>
                        </wps:txbx>
                        <wps:bodyPr rot="0" vert="horz" wrap="square" lIns="91440" tIns="45720" rIns="91440" bIns="45720" anchor="t" anchorCtr="0" upright="1">
                          <a:noAutofit/>
                        </wps:bodyPr>
                      </wps:wsp>
                      <wps:wsp>
                        <wps:cNvPr id="344" name="Text Box 80"/>
                        <wps:cNvSpPr txBox="1">
                          <a:spLocks noChangeArrowheads="1"/>
                        </wps:cNvSpPr>
                        <wps:spPr bwMode="auto">
                          <a:xfrm>
                            <a:off x="4496" y="9965"/>
                            <a:ext cx="4200" cy="9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メール型ＥＤＩ</w:t>
                              </w:r>
                            </w:p>
                            <w:p w:rsidR="00000000" w:rsidRDefault="00215564">
                              <w:pPr>
                                <w:rPr>
                                  <w:rFonts w:eastAsia="ＭＳ Ｐゴシック" w:hint="eastAsia"/>
                                </w:rPr>
                              </w:pPr>
                              <w:r>
                                <w:rPr>
                                  <w:rFonts w:eastAsia="ＭＳ Ｐゴシック" w:hint="eastAsia"/>
                                </w:rPr>
                                <w:t>（ＳＭＴＰ／ＭＩＭＥ等）</w:t>
                              </w:r>
                            </w:p>
                          </w:txbxContent>
                        </wps:txbx>
                        <wps:bodyPr rot="0" vert="horz" wrap="square" lIns="91440" tIns="45720" rIns="91440" bIns="45720" anchor="t" anchorCtr="0" upright="1">
                          <a:noAutofit/>
                        </wps:bodyPr>
                      </wps:wsp>
                      <wps:wsp>
                        <wps:cNvPr id="345" name="Line 81"/>
                        <wps:cNvCnPr>
                          <a:cxnSpLocks noChangeShapeType="1"/>
                        </wps:cNvCnPr>
                        <wps:spPr bwMode="auto">
                          <a:xfrm>
                            <a:off x="3236" y="9065"/>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Freeform 82"/>
                        <wps:cNvSpPr>
                          <a:spLocks/>
                        </wps:cNvSpPr>
                        <wps:spPr bwMode="auto">
                          <a:xfrm>
                            <a:off x="3866" y="9065"/>
                            <a:ext cx="630" cy="2595"/>
                          </a:xfrm>
                          <a:custGeom>
                            <a:avLst/>
                            <a:gdLst>
                              <a:gd name="T0" fmla="*/ 0 w 630"/>
                              <a:gd name="T1" fmla="*/ 0 h 1440"/>
                              <a:gd name="T2" fmla="*/ 0 w 630"/>
                              <a:gd name="T3" fmla="*/ 1440 h 1440"/>
                              <a:gd name="T4" fmla="*/ 630 w 630"/>
                              <a:gd name="T5" fmla="*/ 1440 h 1440"/>
                            </a:gdLst>
                            <a:ahLst/>
                            <a:cxnLst>
                              <a:cxn ang="0">
                                <a:pos x="T0" y="T1"/>
                              </a:cxn>
                              <a:cxn ang="0">
                                <a:pos x="T2" y="T3"/>
                              </a:cxn>
                              <a:cxn ang="0">
                                <a:pos x="T4" y="T5"/>
                              </a:cxn>
                            </a:cxnLst>
                            <a:rect l="0" t="0" r="r" b="b"/>
                            <a:pathLst>
                              <a:path w="630" h="1440">
                                <a:moveTo>
                                  <a:pt x="0" y="0"/>
                                </a:moveTo>
                                <a:lnTo>
                                  <a:pt x="0" y="1440"/>
                                </a:lnTo>
                                <a:lnTo>
                                  <a:pt x="630" y="14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Text Box 83"/>
                        <wps:cNvSpPr txBox="1">
                          <a:spLocks noChangeArrowheads="1"/>
                        </wps:cNvSpPr>
                        <wps:spPr bwMode="auto">
                          <a:xfrm>
                            <a:off x="4517" y="11196"/>
                            <a:ext cx="4200" cy="9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Ｗｅｂ－ＥＤＩ</w:t>
                              </w:r>
                            </w:p>
                            <w:p w:rsidR="00000000" w:rsidRDefault="00215564">
                              <w:pPr>
                                <w:rPr>
                                  <w:rFonts w:eastAsia="ＭＳ Ｐゴシック" w:hint="eastAsia"/>
                                </w:rPr>
                              </w:pPr>
                              <w:r>
                                <w:rPr>
                                  <w:rFonts w:eastAsia="ＭＳ Ｐゴシック" w:hint="eastAsia"/>
                                </w:rPr>
                                <w:t>（ＨＴＴＰ等）</w:t>
                              </w:r>
                            </w:p>
                          </w:txbxContent>
                        </wps:txbx>
                        <wps:bodyPr rot="0" vert="horz" wrap="square" lIns="91440" tIns="45720" rIns="91440" bIns="45720" anchor="t" anchorCtr="0" upright="1">
                          <a:noAutofit/>
                        </wps:bodyPr>
                      </wps:wsp>
                      <wps:wsp>
                        <wps:cNvPr id="348" name="Line 84"/>
                        <wps:cNvCnPr>
                          <a:cxnSpLocks noChangeShapeType="1"/>
                        </wps:cNvCnPr>
                        <wps:spPr bwMode="auto">
                          <a:xfrm>
                            <a:off x="3880" y="10408"/>
                            <a:ext cx="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7" o:spid="_x0000_s1027" style="position:absolute;left:0;text-align:left;margin-left:87.45pt;margin-top:6.65pt;width:389.55pt;height:169.55pt;z-index:251630080" coordorigin="926,8705" coordsize="7791,3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">
                <v:shape id="Text Box 78" o:spid="_x0000_s1028" type="#_x0000_t202" style="position:absolute;left:926;top:8705;width:231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">
                  <v:textbox>
                    <w:txbxContent>
                      <w:p w:rsidR="00000000" w:rsidRDefault="00215564">
                        <w:pPr>
                          <w:rPr>
                            <w:rFonts w:eastAsia="ＭＳ Ｐゴシック" w:hint="eastAsia"/>
                          </w:rPr>
                        </w:pPr>
                        <w:r>
                          <w:rPr>
                            <w:rFonts w:eastAsia="ＭＳ Ｐゴシック" w:hint="eastAsia"/>
                          </w:rPr>
                          <w:t>インターネットＥＤＩ</w:t>
                        </w:r>
                      </w:p>
                    </w:txbxContent>
                  </v:textbox>
                </v:shape>
                <v:shape id="Text Box 79" o:spid="_x0000_s1029" type="#_x0000_t202" style="position:absolute;left:4496;top:8705;width:42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">
                  <v:textbo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ファイル転送型ＥＤＩ</w:t>
                        </w:r>
                      </w:p>
                      <w:p w:rsidR="00000000" w:rsidRDefault="00215564">
                        <w:pPr>
                          <w:rPr>
                            <w:rFonts w:eastAsia="ＭＳ Ｐゴシック" w:hint="eastAsia"/>
                          </w:rPr>
                        </w:pPr>
                        <w:r>
                          <w:rPr>
                            <w:rFonts w:eastAsia="ＭＳ Ｐゴシック" w:hint="eastAsia"/>
                          </w:rPr>
                          <w:t>（全銀ＴＣＰ／ＩＰ、拡張Ｚ手順、ＦＴＰ等）</w:t>
                        </w:r>
                      </w:p>
                    </w:txbxContent>
                  </v:textbox>
                </v:shape>
                <v:shape id="Text Box 80" o:spid="_x0000_s1030" type="#_x0000_t202" style="position:absolute;left:4496;top:9965;width:42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">
                  <v:textbo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メール型ＥＤＩ</w:t>
                        </w:r>
                      </w:p>
                      <w:p w:rsidR="00000000" w:rsidRDefault="00215564">
                        <w:pPr>
                          <w:rPr>
                            <w:rFonts w:eastAsia="ＭＳ Ｐゴシック" w:hint="eastAsia"/>
                          </w:rPr>
                        </w:pPr>
                        <w:r>
                          <w:rPr>
                            <w:rFonts w:eastAsia="ＭＳ Ｐゴシック" w:hint="eastAsia"/>
                          </w:rPr>
                          <w:t>（ＳＭＴＰ／ＭＩＭＥ等）</w:t>
                        </w:r>
                      </w:p>
                    </w:txbxContent>
                  </v:textbox>
                </v:shape>
                <v:line id="Line 81" o:spid="_x0000_s1031" style="position:absolute;visibility:visible;mso-wrap-style:square" from="3236,9065" to="4496,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shape id="Freeform 82" o:spid="_x0000_s1032" style="position:absolute;left:3866;top:9065;width:630;height:2595;visibility:visible;mso-wrap-style:square;v-text-anchor:top" coordsize="63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" path="m,l,1440r630,e" filled="f">
                  <v:path arrowok="t" o:connecttype="custom" o:connectlocs="0,0;0,2595;630,2595" o:connectangles="0,0,0"/>
                </v:shape>
                <v:shape id="Text Box 83" o:spid="_x0000_s1033" type="#_x0000_t202" style="position:absolute;left:4517;top:11196;width:42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">
                  <v:textbo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Ｗｅｂ－ＥＤＩ</w:t>
                        </w:r>
                      </w:p>
                      <w:p w:rsidR="00000000" w:rsidRDefault="00215564">
                        <w:pPr>
                          <w:rPr>
                            <w:rFonts w:eastAsia="ＭＳ Ｐゴシック" w:hint="eastAsia"/>
                          </w:rPr>
                        </w:pPr>
                        <w:r>
                          <w:rPr>
                            <w:rFonts w:eastAsia="ＭＳ Ｐゴシック" w:hint="eastAsia"/>
                          </w:rPr>
                          <w:t>（ＨＴＴＰ等）</w:t>
                        </w:r>
                      </w:p>
                    </w:txbxContent>
                  </v:textbox>
                </v:shape>
                <v:line id="Line 84" o:spid="_x0000_s1034" style="position:absolute;visibility:visible;mso-wrap-style:square" from="3880,10408" to="4510,10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v5xAAAANwAAAAPAAAAZHJzL2Rvd25yZXYueG1sRE/LasJA&#10;FN0X/IfhCu7qxFpC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FMh2/nEAAAA3AAAAA8A&#10;AAAAAAAAAAAAAAAABwIAAGRycy9kb3ducmV2LnhtbFBLBQYAAAAAAwADALcAAAD4AgAAAAA=&#10;"/>
              </v:group>
            </w:pict>
          </mc:Fallback>
        </mc:AlternateContent>
      </w: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r>
        <w:rPr>
          <w:rFonts w:ascii="ＭＳ Ｐ明朝" w:eastAsia="ＭＳ Ｐ明朝" w:hAnsi="ＭＳ Ｐ明朝"/>
          <w:sz w:val="22"/>
        </w:rPr>
        <w:br w:type="page"/>
      </w:r>
    </w:p>
    <w:p w:rsidR="00000000" w:rsidRDefault="00215564">
      <w:pPr>
        <w:pStyle w:val="a4"/>
        <w:spacing w:line="400" w:lineRule="atLeast"/>
        <w:ind w:leftChars="100" w:firstLineChars="100" w:firstLine="220"/>
        <w:rPr>
          <w:rFonts w:ascii="ＭＳ Ｐ明朝" w:eastAsia="ＭＳ Ｐ明朝" w:hAnsi="ＭＳ Ｐ明朝" w:hint="eastAsia"/>
          <w:sz w:val="22"/>
        </w:rPr>
      </w:pPr>
      <w:r>
        <w:rPr>
          <w:rFonts w:ascii="ＭＳ Ｐ明朝" w:eastAsia="ＭＳ Ｐ明朝" w:hAnsi="ＭＳ Ｐ明朝" w:hint="eastAsia"/>
          <w:sz w:val="22"/>
        </w:rPr>
        <w:t>また、ファイル転送型ＥＤＩとメール型ＥＤＩは、通信手順のみにインターネット関連通信プロトコルを使用する。通信フォーマットは、従来型ＥＤＩの延長型と送受信するデータに固定長フォーマットを使用したものとに分け検討する。</w:t>
      </w:r>
    </w:p>
    <w:p w:rsidR="00000000" w:rsidRDefault="00215564">
      <w:pPr>
        <w:pStyle w:val="a4"/>
        <w:spacing w:line="400" w:lineRule="atLeast"/>
        <w:ind w:left="0" w:firstLineChars="195" w:firstLine="429"/>
        <w:rPr>
          <w:rFonts w:ascii="ＭＳ Ｐ明朝" w:eastAsia="ＭＳ Ｐ明朝" w:hAnsi="ＭＳ Ｐ明朝" w:hint="eastAsia"/>
          <w:sz w:val="22"/>
        </w:rPr>
      </w:pPr>
      <w:r>
        <w:rPr>
          <w:rFonts w:ascii="ＭＳ Ｐ明朝" w:eastAsia="ＭＳ Ｐ明朝" w:hAnsi="ＭＳ Ｐ明朝" w:hint="eastAsia"/>
          <w:sz w:val="22"/>
        </w:rPr>
        <w:t>この２つの方式の違いは、ﾄﾗﾝｽﾚｰﾀを使用するか否かによって明確に区分される。</w:t>
      </w: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5</w:t>
      </w:r>
      <w:r>
        <w:rPr>
          <w:rFonts w:ascii="ＭＳ Ｐゴシック" w:eastAsia="ＭＳ Ｐゴシック" w:hAnsi="ＭＳ Ｐ明朝" w:hint="eastAsia"/>
          <w:sz w:val="22"/>
        </w:rPr>
        <w:t>図】データフォーマットの違いによる分類</w:t>
      </w:r>
    </w:p>
    <w:p w:rsidR="00000000" w:rsidRDefault="00215564">
      <w:pPr>
        <w:pStyle w:val="a4"/>
        <w:spacing w:line="400" w:lineRule="atLeast"/>
        <w:ind w:left="0" w:firstLine="210"/>
        <w:rPr>
          <w:rFonts w:ascii="ＭＳ Ｐゴシック" w:eastAsia="ＭＳ Ｐゴシック" w:hAnsi="ＭＳ Ｐ明朝" w:hint="eastAsia"/>
          <w:sz w:val="22"/>
        </w:rPr>
      </w:pPr>
    </w:p>
    <w:p w:rsidR="00000000" w:rsidRDefault="00E81F67">
      <w:pPr>
        <w:pStyle w:val="a4"/>
        <w:spacing w:line="400" w:lineRule="atLeast"/>
        <w:ind w:left="0" w:firstLine="210"/>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29056" behindDoc="0" locked="0" layoutInCell="1" allowOverlap="1">
                <wp:simplePos x="0" y="0"/>
                <wp:positionH relativeFrom="column">
                  <wp:posOffset>977265</wp:posOffset>
                </wp:positionH>
                <wp:positionV relativeFrom="paragraph">
                  <wp:posOffset>84455</wp:posOffset>
                </wp:positionV>
                <wp:extent cx="5309235" cy="1381760"/>
                <wp:effectExtent l="13335" t="12700" r="11430" b="5715"/>
                <wp:wrapNone/>
                <wp:docPr id="335"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9235" cy="1381760"/>
                          <a:chOff x="926" y="3905"/>
                          <a:chExt cx="8361" cy="2176"/>
                        </a:xfrm>
                      </wpg:grpSpPr>
                      <wps:wsp>
                        <wps:cNvPr id="336" name="Text Box 73"/>
                        <wps:cNvSpPr txBox="1">
                          <a:spLocks noChangeArrowheads="1"/>
                        </wps:cNvSpPr>
                        <wps:spPr bwMode="auto">
                          <a:xfrm>
                            <a:off x="926" y="3905"/>
                            <a:ext cx="2896" cy="807"/>
                          </a:xfrm>
                          <a:prstGeom prst="rect">
                            <a:avLst/>
                          </a:prstGeom>
                          <a:solidFill>
                            <a:srgbClr val="FFFFFF"/>
                          </a:solidFill>
                          <a:ln w="9525">
                            <a:solidFill>
                              <a:srgbClr val="000000"/>
                            </a:solidFill>
                            <a:miter lim="800000"/>
                            <a:headEnd/>
                            <a:tailEnd/>
                          </a:ln>
                        </wps:spPr>
                        <wps:txbx>
                          <w:txbxContent>
                            <w:p w:rsidR="00000000" w:rsidRDefault="00215564">
                              <w:pPr>
                                <w:rPr>
                                  <w:rFonts w:eastAsia="ＭＳ Ｐゴシック" w:hint="eastAsia"/>
                                </w:rPr>
                              </w:pPr>
                              <w:r>
                                <w:rPr>
                                  <w:rFonts w:eastAsia="ＭＳ Ｐゴシック" w:hint="eastAsia"/>
                                </w:rPr>
                                <w:t>インターネットＥＤＩ</w:t>
                              </w:r>
                            </w:p>
                            <w:p w:rsidR="00000000" w:rsidRDefault="00215564">
                              <w:pPr>
                                <w:rPr>
                                  <w:rFonts w:eastAsia="ＭＳ Ｐゴシック" w:hint="eastAsia"/>
                                </w:rPr>
                              </w:pPr>
                              <w:r>
                                <w:rPr>
                                  <w:rFonts w:eastAsia="ＭＳ Ｐゴシック" w:hint="eastAsia"/>
                                </w:rPr>
                                <w:t>（ファイル転送型とメール型）</w:t>
                              </w:r>
                            </w:p>
                          </w:txbxContent>
                        </wps:txbx>
                        <wps:bodyPr rot="0" vert="horz" wrap="square" lIns="91440" tIns="45720" rIns="91440" bIns="45720" anchor="t" anchorCtr="0" upright="1">
                          <a:noAutofit/>
                        </wps:bodyPr>
                      </wps:wsp>
                      <wps:wsp>
                        <wps:cNvPr id="337" name="Text Box 74"/>
                        <wps:cNvSpPr txBox="1">
                          <a:spLocks noChangeArrowheads="1"/>
                        </wps:cNvSpPr>
                        <wps:spPr bwMode="auto">
                          <a:xfrm>
                            <a:off x="5087" y="3921"/>
                            <a:ext cx="4200" cy="9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可変長フォーマットによる従来型ＥＤＩタイプ</w:t>
                              </w:r>
                            </w:p>
                            <w:p w:rsidR="00000000" w:rsidRDefault="00215564">
                              <w:pPr>
                                <w:rPr>
                                  <w:rFonts w:eastAsia="ＭＳ Ｐゴシック" w:hint="eastAsia"/>
                                </w:rPr>
                              </w:pPr>
                              <w:r>
                                <w:rPr>
                                  <w:rFonts w:eastAsia="ＭＳ Ｐゴシック" w:hint="eastAsia"/>
                                </w:rPr>
                                <w:t>（トランスレータを使用）</w:t>
                              </w:r>
                            </w:p>
                          </w:txbxContent>
                        </wps:txbx>
                        <wps:bodyPr rot="0" vert="horz" wrap="square" lIns="91440" tIns="45720" rIns="91440" bIns="45720" anchor="t" anchorCtr="0" upright="1">
                          <a:noAutofit/>
                        </wps:bodyPr>
                      </wps:wsp>
                      <wps:wsp>
                        <wps:cNvPr id="338" name="Text Box 75"/>
                        <wps:cNvSpPr txBox="1">
                          <a:spLocks noChangeArrowheads="1"/>
                        </wps:cNvSpPr>
                        <wps:spPr bwMode="auto">
                          <a:xfrm>
                            <a:off x="5087" y="5181"/>
                            <a:ext cx="4200" cy="9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固定長フォーマットを使用したタイプ</w:t>
                              </w:r>
                            </w:p>
                            <w:p w:rsidR="00000000" w:rsidRDefault="00215564">
                              <w:pPr>
                                <w:rPr>
                                  <w:rFonts w:eastAsia="ＭＳ Ｐゴシック" w:hint="eastAsia"/>
                                </w:rPr>
                              </w:pPr>
                              <w:r>
                                <w:rPr>
                                  <w:rFonts w:eastAsia="ＭＳ Ｐゴシック" w:hint="eastAsia"/>
                                </w:rPr>
                                <w:t>（トランスレータは不使用）</w:t>
                              </w:r>
                            </w:p>
                          </w:txbxContent>
                        </wps:txbx>
                        <wps:bodyPr rot="0" vert="horz" wrap="square" lIns="91440" tIns="45720" rIns="91440" bIns="45720" anchor="t" anchorCtr="0" upright="1">
                          <a:noAutofit/>
                        </wps:bodyPr>
                      </wps:wsp>
                      <wps:wsp>
                        <wps:cNvPr id="339" name="Line 76"/>
                        <wps:cNvCnPr>
                          <a:cxnSpLocks noChangeShapeType="1"/>
                        </wps:cNvCnPr>
                        <wps:spPr bwMode="auto">
                          <a:xfrm>
                            <a:off x="3827" y="4281"/>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 name="Freeform 77"/>
                        <wps:cNvSpPr>
                          <a:spLocks/>
                        </wps:cNvSpPr>
                        <wps:spPr bwMode="auto">
                          <a:xfrm>
                            <a:off x="4457" y="4281"/>
                            <a:ext cx="630" cy="1320"/>
                          </a:xfrm>
                          <a:custGeom>
                            <a:avLst/>
                            <a:gdLst>
                              <a:gd name="T0" fmla="*/ 0 w 630"/>
                              <a:gd name="T1" fmla="*/ 0 h 1440"/>
                              <a:gd name="T2" fmla="*/ 0 w 630"/>
                              <a:gd name="T3" fmla="*/ 1440 h 1440"/>
                              <a:gd name="T4" fmla="*/ 630 w 630"/>
                              <a:gd name="T5" fmla="*/ 1440 h 1440"/>
                            </a:gdLst>
                            <a:ahLst/>
                            <a:cxnLst>
                              <a:cxn ang="0">
                                <a:pos x="T0" y="T1"/>
                              </a:cxn>
                              <a:cxn ang="0">
                                <a:pos x="T2" y="T3"/>
                              </a:cxn>
                              <a:cxn ang="0">
                                <a:pos x="T4" y="T5"/>
                              </a:cxn>
                            </a:cxnLst>
                            <a:rect l="0" t="0" r="r" b="b"/>
                            <a:pathLst>
                              <a:path w="630" h="1440">
                                <a:moveTo>
                                  <a:pt x="0" y="0"/>
                                </a:moveTo>
                                <a:lnTo>
                                  <a:pt x="0" y="1440"/>
                                </a:lnTo>
                                <a:lnTo>
                                  <a:pt x="630" y="14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8" o:spid="_x0000_s1035" style="position:absolute;left:0;text-align:left;margin-left:76.95pt;margin-top:6.65pt;width:418.05pt;height:108.8pt;z-index:251629056" coordorigin="926,3905" coordsize="8361,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">
                <v:shape id="Text Box 73" o:spid="_x0000_s1036" type="#_x0000_t202" style="position:absolute;left:926;top:3905;width:2896;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">
                  <v:textbox>
                    <w:txbxContent>
                      <w:p w:rsidR="00000000" w:rsidRDefault="00215564">
                        <w:pPr>
                          <w:rPr>
                            <w:rFonts w:eastAsia="ＭＳ Ｐゴシック" w:hint="eastAsia"/>
                          </w:rPr>
                        </w:pPr>
                        <w:r>
                          <w:rPr>
                            <w:rFonts w:eastAsia="ＭＳ Ｐゴシック" w:hint="eastAsia"/>
                          </w:rPr>
                          <w:t>インターネットＥＤＩ</w:t>
                        </w:r>
                      </w:p>
                      <w:p w:rsidR="00000000" w:rsidRDefault="00215564">
                        <w:pPr>
                          <w:rPr>
                            <w:rFonts w:eastAsia="ＭＳ Ｐゴシック" w:hint="eastAsia"/>
                          </w:rPr>
                        </w:pPr>
                        <w:r>
                          <w:rPr>
                            <w:rFonts w:eastAsia="ＭＳ Ｐゴシック" w:hint="eastAsia"/>
                          </w:rPr>
                          <w:t>（ファイル転送型とメール型）</w:t>
                        </w:r>
                      </w:p>
                    </w:txbxContent>
                  </v:textbox>
                </v:shape>
                <v:shape id="Text Box 74" o:spid="_x0000_s1037" type="#_x0000_t202" style="position:absolute;left:5087;top:3921;width:42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">
                  <v:textbo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可変長フォーマットによる従来型ＥＤＩタイプ</w:t>
                        </w:r>
                      </w:p>
                      <w:p w:rsidR="00000000" w:rsidRDefault="00215564">
                        <w:pPr>
                          <w:rPr>
                            <w:rFonts w:eastAsia="ＭＳ Ｐゴシック" w:hint="eastAsia"/>
                          </w:rPr>
                        </w:pPr>
                        <w:r>
                          <w:rPr>
                            <w:rFonts w:eastAsia="ＭＳ Ｐゴシック" w:hint="eastAsia"/>
                          </w:rPr>
                          <w:t>（トランスレータを使用）</w:t>
                        </w:r>
                      </w:p>
                    </w:txbxContent>
                  </v:textbox>
                </v:shape>
                <v:shape id="Text Box 75" o:spid="_x0000_s1038" type="#_x0000_t202" style="position:absolute;left:5087;top:5181;width:42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">
                  <v:textbox>
                    <w:txbxContent>
                      <w:p w:rsidR="00000000" w:rsidRDefault="00215564">
                        <w:pPr>
                          <w:pStyle w:val="a3"/>
                          <w:tabs>
                            <w:tab w:val="clear" w:pos="4252"/>
                            <w:tab w:val="clear" w:pos="8504"/>
                          </w:tabs>
                          <w:autoSpaceDE/>
                          <w:autoSpaceDN/>
                          <w:adjustRightInd/>
                          <w:textAlignment w:val="auto"/>
                          <w:rPr>
                            <w:rFonts w:ascii="Century" w:eastAsia="ＭＳ Ｐゴシック" w:hAnsi="Century" w:hint="eastAsia"/>
                          </w:rPr>
                        </w:pPr>
                        <w:r>
                          <w:rPr>
                            <w:rFonts w:ascii="Century" w:eastAsia="ＭＳ Ｐゴシック" w:hAnsi="Century" w:hint="eastAsia"/>
                          </w:rPr>
                          <w:t>固定長フォーマットを使用したタイプ</w:t>
                        </w:r>
                      </w:p>
                      <w:p w:rsidR="00000000" w:rsidRDefault="00215564">
                        <w:pPr>
                          <w:rPr>
                            <w:rFonts w:eastAsia="ＭＳ Ｐゴシック" w:hint="eastAsia"/>
                          </w:rPr>
                        </w:pPr>
                        <w:r>
                          <w:rPr>
                            <w:rFonts w:eastAsia="ＭＳ Ｐゴシック" w:hint="eastAsia"/>
                          </w:rPr>
                          <w:t>（トランスレータは不使用）</w:t>
                        </w:r>
                      </w:p>
                    </w:txbxContent>
                  </v:textbox>
                </v:shape>
                <v:line id="Line 76" o:spid="_x0000_s1039" style="position:absolute;visibility:visible;mso-wrap-style:square" from="3827,4281" to="5087,4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"/>
                <v:shape id="Freeform 77" o:spid="_x0000_s1040" style="position:absolute;left:4457;top:4281;width:630;height:1320;visibility:visible;mso-wrap-style:square;v-text-anchor:top" coordsize="63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" path="m,l,1440r630,e" filled="f">
                  <v:path arrowok="t" o:connecttype="custom" o:connectlocs="0,0;0,1320;630,1320" o:connectangles="0,0,0"/>
                </v:shape>
              </v:group>
            </w:pict>
          </mc:Fallback>
        </mc:AlternateContent>
      </w: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4"/>
        <w:spacing w:line="400" w:lineRule="atLeast"/>
        <w:ind w:left="0" w:firstLine="210"/>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rPr>
          <w:rFonts w:ascii="ＭＳ Ｐ明朝" w:eastAsia="ＭＳ Ｐ明朝" w:hAnsi="ＭＳ Ｐ明朝" w:hint="eastAsia"/>
          <w:sz w:val="22"/>
        </w:rPr>
      </w:pPr>
      <w:r>
        <w:rPr>
          <w:rFonts w:ascii="ＭＳ Ｐ明朝" w:eastAsia="ＭＳ Ｐ明朝" w:hAnsi="ＭＳ Ｐ明朝"/>
          <w:sz w:val="22"/>
        </w:rPr>
        <w:br w:type="page"/>
      </w:r>
    </w:p>
    <w:p w:rsidR="00000000" w:rsidRDefault="00215564">
      <w:pPr>
        <w:spacing w:line="400" w:lineRule="atLeast"/>
        <w:ind w:left="-210"/>
        <w:rPr>
          <w:rFonts w:ascii="ＭＳ Ｐゴシック" w:eastAsia="ＭＳ Ｐゴシック" w:hAnsi="ＭＳ Ｐ明朝" w:hint="eastAsia"/>
          <w:sz w:val="22"/>
        </w:rPr>
      </w:pPr>
      <w:r>
        <w:rPr>
          <w:rFonts w:ascii="ＭＳ Ｐゴシック" w:eastAsia="ＭＳ Ｐゴシック" w:hAnsi="ＭＳ Ｐ明朝" w:hint="eastAsia"/>
          <w:sz w:val="22"/>
        </w:rPr>
        <w:t>５．実際の利用形態</w:t>
      </w:r>
    </w:p>
    <w:p w:rsidR="00000000" w:rsidRDefault="00215564">
      <w:pPr>
        <w:spacing w:line="400" w:lineRule="atLeast"/>
        <w:ind w:left="-210"/>
        <w:rPr>
          <w:rFonts w:ascii="ＭＳ Ｐゴシック" w:eastAsia="ＭＳ Ｐゴシック" w:hAnsi="ＭＳ Ｐ明朝"/>
          <w:sz w:val="22"/>
        </w:rPr>
      </w:pPr>
    </w:p>
    <w:p w:rsidR="00000000" w:rsidRDefault="00215564">
      <w:pPr>
        <w:spacing w:line="400" w:lineRule="atLeast"/>
        <w:ind w:firstLine="210"/>
        <w:rPr>
          <w:rFonts w:ascii="ＭＳ Ｐ明朝" w:eastAsia="ＭＳ Ｐ明朝" w:hAnsi="ＭＳ Ｐ明朝" w:hint="eastAsia"/>
          <w:sz w:val="22"/>
        </w:rPr>
      </w:pPr>
      <w:r>
        <w:rPr>
          <w:rFonts w:ascii="ＭＳ Ｐ明朝" w:eastAsia="ＭＳ Ｐ明朝" w:hAnsi="ＭＳ Ｐ明朝" w:hint="eastAsia"/>
          <w:sz w:val="22"/>
        </w:rPr>
        <w:t>ファイル転送型、メール型、Ｗｅｂ型、それぞれインターネットＥＤＩの利用形態はセキュリティ方式、利用するネットワークの種類等によって多種多様なバリエーションが考えられる。</w:t>
      </w:r>
    </w:p>
    <w:p w:rsidR="00000000" w:rsidRDefault="00215564">
      <w:pPr>
        <w:spacing w:line="400" w:lineRule="atLeast"/>
        <w:ind w:firstLine="210"/>
        <w:rPr>
          <w:rFonts w:ascii="ＭＳ Ｐ明朝" w:eastAsia="ＭＳ Ｐ明朝" w:hAnsi="ＭＳ Ｐ明朝" w:hint="eastAsia"/>
          <w:sz w:val="22"/>
        </w:rPr>
      </w:pPr>
      <w:r>
        <w:rPr>
          <w:rFonts w:ascii="ＭＳ Ｐ明朝" w:eastAsia="ＭＳ Ｐ明朝" w:hAnsi="ＭＳ Ｐ明朝" w:hint="eastAsia"/>
          <w:sz w:val="22"/>
        </w:rPr>
        <w:t>なお、インターネットＥＤＩパッケージソフトの利用も、送達確認など必要なサービスがパッケージで手に入ることや、情報種・相手先に応じてメール型、Ｗｅｂ－ＥＤＩの併用も可能になるなど、効果的な場合がある。パッケージソフトの詳細については巻末の付録を参照のこと。</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6</w:t>
      </w:r>
      <w:r>
        <w:rPr>
          <w:rFonts w:ascii="ＭＳ Ｐゴシック" w:eastAsia="ＭＳ Ｐゴシック" w:hAnsi="ＭＳ Ｐ明朝" w:hint="eastAsia"/>
          <w:sz w:val="22"/>
        </w:rPr>
        <w:t>図】インターネットＥＤＩの利用形態</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62848" behindDoc="0" locked="0" layoutInCell="1" allowOverlap="1">
                <wp:simplePos x="0" y="0"/>
                <wp:positionH relativeFrom="column">
                  <wp:posOffset>400050</wp:posOffset>
                </wp:positionH>
                <wp:positionV relativeFrom="paragraph">
                  <wp:posOffset>228600</wp:posOffset>
                </wp:positionV>
                <wp:extent cx="733425" cy="233680"/>
                <wp:effectExtent l="0" t="4445" r="1905" b="0"/>
                <wp:wrapNone/>
                <wp:docPr id="334"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eastAsia="ＭＳ Ｐ明朝" w:hint="eastAsia"/>
                                <w:sz w:val="24"/>
                                <w:u w:val="single"/>
                              </w:rPr>
                            </w:pPr>
                            <w:r>
                              <w:rPr>
                                <w:rFonts w:eastAsia="ＭＳ Ｐ明朝" w:hint="eastAsia"/>
                                <w:b/>
                                <w:color w:val="000000"/>
                                <w:sz w:val="24"/>
                                <w:u w:val="single"/>
                              </w:rPr>
                              <w:t>送信者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41" style="position:absolute;left:0;text-align:left;margin-left:31.5pt;margin-top:18pt;width:57.75pt;height:18.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" filled="f" stroked="f">
                <v:textbox inset="0,0,0,0">
                  <w:txbxContent>
                    <w:p w:rsidR="00000000" w:rsidRDefault="00215564">
                      <w:pPr>
                        <w:rPr>
                          <w:rFonts w:eastAsia="ＭＳ Ｐ明朝" w:hint="eastAsia"/>
                          <w:sz w:val="24"/>
                          <w:u w:val="single"/>
                        </w:rPr>
                      </w:pPr>
                      <w:r>
                        <w:rPr>
                          <w:rFonts w:eastAsia="ＭＳ Ｐ明朝" w:hint="eastAsia"/>
                          <w:b/>
                          <w:color w:val="000000"/>
                          <w:sz w:val="24"/>
                          <w:u w:val="single"/>
                        </w:rPr>
                        <w:t>送信者</w:t>
                      </w:r>
                    </w:p>
                  </w:txbxContent>
                </v:textbox>
              </v:rect>
            </w:pict>
          </mc:Fallback>
        </mc:AlternateContent>
      </w:r>
    </w:p>
    <w:p w:rsidR="00000000" w:rsidRDefault="00E81F67">
      <w:pPr>
        <w:spacing w:line="400" w:lineRule="atLeast"/>
        <w:ind w:left="168" w:hanging="168"/>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53632" behindDoc="0" locked="0" layoutInCell="1" allowOverlap="1">
                <wp:simplePos x="0" y="0"/>
                <wp:positionH relativeFrom="column">
                  <wp:posOffset>236855</wp:posOffset>
                </wp:positionH>
                <wp:positionV relativeFrom="paragraph">
                  <wp:posOffset>144145</wp:posOffset>
                </wp:positionV>
                <wp:extent cx="685800" cy="123825"/>
                <wp:effectExtent l="0" t="2540" r="3175" b="0"/>
                <wp:wrapNone/>
                <wp:docPr id="333"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F91D6" id="Rectangle 188" o:spid="_x0000_s1026" style="position:absolute;left:0;text-align:left;margin-left:18.65pt;margin-top:11.35pt;width:54pt;height:9.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" filled="f" stroked="f"/>
            </w:pict>
          </mc:Fallback>
        </mc:AlternateContent>
      </w:r>
      <w:r>
        <w:rPr>
          <w:rFonts w:ascii="ＭＳ Ｐ明朝" w:eastAsia="ＭＳ Ｐ明朝" w:hAnsi="ＭＳ Ｐ明朝"/>
          <w:noProof/>
          <w:sz w:val="20"/>
        </w:rPr>
        <mc:AlternateContent>
          <mc:Choice Requires="wps">
            <w:drawing>
              <wp:anchor distT="0" distB="0" distL="114300" distR="114300" simplePos="0" relativeHeight="251652608" behindDoc="0" locked="0" layoutInCell="1" allowOverlap="1">
                <wp:simplePos x="0" y="0"/>
                <wp:positionH relativeFrom="column">
                  <wp:posOffset>179705</wp:posOffset>
                </wp:positionH>
                <wp:positionV relativeFrom="paragraph">
                  <wp:posOffset>96520</wp:posOffset>
                </wp:positionV>
                <wp:extent cx="752475" cy="190500"/>
                <wp:effectExtent l="0" t="2540" r="3175" b="0"/>
                <wp:wrapNone/>
                <wp:docPr id="332"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E169B" id="Rectangle 187" o:spid="_x0000_s1026" style="position:absolute;left:0;text-align:left;margin-left:14.15pt;margin-top:7.6pt;width:59.25pt;height: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eunsgIAAKg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" filled="f" stroked="f"/>
            </w:pict>
          </mc:Fallback>
        </mc:AlternateContent>
      </w:r>
    </w:p>
    <w:p w:rsidR="00000000" w:rsidRDefault="00E81F67">
      <w:pPr>
        <w:spacing w:line="400" w:lineRule="atLeast"/>
        <w:ind w:left="168" w:hanging="168"/>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66944" behindDoc="0" locked="0" layoutInCell="1" allowOverlap="1">
                <wp:simplePos x="0" y="0"/>
                <wp:positionH relativeFrom="column">
                  <wp:posOffset>400050</wp:posOffset>
                </wp:positionH>
                <wp:positionV relativeFrom="paragraph">
                  <wp:posOffset>215900</wp:posOffset>
                </wp:positionV>
                <wp:extent cx="1266825" cy="342900"/>
                <wp:effectExtent l="7620" t="13970" r="11430" b="5080"/>
                <wp:wrapNone/>
                <wp:docPr id="331"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42900"/>
                        </a:xfrm>
                        <a:prstGeom prst="rect">
                          <a:avLst/>
                        </a:prstGeom>
                        <a:solidFill>
                          <a:srgbClr val="FFFFFF"/>
                        </a:solidFill>
                        <a:ln w="9525">
                          <a:solidFill>
                            <a:srgbClr val="000000"/>
                          </a:solidFill>
                          <a:miter lim="800000"/>
                          <a:headEnd/>
                          <a:tailEnd/>
                        </a:ln>
                      </wps:spPr>
                      <wps:txbx>
                        <w:txbxContent>
                          <w:p w:rsidR="00000000" w:rsidRDefault="00215564">
                            <w:pPr>
                              <w:rPr>
                                <w:rFonts w:eastAsia="ＭＳ Ｐゴシック" w:hint="eastAsia"/>
                              </w:rPr>
                            </w:pPr>
                            <w:r>
                              <w:rPr>
                                <w:rFonts w:eastAsia="ＭＳ Ｐゴシック" w:hint="eastAsia"/>
                              </w:rPr>
                              <w:t>基幹業務システム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6" o:spid="_x0000_s1042" type="#_x0000_t202" style="position:absolute;left:0;text-align:left;margin-left:31.5pt;margin-top:17pt;width:99.75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">
                <v:textbox>
                  <w:txbxContent>
                    <w:p w:rsidR="00000000" w:rsidRDefault="00215564">
                      <w:pPr>
                        <w:rPr>
                          <w:rFonts w:eastAsia="ＭＳ Ｐゴシック" w:hint="eastAsia"/>
                        </w:rPr>
                      </w:pPr>
                      <w:r>
                        <w:rPr>
                          <w:rFonts w:eastAsia="ＭＳ Ｐゴシック" w:hint="eastAsia"/>
                        </w:rPr>
                        <w:t>基幹業務システム</w:t>
                      </w:r>
                    </w:p>
                  </w:txbxContent>
                </v:textbox>
              </v:shape>
            </w:pict>
          </mc:Fallback>
        </mc:AlternateContent>
      </w:r>
    </w:p>
    <w:p w:rsidR="00000000" w:rsidRDefault="00215564">
      <w:pPr>
        <w:spacing w:line="400" w:lineRule="atLeast"/>
        <w:ind w:left="168" w:hanging="168"/>
        <w:rPr>
          <w:rFonts w:ascii="ＭＳ Ｐ明朝" w:eastAsia="ＭＳ Ｐ明朝" w:hAnsi="ＭＳ Ｐ明朝"/>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0016" behindDoc="0" locked="0" layoutInCell="1" allowOverlap="1">
                <wp:simplePos x="0" y="0"/>
                <wp:positionH relativeFrom="column">
                  <wp:posOffset>4467225</wp:posOffset>
                </wp:positionH>
                <wp:positionV relativeFrom="paragraph">
                  <wp:posOffset>241300</wp:posOffset>
                </wp:positionV>
                <wp:extent cx="600075" cy="685800"/>
                <wp:effectExtent l="7620" t="13970" r="11430" b="5080"/>
                <wp:wrapNone/>
                <wp:docPr id="330"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6858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43" type="#_x0000_t202" style="position:absolute;left:0;text-align:left;margin-left:351.75pt;margin-top:19pt;width:47.25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7424" behindDoc="0" locked="0" layoutInCell="1" allowOverlap="1">
                <wp:simplePos x="0" y="0"/>
                <wp:positionH relativeFrom="column">
                  <wp:posOffset>4200525</wp:posOffset>
                </wp:positionH>
                <wp:positionV relativeFrom="paragraph">
                  <wp:posOffset>12700</wp:posOffset>
                </wp:positionV>
                <wp:extent cx="0" cy="1028700"/>
                <wp:effectExtent l="7620" t="13970" r="11430" b="5080"/>
                <wp:wrapNone/>
                <wp:docPr id="32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16944" id="Line 288" o:spid="_x0000_s1026" style="position:absolute;left:0;text-align:lef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75pt,1pt" to="330.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68992" behindDoc="0" locked="0" layoutInCell="1" allowOverlap="1">
                <wp:simplePos x="0" y="0"/>
                <wp:positionH relativeFrom="column">
                  <wp:posOffset>3400425</wp:posOffset>
                </wp:positionH>
                <wp:positionV relativeFrom="paragraph">
                  <wp:posOffset>241300</wp:posOffset>
                </wp:positionV>
                <wp:extent cx="600075" cy="685800"/>
                <wp:effectExtent l="7620" t="13970" r="11430" b="5080"/>
                <wp:wrapNone/>
                <wp:docPr id="32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6858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WEB</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8" o:spid="_x0000_s1044" type="#_x0000_t202" style="position:absolute;left:0;text-align:left;margin-left:267.75pt;margin-top:19pt;width:47.25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WEB</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6400" behindDoc="0" locked="0" layoutInCell="1" allowOverlap="1">
                <wp:simplePos x="0" y="0"/>
                <wp:positionH relativeFrom="column">
                  <wp:posOffset>3267075</wp:posOffset>
                </wp:positionH>
                <wp:positionV relativeFrom="paragraph">
                  <wp:posOffset>12700</wp:posOffset>
                </wp:positionV>
                <wp:extent cx="0" cy="1143000"/>
                <wp:effectExtent l="7620" t="13970" r="11430" b="5080"/>
                <wp:wrapNone/>
                <wp:docPr id="327" name="Lin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495C9" id="Line 287" o:spid="_x0000_s1026" style="position:absolute;left:0;text-align:lef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25pt,1pt" to="257.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48512" behindDoc="0" locked="0" layoutInCell="1" allowOverlap="1">
                <wp:simplePos x="0" y="0"/>
                <wp:positionH relativeFrom="column">
                  <wp:posOffset>2200275</wp:posOffset>
                </wp:positionH>
                <wp:positionV relativeFrom="paragraph">
                  <wp:posOffset>12700</wp:posOffset>
                </wp:positionV>
                <wp:extent cx="3000375" cy="1114425"/>
                <wp:effectExtent l="7620" t="13970" r="11430" b="5080"/>
                <wp:wrapNone/>
                <wp:docPr id="326"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1114425"/>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375A7" id="Rectangle 174" o:spid="_x0000_s1026" style="position:absolute;left:0;text-align:left;margin-left:173.25pt;margin-top:1pt;width:236.25pt;height:87.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" fillcolor="#cff"/>
            </w:pict>
          </mc:Fallback>
        </mc:AlternateContent>
      </w:r>
      <w:r>
        <w:rPr>
          <w:rFonts w:ascii="ＭＳ Ｐ明朝" w:eastAsia="ＭＳ Ｐ明朝" w:hAnsi="ＭＳ Ｐ明朝"/>
          <w:noProof/>
          <w:sz w:val="20"/>
        </w:rPr>
        <mc:AlternateContent>
          <mc:Choice Requires="wps">
            <w:drawing>
              <wp:anchor distT="0" distB="0" distL="114300" distR="114300" simplePos="0" relativeHeight="251667968" behindDoc="0" locked="0" layoutInCell="1" allowOverlap="1">
                <wp:simplePos x="0" y="0"/>
                <wp:positionH relativeFrom="column">
                  <wp:posOffset>2466975</wp:posOffset>
                </wp:positionH>
                <wp:positionV relativeFrom="paragraph">
                  <wp:posOffset>241300</wp:posOffset>
                </wp:positionV>
                <wp:extent cx="600075" cy="685800"/>
                <wp:effectExtent l="7620" t="13970" r="11430" b="5080"/>
                <wp:wrapNone/>
                <wp:docPr id="325"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6858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FTP</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45" type="#_x0000_t202" style="position:absolute;left:0;text-align:left;margin-left:194.25pt;margin-top:19pt;width:47.25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FTP</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サーバ</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2304" behindDoc="0" locked="0" layoutInCell="1" allowOverlap="1">
                <wp:simplePos x="0" y="0"/>
                <wp:positionH relativeFrom="column">
                  <wp:posOffset>1866900</wp:posOffset>
                </wp:positionH>
                <wp:positionV relativeFrom="paragraph">
                  <wp:posOffset>12700</wp:posOffset>
                </wp:positionV>
                <wp:extent cx="285115" cy="467995"/>
                <wp:effectExtent l="7620" t="13970" r="12065" b="13335"/>
                <wp:wrapNone/>
                <wp:docPr id="324"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115" cy="46799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A4218" id="Line 283" o:spid="_x0000_s1026" style="position:absolute;left:0;text-align:lef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1pt" to="169.4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65920" behindDoc="0" locked="0" layoutInCell="1" allowOverlap="1">
                <wp:simplePos x="0" y="0"/>
                <wp:positionH relativeFrom="column">
                  <wp:posOffset>933450</wp:posOffset>
                </wp:positionH>
                <wp:positionV relativeFrom="paragraph">
                  <wp:posOffset>241300</wp:posOffset>
                </wp:positionV>
                <wp:extent cx="465455" cy="217170"/>
                <wp:effectExtent l="7620" t="13970" r="41275" b="54610"/>
                <wp:wrapNone/>
                <wp:docPr id="323"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455" cy="217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7B5DC" id="Line 25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19pt" to="110.15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">
                <v:stroke endarrow="block"/>
              </v:line>
            </w:pict>
          </mc:Fallback>
        </mc:AlternateContent>
      </w:r>
      <w:r>
        <w:rPr>
          <w:rFonts w:ascii="ＭＳ Ｐ明朝" w:eastAsia="ＭＳ Ｐ明朝" w:hAnsi="ＭＳ Ｐ明朝"/>
          <w:noProof/>
          <w:sz w:val="20"/>
        </w:rPr>
        <mc:AlternateContent>
          <mc:Choice Requires="wpg">
            <w:drawing>
              <wp:anchor distT="0" distB="0" distL="114300" distR="114300" simplePos="0" relativeHeight="251649536" behindDoc="0" locked="0" layoutInCell="1" allowOverlap="1">
                <wp:simplePos x="0" y="0"/>
                <wp:positionH relativeFrom="column">
                  <wp:posOffset>200025</wp:posOffset>
                </wp:positionH>
                <wp:positionV relativeFrom="paragraph">
                  <wp:posOffset>127000</wp:posOffset>
                </wp:positionV>
                <wp:extent cx="695325" cy="304800"/>
                <wp:effectExtent l="17145" t="13970" r="11430" b="5080"/>
                <wp:wrapNone/>
                <wp:docPr id="313"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325" cy="304800"/>
                          <a:chOff x="6701" y="6113"/>
                          <a:chExt cx="1095" cy="480"/>
                        </a:xfrm>
                      </wpg:grpSpPr>
                      <wps:wsp>
                        <wps:cNvPr id="314" name="Freeform 176"/>
                        <wps:cNvSpPr>
                          <a:spLocks noEditPoints="1"/>
                        </wps:cNvSpPr>
                        <wps:spPr bwMode="auto">
                          <a:xfrm>
                            <a:off x="6701" y="6113"/>
                            <a:ext cx="1095" cy="465"/>
                          </a:xfrm>
                          <a:custGeom>
                            <a:avLst/>
                            <a:gdLst>
                              <a:gd name="T0" fmla="*/ 420 w 1095"/>
                              <a:gd name="T1" fmla="*/ 0 h 465"/>
                              <a:gd name="T2" fmla="*/ 450 w 1095"/>
                              <a:gd name="T3" fmla="*/ 45 h 465"/>
                              <a:gd name="T4" fmla="*/ 0 w 1095"/>
                              <a:gd name="T5" fmla="*/ 45 h 465"/>
                              <a:gd name="T6" fmla="*/ 30 w 1095"/>
                              <a:gd name="T7" fmla="*/ 0 h 465"/>
                              <a:gd name="T8" fmla="*/ 420 w 1095"/>
                              <a:gd name="T9" fmla="*/ 0 h 465"/>
                              <a:gd name="T10" fmla="*/ 0 w 1095"/>
                              <a:gd name="T11" fmla="*/ 465 h 465"/>
                              <a:gd name="T12" fmla="*/ 225 w 1095"/>
                              <a:gd name="T13" fmla="*/ 465 h 465"/>
                              <a:gd name="T14" fmla="*/ 225 w 1095"/>
                              <a:gd name="T15" fmla="*/ 45 h 465"/>
                              <a:gd name="T16" fmla="*/ 0 w 1095"/>
                              <a:gd name="T17" fmla="*/ 45 h 465"/>
                              <a:gd name="T18" fmla="*/ 0 w 1095"/>
                              <a:gd name="T19" fmla="*/ 465 h 465"/>
                              <a:gd name="T20" fmla="*/ 225 w 1095"/>
                              <a:gd name="T21" fmla="*/ 465 h 465"/>
                              <a:gd name="T22" fmla="*/ 450 w 1095"/>
                              <a:gd name="T23" fmla="*/ 465 h 465"/>
                              <a:gd name="T24" fmla="*/ 450 w 1095"/>
                              <a:gd name="T25" fmla="*/ 45 h 465"/>
                              <a:gd name="T26" fmla="*/ 225 w 1095"/>
                              <a:gd name="T27" fmla="*/ 45 h 465"/>
                              <a:gd name="T28" fmla="*/ 225 w 1095"/>
                              <a:gd name="T29" fmla="*/ 465 h 465"/>
                              <a:gd name="T30" fmla="*/ 450 w 1095"/>
                              <a:gd name="T31" fmla="*/ 465 h 465"/>
                              <a:gd name="T32" fmla="*/ 660 w 1095"/>
                              <a:gd name="T33" fmla="*/ 465 h 465"/>
                              <a:gd name="T34" fmla="*/ 660 w 1095"/>
                              <a:gd name="T35" fmla="*/ 45 h 465"/>
                              <a:gd name="T36" fmla="*/ 450 w 1095"/>
                              <a:gd name="T37" fmla="*/ 45 h 465"/>
                              <a:gd name="T38" fmla="*/ 450 w 1095"/>
                              <a:gd name="T39" fmla="*/ 465 h 465"/>
                              <a:gd name="T40" fmla="*/ 630 w 1095"/>
                              <a:gd name="T41" fmla="*/ 0 h 465"/>
                              <a:gd name="T42" fmla="*/ 660 w 1095"/>
                              <a:gd name="T43" fmla="*/ 45 h 465"/>
                              <a:gd name="T44" fmla="*/ 450 w 1095"/>
                              <a:gd name="T45" fmla="*/ 45 h 465"/>
                              <a:gd name="T46" fmla="*/ 465 w 1095"/>
                              <a:gd name="T47" fmla="*/ 0 h 465"/>
                              <a:gd name="T48" fmla="*/ 630 w 1095"/>
                              <a:gd name="T49" fmla="*/ 0 h 465"/>
                              <a:gd name="T50" fmla="*/ 1080 w 1095"/>
                              <a:gd name="T51" fmla="*/ 0 h 465"/>
                              <a:gd name="T52" fmla="*/ 1095 w 1095"/>
                              <a:gd name="T53" fmla="*/ 45 h 465"/>
                              <a:gd name="T54" fmla="*/ 660 w 1095"/>
                              <a:gd name="T55" fmla="*/ 45 h 465"/>
                              <a:gd name="T56" fmla="*/ 690 w 1095"/>
                              <a:gd name="T57" fmla="*/ 0 h 465"/>
                              <a:gd name="T58" fmla="*/ 1080 w 1095"/>
                              <a:gd name="T59" fmla="*/ 0 h 465"/>
                              <a:gd name="T60" fmla="*/ 660 w 1095"/>
                              <a:gd name="T61" fmla="*/ 465 h 465"/>
                              <a:gd name="T62" fmla="*/ 885 w 1095"/>
                              <a:gd name="T63" fmla="*/ 465 h 465"/>
                              <a:gd name="T64" fmla="*/ 885 w 1095"/>
                              <a:gd name="T65" fmla="*/ 45 h 465"/>
                              <a:gd name="T66" fmla="*/ 660 w 1095"/>
                              <a:gd name="T67" fmla="*/ 45 h 465"/>
                              <a:gd name="T68" fmla="*/ 660 w 1095"/>
                              <a:gd name="T69" fmla="*/ 465 h 465"/>
                              <a:gd name="T70" fmla="*/ 885 w 1095"/>
                              <a:gd name="T71" fmla="*/ 465 h 465"/>
                              <a:gd name="T72" fmla="*/ 1095 w 1095"/>
                              <a:gd name="T73" fmla="*/ 465 h 465"/>
                              <a:gd name="T74" fmla="*/ 1095 w 1095"/>
                              <a:gd name="T75" fmla="*/ 45 h 465"/>
                              <a:gd name="T76" fmla="*/ 885 w 1095"/>
                              <a:gd name="T77" fmla="*/ 45 h 465"/>
                              <a:gd name="T78" fmla="*/ 885 w 1095"/>
                              <a:gd name="T79" fmla="*/ 465 h 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95" h="465">
                                <a:moveTo>
                                  <a:pt x="420" y="0"/>
                                </a:moveTo>
                                <a:lnTo>
                                  <a:pt x="450" y="45"/>
                                </a:lnTo>
                                <a:lnTo>
                                  <a:pt x="0" y="45"/>
                                </a:lnTo>
                                <a:lnTo>
                                  <a:pt x="30" y="0"/>
                                </a:lnTo>
                                <a:lnTo>
                                  <a:pt x="420" y="0"/>
                                </a:lnTo>
                                <a:close/>
                                <a:moveTo>
                                  <a:pt x="0" y="465"/>
                                </a:moveTo>
                                <a:lnTo>
                                  <a:pt x="225" y="465"/>
                                </a:lnTo>
                                <a:lnTo>
                                  <a:pt x="225" y="45"/>
                                </a:lnTo>
                                <a:lnTo>
                                  <a:pt x="0" y="45"/>
                                </a:lnTo>
                                <a:lnTo>
                                  <a:pt x="0" y="465"/>
                                </a:lnTo>
                                <a:close/>
                                <a:moveTo>
                                  <a:pt x="225" y="465"/>
                                </a:moveTo>
                                <a:lnTo>
                                  <a:pt x="450" y="465"/>
                                </a:lnTo>
                                <a:lnTo>
                                  <a:pt x="450" y="45"/>
                                </a:lnTo>
                                <a:lnTo>
                                  <a:pt x="225" y="45"/>
                                </a:lnTo>
                                <a:lnTo>
                                  <a:pt x="225" y="465"/>
                                </a:lnTo>
                                <a:close/>
                                <a:moveTo>
                                  <a:pt x="450" y="465"/>
                                </a:moveTo>
                                <a:lnTo>
                                  <a:pt x="660" y="465"/>
                                </a:lnTo>
                                <a:lnTo>
                                  <a:pt x="660" y="45"/>
                                </a:lnTo>
                                <a:lnTo>
                                  <a:pt x="450" y="45"/>
                                </a:lnTo>
                                <a:lnTo>
                                  <a:pt x="450" y="465"/>
                                </a:lnTo>
                                <a:close/>
                                <a:moveTo>
                                  <a:pt x="630" y="0"/>
                                </a:moveTo>
                                <a:lnTo>
                                  <a:pt x="660" y="45"/>
                                </a:lnTo>
                                <a:lnTo>
                                  <a:pt x="450" y="45"/>
                                </a:lnTo>
                                <a:lnTo>
                                  <a:pt x="465" y="0"/>
                                </a:lnTo>
                                <a:lnTo>
                                  <a:pt x="630" y="0"/>
                                </a:lnTo>
                                <a:close/>
                                <a:moveTo>
                                  <a:pt x="1080" y="0"/>
                                </a:moveTo>
                                <a:lnTo>
                                  <a:pt x="1095" y="45"/>
                                </a:lnTo>
                                <a:lnTo>
                                  <a:pt x="660" y="45"/>
                                </a:lnTo>
                                <a:lnTo>
                                  <a:pt x="690" y="0"/>
                                </a:lnTo>
                                <a:lnTo>
                                  <a:pt x="1080" y="0"/>
                                </a:lnTo>
                                <a:close/>
                                <a:moveTo>
                                  <a:pt x="660" y="465"/>
                                </a:moveTo>
                                <a:lnTo>
                                  <a:pt x="885" y="465"/>
                                </a:lnTo>
                                <a:lnTo>
                                  <a:pt x="885" y="45"/>
                                </a:lnTo>
                                <a:lnTo>
                                  <a:pt x="660" y="45"/>
                                </a:lnTo>
                                <a:lnTo>
                                  <a:pt x="660" y="465"/>
                                </a:lnTo>
                                <a:close/>
                                <a:moveTo>
                                  <a:pt x="885" y="465"/>
                                </a:moveTo>
                                <a:lnTo>
                                  <a:pt x="1095" y="465"/>
                                </a:lnTo>
                                <a:lnTo>
                                  <a:pt x="1095" y="45"/>
                                </a:lnTo>
                                <a:lnTo>
                                  <a:pt x="885" y="45"/>
                                </a:lnTo>
                                <a:lnTo>
                                  <a:pt x="885" y="46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315" name="Freeform 177"/>
                        <wps:cNvSpPr>
                          <a:spLocks noEditPoints="1"/>
                        </wps:cNvSpPr>
                        <wps:spPr bwMode="auto">
                          <a:xfrm>
                            <a:off x="6716" y="6233"/>
                            <a:ext cx="1065" cy="360"/>
                          </a:xfrm>
                          <a:custGeom>
                            <a:avLst/>
                            <a:gdLst>
                              <a:gd name="T0" fmla="*/ 405 w 1065"/>
                              <a:gd name="T1" fmla="*/ 360 h 360"/>
                              <a:gd name="T2" fmla="*/ 420 w 1065"/>
                              <a:gd name="T3" fmla="*/ 360 h 360"/>
                              <a:gd name="T4" fmla="*/ 420 w 1065"/>
                              <a:gd name="T5" fmla="*/ 345 h 360"/>
                              <a:gd name="T6" fmla="*/ 405 w 1065"/>
                              <a:gd name="T7" fmla="*/ 345 h 360"/>
                              <a:gd name="T8" fmla="*/ 405 w 1065"/>
                              <a:gd name="T9" fmla="*/ 360 h 360"/>
                              <a:gd name="T10" fmla="*/ 1065 w 1065"/>
                              <a:gd name="T11" fmla="*/ 360 h 360"/>
                              <a:gd name="T12" fmla="*/ 1065 w 1065"/>
                              <a:gd name="T13" fmla="*/ 360 h 360"/>
                              <a:gd name="T14" fmla="*/ 1065 w 1065"/>
                              <a:gd name="T15" fmla="*/ 345 h 360"/>
                              <a:gd name="T16" fmla="*/ 1065 w 1065"/>
                              <a:gd name="T17" fmla="*/ 345 h 360"/>
                              <a:gd name="T18" fmla="*/ 1065 w 1065"/>
                              <a:gd name="T19" fmla="*/ 360 h 360"/>
                              <a:gd name="T20" fmla="*/ 660 w 1065"/>
                              <a:gd name="T21" fmla="*/ 360 h 360"/>
                              <a:gd name="T22" fmla="*/ 675 w 1065"/>
                              <a:gd name="T23" fmla="*/ 360 h 360"/>
                              <a:gd name="T24" fmla="*/ 675 w 1065"/>
                              <a:gd name="T25" fmla="*/ 345 h 360"/>
                              <a:gd name="T26" fmla="*/ 660 w 1065"/>
                              <a:gd name="T27" fmla="*/ 345 h 360"/>
                              <a:gd name="T28" fmla="*/ 660 w 1065"/>
                              <a:gd name="T29" fmla="*/ 360 h 360"/>
                              <a:gd name="T30" fmla="*/ 615 w 1065"/>
                              <a:gd name="T31" fmla="*/ 360 h 360"/>
                              <a:gd name="T32" fmla="*/ 630 w 1065"/>
                              <a:gd name="T33" fmla="*/ 360 h 360"/>
                              <a:gd name="T34" fmla="*/ 630 w 1065"/>
                              <a:gd name="T35" fmla="*/ 345 h 360"/>
                              <a:gd name="T36" fmla="*/ 615 w 1065"/>
                              <a:gd name="T37" fmla="*/ 345 h 360"/>
                              <a:gd name="T38" fmla="*/ 615 w 1065"/>
                              <a:gd name="T39" fmla="*/ 360 h 360"/>
                              <a:gd name="T40" fmla="*/ 450 w 1065"/>
                              <a:gd name="T41" fmla="*/ 360 h 360"/>
                              <a:gd name="T42" fmla="*/ 450 w 1065"/>
                              <a:gd name="T43" fmla="*/ 360 h 360"/>
                              <a:gd name="T44" fmla="*/ 450 w 1065"/>
                              <a:gd name="T45" fmla="*/ 345 h 360"/>
                              <a:gd name="T46" fmla="*/ 450 w 1065"/>
                              <a:gd name="T47" fmla="*/ 345 h 360"/>
                              <a:gd name="T48" fmla="*/ 450 w 1065"/>
                              <a:gd name="T49" fmla="*/ 360 h 360"/>
                              <a:gd name="T50" fmla="*/ 0 w 1065"/>
                              <a:gd name="T51" fmla="*/ 360 h 360"/>
                              <a:gd name="T52" fmla="*/ 15 w 1065"/>
                              <a:gd name="T53" fmla="*/ 360 h 360"/>
                              <a:gd name="T54" fmla="*/ 15 w 1065"/>
                              <a:gd name="T55" fmla="*/ 345 h 360"/>
                              <a:gd name="T56" fmla="*/ 0 w 1065"/>
                              <a:gd name="T57" fmla="*/ 345 h 360"/>
                              <a:gd name="T58" fmla="*/ 0 w 1065"/>
                              <a:gd name="T59" fmla="*/ 360 h 360"/>
                              <a:gd name="T60" fmla="*/ 525 w 1065"/>
                              <a:gd name="T61" fmla="*/ 15 h 360"/>
                              <a:gd name="T62" fmla="*/ 540 w 1065"/>
                              <a:gd name="T63" fmla="*/ 15 h 360"/>
                              <a:gd name="T64" fmla="*/ 540 w 1065"/>
                              <a:gd name="T65" fmla="*/ 0 h 360"/>
                              <a:gd name="T66" fmla="*/ 525 w 1065"/>
                              <a:gd name="T67" fmla="*/ 0 h 360"/>
                              <a:gd name="T68" fmla="*/ 525 w 1065"/>
                              <a:gd name="T69" fmla="*/ 15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65" h="360">
                                <a:moveTo>
                                  <a:pt x="405" y="360"/>
                                </a:moveTo>
                                <a:lnTo>
                                  <a:pt x="420" y="360"/>
                                </a:lnTo>
                                <a:lnTo>
                                  <a:pt x="420" y="345"/>
                                </a:lnTo>
                                <a:lnTo>
                                  <a:pt x="405" y="345"/>
                                </a:lnTo>
                                <a:lnTo>
                                  <a:pt x="405" y="360"/>
                                </a:lnTo>
                                <a:close/>
                                <a:moveTo>
                                  <a:pt x="1065" y="360"/>
                                </a:moveTo>
                                <a:lnTo>
                                  <a:pt x="1065" y="360"/>
                                </a:lnTo>
                                <a:lnTo>
                                  <a:pt x="1065" y="345"/>
                                </a:lnTo>
                                <a:lnTo>
                                  <a:pt x="1065" y="345"/>
                                </a:lnTo>
                                <a:lnTo>
                                  <a:pt x="1065" y="360"/>
                                </a:lnTo>
                                <a:close/>
                                <a:moveTo>
                                  <a:pt x="660" y="360"/>
                                </a:moveTo>
                                <a:lnTo>
                                  <a:pt x="675" y="360"/>
                                </a:lnTo>
                                <a:lnTo>
                                  <a:pt x="675" y="345"/>
                                </a:lnTo>
                                <a:lnTo>
                                  <a:pt x="660" y="345"/>
                                </a:lnTo>
                                <a:lnTo>
                                  <a:pt x="660" y="360"/>
                                </a:lnTo>
                                <a:close/>
                                <a:moveTo>
                                  <a:pt x="615" y="360"/>
                                </a:moveTo>
                                <a:lnTo>
                                  <a:pt x="630" y="360"/>
                                </a:lnTo>
                                <a:lnTo>
                                  <a:pt x="630" y="345"/>
                                </a:lnTo>
                                <a:lnTo>
                                  <a:pt x="615" y="345"/>
                                </a:lnTo>
                                <a:lnTo>
                                  <a:pt x="615" y="360"/>
                                </a:lnTo>
                                <a:close/>
                                <a:moveTo>
                                  <a:pt x="450" y="360"/>
                                </a:moveTo>
                                <a:lnTo>
                                  <a:pt x="450" y="360"/>
                                </a:lnTo>
                                <a:lnTo>
                                  <a:pt x="450" y="345"/>
                                </a:lnTo>
                                <a:lnTo>
                                  <a:pt x="450" y="345"/>
                                </a:lnTo>
                                <a:lnTo>
                                  <a:pt x="450" y="360"/>
                                </a:lnTo>
                                <a:close/>
                                <a:moveTo>
                                  <a:pt x="0" y="360"/>
                                </a:moveTo>
                                <a:lnTo>
                                  <a:pt x="15" y="360"/>
                                </a:lnTo>
                                <a:lnTo>
                                  <a:pt x="15" y="345"/>
                                </a:lnTo>
                                <a:lnTo>
                                  <a:pt x="0" y="345"/>
                                </a:lnTo>
                                <a:lnTo>
                                  <a:pt x="0" y="360"/>
                                </a:lnTo>
                                <a:close/>
                                <a:moveTo>
                                  <a:pt x="525" y="15"/>
                                </a:moveTo>
                                <a:lnTo>
                                  <a:pt x="540" y="15"/>
                                </a:lnTo>
                                <a:lnTo>
                                  <a:pt x="540" y="0"/>
                                </a:lnTo>
                                <a:lnTo>
                                  <a:pt x="525" y="0"/>
                                </a:lnTo>
                                <a:lnTo>
                                  <a:pt x="525" y="1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316" name="Freeform 178"/>
                        <wps:cNvSpPr>
                          <a:spLocks noEditPoints="1"/>
                        </wps:cNvSpPr>
                        <wps:spPr bwMode="auto">
                          <a:xfrm>
                            <a:off x="6716" y="6173"/>
                            <a:ext cx="1065" cy="150"/>
                          </a:xfrm>
                          <a:custGeom>
                            <a:avLst/>
                            <a:gdLst>
                              <a:gd name="T0" fmla="*/ 510 w 1065"/>
                              <a:gd name="T1" fmla="*/ 90 h 150"/>
                              <a:gd name="T2" fmla="*/ 570 w 1065"/>
                              <a:gd name="T3" fmla="*/ 90 h 150"/>
                              <a:gd name="T4" fmla="*/ 570 w 1065"/>
                              <a:gd name="T5" fmla="*/ 45 h 150"/>
                              <a:gd name="T6" fmla="*/ 510 w 1065"/>
                              <a:gd name="T7" fmla="*/ 45 h 150"/>
                              <a:gd name="T8" fmla="*/ 510 w 1065"/>
                              <a:gd name="T9" fmla="*/ 90 h 150"/>
                              <a:gd name="T10" fmla="*/ 0 w 1065"/>
                              <a:gd name="T11" fmla="*/ 15 h 150"/>
                              <a:gd name="T12" fmla="*/ 15 w 1065"/>
                              <a:gd name="T13" fmla="*/ 15 h 150"/>
                              <a:gd name="T14" fmla="*/ 15 w 1065"/>
                              <a:gd name="T15" fmla="*/ 0 h 150"/>
                              <a:gd name="T16" fmla="*/ 0 w 1065"/>
                              <a:gd name="T17" fmla="*/ 0 h 150"/>
                              <a:gd name="T18" fmla="*/ 0 w 1065"/>
                              <a:gd name="T19" fmla="*/ 15 h 150"/>
                              <a:gd name="T20" fmla="*/ 1065 w 1065"/>
                              <a:gd name="T21" fmla="*/ 15 h 150"/>
                              <a:gd name="T22" fmla="*/ 1065 w 1065"/>
                              <a:gd name="T23" fmla="*/ 15 h 150"/>
                              <a:gd name="T24" fmla="*/ 1065 w 1065"/>
                              <a:gd name="T25" fmla="*/ 0 h 150"/>
                              <a:gd name="T26" fmla="*/ 1065 w 1065"/>
                              <a:gd name="T27" fmla="*/ 0 h 150"/>
                              <a:gd name="T28" fmla="*/ 1065 w 1065"/>
                              <a:gd name="T29" fmla="*/ 15 h 150"/>
                              <a:gd name="T30" fmla="*/ 660 w 1065"/>
                              <a:gd name="T31" fmla="*/ 150 h 150"/>
                              <a:gd name="T32" fmla="*/ 675 w 1065"/>
                              <a:gd name="T33" fmla="*/ 150 h 150"/>
                              <a:gd name="T34" fmla="*/ 675 w 1065"/>
                              <a:gd name="T35" fmla="*/ 90 h 150"/>
                              <a:gd name="T36" fmla="*/ 660 w 1065"/>
                              <a:gd name="T37" fmla="*/ 90 h 150"/>
                              <a:gd name="T38" fmla="*/ 660 w 1065"/>
                              <a:gd name="T39" fmla="*/ 15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65" h="150">
                                <a:moveTo>
                                  <a:pt x="510" y="90"/>
                                </a:moveTo>
                                <a:lnTo>
                                  <a:pt x="570" y="90"/>
                                </a:lnTo>
                                <a:lnTo>
                                  <a:pt x="570" y="45"/>
                                </a:lnTo>
                                <a:lnTo>
                                  <a:pt x="510" y="45"/>
                                </a:lnTo>
                                <a:lnTo>
                                  <a:pt x="510" y="90"/>
                                </a:lnTo>
                                <a:close/>
                                <a:moveTo>
                                  <a:pt x="0" y="15"/>
                                </a:moveTo>
                                <a:lnTo>
                                  <a:pt x="15" y="15"/>
                                </a:lnTo>
                                <a:lnTo>
                                  <a:pt x="15" y="0"/>
                                </a:lnTo>
                                <a:lnTo>
                                  <a:pt x="0" y="0"/>
                                </a:lnTo>
                                <a:lnTo>
                                  <a:pt x="0" y="15"/>
                                </a:lnTo>
                                <a:close/>
                                <a:moveTo>
                                  <a:pt x="1065" y="15"/>
                                </a:moveTo>
                                <a:lnTo>
                                  <a:pt x="1065" y="15"/>
                                </a:lnTo>
                                <a:lnTo>
                                  <a:pt x="1065" y="0"/>
                                </a:lnTo>
                                <a:lnTo>
                                  <a:pt x="1065" y="0"/>
                                </a:lnTo>
                                <a:lnTo>
                                  <a:pt x="1065" y="15"/>
                                </a:lnTo>
                                <a:close/>
                                <a:moveTo>
                                  <a:pt x="660" y="150"/>
                                </a:moveTo>
                                <a:lnTo>
                                  <a:pt x="675" y="150"/>
                                </a:lnTo>
                                <a:lnTo>
                                  <a:pt x="675" y="90"/>
                                </a:lnTo>
                                <a:lnTo>
                                  <a:pt x="660" y="90"/>
                                </a:lnTo>
                                <a:lnTo>
                                  <a:pt x="660" y="150"/>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317" name="Line 179"/>
                        <wps:cNvCnPr>
                          <a:cxnSpLocks noChangeShapeType="1"/>
                        </wps:cNvCnPr>
                        <wps:spPr bwMode="auto">
                          <a:xfrm>
                            <a:off x="7166" y="6158"/>
                            <a:ext cx="1" cy="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180"/>
                        <wps:cNvCnPr>
                          <a:cxnSpLocks noChangeShapeType="1"/>
                        </wps:cNvCnPr>
                        <wps:spPr bwMode="auto">
                          <a:xfrm>
                            <a:off x="7331" y="6158"/>
                            <a:ext cx="1" cy="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81"/>
                        <wps:cNvCnPr>
                          <a:cxnSpLocks noChangeShapeType="1"/>
                        </wps:cNvCnPr>
                        <wps:spPr bwMode="auto">
                          <a:xfrm>
                            <a:off x="6926" y="6188"/>
                            <a:ext cx="2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82"/>
                        <wps:cNvCnPr>
                          <a:cxnSpLocks noChangeShapeType="1"/>
                        </wps:cNvCnPr>
                        <wps:spPr bwMode="auto">
                          <a:xfrm>
                            <a:off x="6926" y="6548"/>
                            <a:ext cx="2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183"/>
                        <wps:cNvCnPr>
                          <a:cxnSpLocks noChangeShapeType="1"/>
                        </wps:cNvCnPr>
                        <wps:spPr bwMode="auto">
                          <a:xfrm flipH="1">
                            <a:off x="7361" y="6548"/>
                            <a:ext cx="2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184"/>
                        <wps:cNvCnPr>
                          <a:cxnSpLocks noChangeShapeType="1"/>
                        </wps:cNvCnPr>
                        <wps:spPr bwMode="auto">
                          <a:xfrm flipH="1">
                            <a:off x="7361" y="6188"/>
                            <a:ext cx="22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D4344D" id="Group 175" o:spid="_x0000_s1026" style="position:absolute;left:0;text-align:left;margin-left:15.75pt;margin-top:10pt;width:54.75pt;height:24pt;z-index:251649536" coordorigin="6701,6113" coordsize="109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">
                <v:shape id="Freeform 176" o:spid="_x0000_s1027" style="position:absolute;left:6701;top:6113;width:1095;height:465;visibility:visible;mso-wrap-style:square;v-text-anchor:top" coordsize="109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" path="m420,r30,45l,45,30,,420,xm,465r225,l225,45,,45,,465xm225,465r225,l450,45r-225,l225,465xm450,465r210,l660,45r-210,l450,465xm630,r30,45l450,45,465,,630,xm1080,r15,45l660,45,690,r390,xm660,465r225,l885,45r-225,l660,465xm885,465r210,l1095,45r-210,l885,465xe">
                  <v:path arrowok="t" o:connecttype="custom" o:connectlocs="420,0;450,45;0,45;30,0;420,0;0,465;225,465;225,45;0,45;0,465;225,465;450,465;450,45;225,45;225,465;450,465;660,465;660,45;450,45;450,465;630,0;660,45;450,45;465,0;630,0;1080,0;1095,45;660,45;690,0;1080,0;660,465;885,465;885,45;660,45;660,465;885,465;1095,465;1095,45;885,45;885,465" o:connectangles="0,0,0,0,0,0,0,0,0,0,0,0,0,0,0,0,0,0,0,0,0,0,0,0,0,0,0,0,0,0,0,0,0,0,0,0,0,0,0,0"/>
                  <o:lock v:ext="edit" verticies="t"/>
                </v:shape>
                <v:shape id="Freeform 177" o:spid="_x0000_s1028" style="position:absolute;left:6716;top:6233;width:1065;height:360;visibility:visible;mso-wrap-style:square;v-text-anchor:top" coordsize="106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" path="m405,360r15,l420,345r-15,l405,360xm1065,360r,l1065,345r,l1065,360xm660,360r15,l675,345r-15,l660,360xm615,360r15,l630,345r-15,l615,360xm450,360r,l450,345r,l450,360xm,360r15,l15,345,,345r,15xm525,15r15,l540,,525,r,15xe">
                  <v:path arrowok="t" o:connecttype="custom" o:connectlocs="405,360;420,360;420,345;405,345;405,360;1065,360;1065,360;1065,345;1065,345;1065,360;660,360;675,360;675,345;660,345;660,360;615,360;630,360;630,345;615,345;615,360;450,360;450,360;450,345;450,345;450,360;0,360;15,360;15,345;0,345;0,360;525,15;540,15;540,0;525,0;525,15" o:connectangles="0,0,0,0,0,0,0,0,0,0,0,0,0,0,0,0,0,0,0,0,0,0,0,0,0,0,0,0,0,0,0,0,0,0,0"/>
                  <o:lock v:ext="edit" verticies="t"/>
                </v:shape>
                <v:shape id="Freeform 178" o:spid="_x0000_s1029" style="position:absolute;left:6716;top:6173;width:1065;height:150;visibility:visible;mso-wrap-style:square;v-text-anchor:top" coordsize="106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" path="m510,90r60,l570,45r-60,l510,90xm,15r15,l15,,,,,15xm1065,15r,l1065,r,l1065,15xm660,150r15,l675,90r-15,l660,150xe">
                  <v:path arrowok="t" o:connecttype="custom" o:connectlocs="510,90;570,90;570,45;510,45;510,90;0,15;15,15;15,0;0,0;0,15;1065,15;1065,15;1065,0;1065,0;1065,15;660,150;675,150;675,90;660,90;660,150" o:connectangles="0,0,0,0,0,0,0,0,0,0,0,0,0,0,0,0,0,0,0,0"/>
                  <o:lock v:ext="edit" verticies="t"/>
                </v:shape>
                <v:line id="Line 179" o:spid="_x0000_s1030" style="position:absolute;visibility:visible;mso-wrap-style:square" from="7166,6158" to="7167,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WCWxgAAANwAAAAPAAAAZHJzL2Rvd25yZXYueG1sRI9Ba8JA&#10;FITvgv9heYI33Vghld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MQ1glsYAAADcAAAA&#10;DwAAAAAAAAAAAAAAAAAHAgAAZHJzL2Rvd25yZXYueG1sUEsFBgAAAAADAAMAtwAAAPoCAAAAAA==&#10;"/>
                <v:line id="Line 180" o:spid="_x0000_s1031" style="position:absolute;visibility:visible;mso-wrap-style:square" from="7331,6158" to="7332,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"/>
                <v:line id="Line 181" o:spid="_x0000_s1032" style="position:absolute;visibility:visible;mso-wrap-style:square" from="6926,6188" to="7151,6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Line 182" o:spid="_x0000_s1033" style="position:absolute;visibility:visible;mso-wrap-style:square" from="6926,6548" to="7151,6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v:line id="Line 183" o:spid="_x0000_s1034" style="position:absolute;flip:x;visibility:visible;mso-wrap-style:square" from="7361,6548" to="7586,6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line id="Line 184" o:spid="_x0000_s1035" style="position:absolute;flip:x;visibility:visible;mso-wrap-style:square" from="7361,6188" to="7586,6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"/>
              </v:group>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58752" behindDoc="0" locked="0" layoutInCell="1" allowOverlap="1">
                <wp:simplePos x="0" y="0"/>
                <wp:positionH relativeFrom="column">
                  <wp:posOffset>1333500</wp:posOffset>
                </wp:positionH>
                <wp:positionV relativeFrom="paragraph">
                  <wp:posOffset>215900</wp:posOffset>
                </wp:positionV>
                <wp:extent cx="485775" cy="342900"/>
                <wp:effectExtent l="7620" t="13970" r="11430" b="5080"/>
                <wp:wrapNone/>
                <wp:docPr id="26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5775" cy="342900"/>
                          <a:chOff x="7031" y="6908"/>
                          <a:chExt cx="765" cy="540"/>
                        </a:xfrm>
                      </wpg:grpSpPr>
                      <wps:wsp>
                        <wps:cNvPr id="270" name="Freeform 194"/>
                        <wps:cNvSpPr>
                          <a:spLocks noEditPoints="1"/>
                        </wps:cNvSpPr>
                        <wps:spPr bwMode="auto">
                          <a:xfrm>
                            <a:off x="7031" y="6908"/>
                            <a:ext cx="765" cy="540"/>
                          </a:xfrm>
                          <a:custGeom>
                            <a:avLst/>
                            <a:gdLst>
                              <a:gd name="T0" fmla="*/ 0 w 765"/>
                              <a:gd name="T1" fmla="*/ 540 h 540"/>
                              <a:gd name="T2" fmla="*/ 0 w 765"/>
                              <a:gd name="T3" fmla="*/ 510 h 540"/>
                              <a:gd name="T4" fmla="*/ 45 w 765"/>
                              <a:gd name="T5" fmla="*/ 480 h 540"/>
                              <a:gd name="T6" fmla="*/ 45 w 765"/>
                              <a:gd name="T7" fmla="*/ 0 h 540"/>
                              <a:gd name="T8" fmla="*/ 270 w 765"/>
                              <a:gd name="T9" fmla="*/ 0 h 540"/>
                              <a:gd name="T10" fmla="*/ 270 w 765"/>
                              <a:gd name="T11" fmla="*/ 480 h 540"/>
                              <a:gd name="T12" fmla="*/ 330 w 765"/>
                              <a:gd name="T13" fmla="*/ 510 h 540"/>
                              <a:gd name="T14" fmla="*/ 330 w 765"/>
                              <a:gd name="T15" fmla="*/ 540 h 540"/>
                              <a:gd name="T16" fmla="*/ 0 w 765"/>
                              <a:gd name="T17" fmla="*/ 540 h 540"/>
                              <a:gd name="T18" fmla="*/ 330 w 765"/>
                              <a:gd name="T19" fmla="*/ 450 h 540"/>
                              <a:gd name="T20" fmla="*/ 390 w 765"/>
                              <a:gd name="T21" fmla="*/ 450 h 540"/>
                              <a:gd name="T22" fmla="*/ 465 w 765"/>
                              <a:gd name="T23" fmla="*/ 480 h 540"/>
                              <a:gd name="T24" fmla="*/ 465 w 765"/>
                              <a:gd name="T25" fmla="*/ 510 h 540"/>
                              <a:gd name="T26" fmla="*/ 390 w 765"/>
                              <a:gd name="T27" fmla="*/ 510 h 540"/>
                              <a:gd name="T28" fmla="*/ 390 w 765"/>
                              <a:gd name="T29" fmla="*/ 540 h 540"/>
                              <a:gd name="T30" fmla="*/ 690 w 765"/>
                              <a:gd name="T31" fmla="*/ 540 h 540"/>
                              <a:gd name="T32" fmla="*/ 690 w 765"/>
                              <a:gd name="T33" fmla="*/ 510 h 540"/>
                              <a:gd name="T34" fmla="*/ 615 w 765"/>
                              <a:gd name="T35" fmla="*/ 510 h 540"/>
                              <a:gd name="T36" fmla="*/ 615 w 765"/>
                              <a:gd name="T37" fmla="*/ 480 h 540"/>
                              <a:gd name="T38" fmla="*/ 690 w 765"/>
                              <a:gd name="T39" fmla="*/ 450 h 540"/>
                              <a:gd name="T40" fmla="*/ 765 w 765"/>
                              <a:gd name="T41" fmla="*/ 450 h 540"/>
                              <a:gd name="T42" fmla="*/ 765 w 765"/>
                              <a:gd name="T43" fmla="*/ 105 h 540"/>
                              <a:gd name="T44" fmla="*/ 330 w 765"/>
                              <a:gd name="T45" fmla="*/ 105 h 540"/>
                              <a:gd name="T46" fmla="*/ 330 w 765"/>
                              <a:gd name="T47" fmla="*/ 45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65" h="540">
                                <a:moveTo>
                                  <a:pt x="0" y="540"/>
                                </a:moveTo>
                                <a:lnTo>
                                  <a:pt x="0" y="510"/>
                                </a:lnTo>
                                <a:lnTo>
                                  <a:pt x="45" y="480"/>
                                </a:lnTo>
                                <a:lnTo>
                                  <a:pt x="45" y="0"/>
                                </a:lnTo>
                                <a:lnTo>
                                  <a:pt x="270" y="0"/>
                                </a:lnTo>
                                <a:lnTo>
                                  <a:pt x="270" y="480"/>
                                </a:lnTo>
                                <a:lnTo>
                                  <a:pt x="330" y="510"/>
                                </a:lnTo>
                                <a:lnTo>
                                  <a:pt x="330" y="540"/>
                                </a:lnTo>
                                <a:lnTo>
                                  <a:pt x="0" y="540"/>
                                </a:lnTo>
                                <a:close/>
                                <a:moveTo>
                                  <a:pt x="330" y="450"/>
                                </a:moveTo>
                                <a:lnTo>
                                  <a:pt x="390" y="450"/>
                                </a:lnTo>
                                <a:lnTo>
                                  <a:pt x="465" y="480"/>
                                </a:lnTo>
                                <a:lnTo>
                                  <a:pt x="465" y="510"/>
                                </a:lnTo>
                                <a:lnTo>
                                  <a:pt x="390" y="510"/>
                                </a:lnTo>
                                <a:lnTo>
                                  <a:pt x="390" y="540"/>
                                </a:lnTo>
                                <a:lnTo>
                                  <a:pt x="690" y="540"/>
                                </a:lnTo>
                                <a:lnTo>
                                  <a:pt x="690" y="510"/>
                                </a:lnTo>
                                <a:lnTo>
                                  <a:pt x="615" y="510"/>
                                </a:lnTo>
                                <a:lnTo>
                                  <a:pt x="615" y="480"/>
                                </a:lnTo>
                                <a:lnTo>
                                  <a:pt x="690" y="450"/>
                                </a:lnTo>
                                <a:lnTo>
                                  <a:pt x="765" y="450"/>
                                </a:lnTo>
                                <a:lnTo>
                                  <a:pt x="765" y="105"/>
                                </a:lnTo>
                                <a:lnTo>
                                  <a:pt x="330" y="105"/>
                                </a:lnTo>
                                <a:lnTo>
                                  <a:pt x="330" y="450"/>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271" name="Line 195"/>
                        <wps:cNvCnPr>
                          <a:cxnSpLocks noChangeShapeType="1"/>
                        </wps:cNvCnPr>
                        <wps:spPr bwMode="auto">
                          <a:xfrm>
                            <a:off x="7076" y="7388"/>
                            <a:ext cx="1"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Line 196"/>
                        <wps:cNvCnPr>
                          <a:cxnSpLocks noChangeShapeType="1"/>
                        </wps:cNvCnPr>
                        <wps:spPr bwMode="auto">
                          <a:xfrm>
                            <a:off x="7301" y="7388"/>
                            <a:ext cx="1" cy="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197"/>
                        <wps:cNvCnPr>
                          <a:cxnSpLocks noChangeShapeType="1"/>
                        </wps:cNvCnPr>
                        <wps:spPr bwMode="auto">
                          <a:xfrm>
                            <a:off x="7151" y="7073"/>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198"/>
                        <wps:cNvCnPr>
                          <a:cxnSpLocks noChangeShapeType="1"/>
                        </wps:cNvCnPr>
                        <wps:spPr bwMode="auto">
                          <a:xfrm>
                            <a:off x="7151" y="7013"/>
                            <a:ext cx="9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Rectangle 199"/>
                        <wps:cNvSpPr>
                          <a:spLocks noChangeArrowheads="1"/>
                        </wps:cNvSpPr>
                        <wps:spPr bwMode="auto">
                          <a:xfrm>
                            <a:off x="7106" y="6923"/>
                            <a:ext cx="195" cy="3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Line 200"/>
                        <wps:cNvCnPr>
                          <a:cxnSpLocks noChangeShapeType="1"/>
                        </wps:cNvCnPr>
                        <wps:spPr bwMode="auto">
                          <a:xfrm>
                            <a:off x="7496" y="7418"/>
                            <a:ext cx="150"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201"/>
                        <wps:cNvCnPr>
                          <a:cxnSpLocks noChangeShapeType="1"/>
                        </wps:cNvCnPr>
                        <wps:spPr bwMode="auto">
                          <a:xfrm>
                            <a:off x="7496" y="7388"/>
                            <a:ext cx="15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202"/>
                        <wps:cNvCnPr>
                          <a:cxnSpLocks noChangeShapeType="1"/>
                        </wps:cNvCnPr>
                        <wps:spPr bwMode="auto">
                          <a:xfrm>
                            <a:off x="7421" y="7358"/>
                            <a:ext cx="30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Freeform 203"/>
                        <wps:cNvSpPr>
                          <a:spLocks noEditPoints="1"/>
                        </wps:cNvSpPr>
                        <wps:spPr bwMode="auto">
                          <a:xfrm>
                            <a:off x="7181" y="7058"/>
                            <a:ext cx="600" cy="285"/>
                          </a:xfrm>
                          <a:custGeom>
                            <a:avLst/>
                            <a:gdLst>
                              <a:gd name="T0" fmla="*/ 0 w 600"/>
                              <a:gd name="T1" fmla="*/ 15 h 285"/>
                              <a:gd name="T2" fmla="*/ 30 w 600"/>
                              <a:gd name="T3" fmla="*/ 15 h 285"/>
                              <a:gd name="T4" fmla="*/ 30 w 600"/>
                              <a:gd name="T5" fmla="*/ 15 h 285"/>
                              <a:gd name="T6" fmla="*/ 0 w 600"/>
                              <a:gd name="T7" fmla="*/ 15 h 285"/>
                              <a:gd name="T8" fmla="*/ 0 w 600"/>
                              <a:gd name="T9" fmla="*/ 15 h 285"/>
                              <a:gd name="T10" fmla="*/ 585 w 600"/>
                              <a:gd name="T11" fmla="*/ 285 h 285"/>
                              <a:gd name="T12" fmla="*/ 600 w 600"/>
                              <a:gd name="T13" fmla="*/ 285 h 285"/>
                              <a:gd name="T14" fmla="*/ 600 w 600"/>
                              <a:gd name="T15" fmla="*/ 285 h 285"/>
                              <a:gd name="T16" fmla="*/ 585 w 600"/>
                              <a:gd name="T17" fmla="*/ 285 h 285"/>
                              <a:gd name="T18" fmla="*/ 585 w 600"/>
                              <a:gd name="T19" fmla="*/ 285 h 285"/>
                              <a:gd name="T20" fmla="*/ 240 w 600"/>
                              <a:gd name="T21" fmla="*/ 225 h 285"/>
                              <a:gd name="T22" fmla="*/ 240 w 600"/>
                              <a:gd name="T23" fmla="*/ 30 h 285"/>
                              <a:gd name="T24" fmla="*/ 540 w 600"/>
                              <a:gd name="T25" fmla="*/ 30 h 285"/>
                              <a:gd name="T26" fmla="*/ 540 w 600"/>
                              <a:gd name="T27" fmla="*/ 225 h 285"/>
                              <a:gd name="T28" fmla="*/ 240 w 600"/>
                              <a:gd name="T29" fmla="*/ 225 h 285"/>
                              <a:gd name="T30" fmla="*/ 225 w 600"/>
                              <a:gd name="T31" fmla="*/ 240 h 285"/>
                              <a:gd name="T32" fmla="*/ 555 w 600"/>
                              <a:gd name="T33" fmla="*/ 240 h 285"/>
                              <a:gd name="T34" fmla="*/ 555 w 600"/>
                              <a:gd name="T35" fmla="*/ 15 h 285"/>
                              <a:gd name="T36" fmla="*/ 570 w 600"/>
                              <a:gd name="T37" fmla="*/ 15 h 285"/>
                              <a:gd name="T38" fmla="*/ 570 w 600"/>
                              <a:gd name="T39" fmla="*/ 0 h 285"/>
                              <a:gd name="T40" fmla="*/ 210 w 600"/>
                              <a:gd name="T41" fmla="*/ 0 h 285"/>
                              <a:gd name="T42" fmla="*/ 210 w 600"/>
                              <a:gd name="T43" fmla="*/ 15 h 285"/>
                              <a:gd name="T44" fmla="*/ 210 w 600"/>
                              <a:gd name="T45" fmla="*/ 255 h 285"/>
                              <a:gd name="T46" fmla="*/ 225 w 600"/>
                              <a:gd name="T47" fmla="*/ 255 h 285"/>
                              <a:gd name="T48" fmla="*/ 225 w 600"/>
                              <a:gd name="T49" fmla="*/ 24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00" h="285">
                                <a:moveTo>
                                  <a:pt x="0" y="15"/>
                                </a:moveTo>
                                <a:lnTo>
                                  <a:pt x="30" y="15"/>
                                </a:lnTo>
                                <a:lnTo>
                                  <a:pt x="30" y="15"/>
                                </a:lnTo>
                                <a:lnTo>
                                  <a:pt x="0" y="15"/>
                                </a:lnTo>
                                <a:lnTo>
                                  <a:pt x="0" y="15"/>
                                </a:lnTo>
                                <a:close/>
                                <a:moveTo>
                                  <a:pt x="585" y="285"/>
                                </a:moveTo>
                                <a:lnTo>
                                  <a:pt x="600" y="285"/>
                                </a:lnTo>
                                <a:lnTo>
                                  <a:pt x="600" y="285"/>
                                </a:lnTo>
                                <a:lnTo>
                                  <a:pt x="585" y="285"/>
                                </a:lnTo>
                                <a:lnTo>
                                  <a:pt x="585" y="285"/>
                                </a:lnTo>
                                <a:close/>
                                <a:moveTo>
                                  <a:pt x="240" y="225"/>
                                </a:moveTo>
                                <a:lnTo>
                                  <a:pt x="240" y="30"/>
                                </a:lnTo>
                                <a:lnTo>
                                  <a:pt x="540" y="30"/>
                                </a:lnTo>
                                <a:lnTo>
                                  <a:pt x="540" y="225"/>
                                </a:lnTo>
                                <a:lnTo>
                                  <a:pt x="240" y="225"/>
                                </a:lnTo>
                                <a:close/>
                                <a:moveTo>
                                  <a:pt x="225" y="240"/>
                                </a:moveTo>
                                <a:lnTo>
                                  <a:pt x="555" y="240"/>
                                </a:lnTo>
                                <a:lnTo>
                                  <a:pt x="555" y="15"/>
                                </a:lnTo>
                                <a:lnTo>
                                  <a:pt x="570" y="15"/>
                                </a:lnTo>
                                <a:lnTo>
                                  <a:pt x="570" y="0"/>
                                </a:lnTo>
                                <a:lnTo>
                                  <a:pt x="210" y="0"/>
                                </a:lnTo>
                                <a:lnTo>
                                  <a:pt x="210" y="15"/>
                                </a:lnTo>
                                <a:lnTo>
                                  <a:pt x="210" y="255"/>
                                </a:lnTo>
                                <a:lnTo>
                                  <a:pt x="225" y="255"/>
                                </a:lnTo>
                                <a:lnTo>
                                  <a:pt x="225" y="240"/>
                                </a:lnTo>
                                <a:close/>
                              </a:path>
                            </a:pathLst>
                          </a:custGeom>
                          <a:solidFill>
                            <a:srgbClr val="000000"/>
                          </a:solidFill>
                          <a:ln w="9525">
                            <a:solidFill>
                              <a:srgbClr val="000000"/>
                            </a:solidFill>
                            <a:prstDash val="solid"/>
                            <a:round/>
                            <a:headEnd/>
                            <a:tailEnd/>
                          </a:ln>
                        </wps:spPr>
                        <wps:bodyPr rot="0" vert="horz" wrap="square" lIns="91440" tIns="45720" rIns="91440" bIns="45720" anchor="t" anchorCtr="0" upright="1">
                          <a:noAutofit/>
                        </wps:bodyPr>
                      </wps:wsp>
                      <wps:wsp>
                        <wps:cNvPr id="280" name="Freeform 204"/>
                        <wps:cNvSpPr>
                          <a:spLocks/>
                        </wps:cNvSpPr>
                        <wps:spPr bwMode="auto">
                          <a:xfrm>
                            <a:off x="7361" y="7343"/>
                            <a:ext cx="210" cy="15"/>
                          </a:xfrm>
                          <a:custGeom>
                            <a:avLst/>
                            <a:gdLst>
                              <a:gd name="T0" fmla="*/ 0 w 210"/>
                              <a:gd name="T1" fmla="*/ 0 h 15"/>
                              <a:gd name="T2" fmla="*/ 210 w 210"/>
                              <a:gd name="T3" fmla="*/ 0 h 15"/>
                              <a:gd name="T4" fmla="*/ 210 w 210"/>
                              <a:gd name="T5" fmla="*/ 15 h 15"/>
                            </a:gdLst>
                            <a:ahLst/>
                            <a:cxnLst>
                              <a:cxn ang="0">
                                <a:pos x="T0" y="T1"/>
                              </a:cxn>
                              <a:cxn ang="0">
                                <a:pos x="T2" y="T3"/>
                              </a:cxn>
                              <a:cxn ang="0">
                                <a:pos x="T4" y="T5"/>
                              </a:cxn>
                            </a:cxnLst>
                            <a:rect l="0" t="0" r="r" b="b"/>
                            <a:pathLst>
                              <a:path w="210" h="15">
                                <a:moveTo>
                                  <a:pt x="0" y="0"/>
                                </a:moveTo>
                                <a:lnTo>
                                  <a:pt x="210" y="0"/>
                                </a:lnTo>
                                <a:lnTo>
                                  <a:pt x="210" y="15"/>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Line 205"/>
                        <wps:cNvCnPr>
                          <a:cxnSpLocks noChangeShapeType="1"/>
                        </wps:cNvCnPr>
                        <wps:spPr bwMode="auto">
                          <a:xfrm flipV="1">
                            <a:off x="7466" y="7343"/>
                            <a:ext cx="1"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Rectangle 206"/>
                        <wps:cNvSpPr>
                          <a:spLocks noChangeArrowheads="1"/>
                        </wps:cNvSpPr>
                        <wps:spPr bwMode="auto">
                          <a:xfrm>
                            <a:off x="7121" y="6938"/>
                            <a:ext cx="15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Freeform 207"/>
                        <wps:cNvSpPr>
                          <a:spLocks/>
                        </wps:cNvSpPr>
                        <wps:spPr bwMode="auto">
                          <a:xfrm>
                            <a:off x="7121" y="6938"/>
                            <a:ext cx="135" cy="15"/>
                          </a:xfrm>
                          <a:custGeom>
                            <a:avLst/>
                            <a:gdLst>
                              <a:gd name="T0" fmla="*/ 0 w 135"/>
                              <a:gd name="T1" fmla="*/ 0 h 15"/>
                              <a:gd name="T2" fmla="*/ 15 w 135"/>
                              <a:gd name="T3" fmla="*/ 15 h 15"/>
                              <a:gd name="T4" fmla="*/ 120 w 135"/>
                              <a:gd name="T5" fmla="*/ 15 h 15"/>
                              <a:gd name="T6" fmla="*/ 135 w 135"/>
                              <a:gd name="T7" fmla="*/ 0 h 15"/>
                            </a:gdLst>
                            <a:ahLst/>
                            <a:cxnLst>
                              <a:cxn ang="0">
                                <a:pos x="T0" y="T1"/>
                              </a:cxn>
                              <a:cxn ang="0">
                                <a:pos x="T2" y="T3"/>
                              </a:cxn>
                              <a:cxn ang="0">
                                <a:pos x="T4" y="T5"/>
                              </a:cxn>
                              <a:cxn ang="0">
                                <a:pos x="T6" y="T7"/>
                              </a:cxn>
                            </a:cxnLst>
                            <a:rect l="0" t="0" r="r" b="b"/>
                            <a:pathLst>
                              <a:path w="135" h="15">
                                <a:moveTo>
                                  <a:pt x="0" y="0"/>
                                </a:moveTo>
                                <a:lnTo>
                                  <a:pt x="15" y="15"/>
                                </a:lnTo>
                                <a:lnTo>
                                  <a:pt x="120" y="15"/>
                                </a:lnTo>
                                <a:lnTo>
                                  <a:pt x="135"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Rectangle 208"/>
                        <wps:cNvSpPr>
                          <a:spLocks noChangeArrowheads="1"/>
                        </wps:cNvSpPr>
                        <wps:spPr bwMode="auto">
                          <a:xfrm>
                            <a:off x="7121" y="6998"/>
                            <a:ext cx="15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Rectangle 209"/>
                        <wps:cNvSpPr>
                          <a:spLocks noChangeArrowheads="1"/>
                        </wps:cNvSpPr>
                        <wps:spPr bwMode="auto">
                          <a:xfrm>
                            <a:off x="7121" y="7058"/>
                            <a:ext cx="15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Rectangle 210"/>
                        <wps:cNvSpPr>
                          <a:spLocks noChangeArrowheads="1"/>
                        </wps:cNvSpPr>
                        <wps:spPr bwMode="auto">
                          <a:xfrm>
                            <a:off x="7121" y="7103"/>
                            <a:ext cx="15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Rectangle 211"/>
                        <wps:cNvSpPr>
                          <a:spLocks noChangeArrowheads="1"/>
                        </wps:cNvSpPr>
                        <wps:spPr bwMode="auto">
                          <a:xfrm>
                            <a:off x="7121" y="7163"/>
                            <a:ext cx="15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Rectangle 212"/>
                        <wps:cNvSpPr>
                          <a:spLocks noChangeArrowheads="1"/>
                        </wps:cNvSpPr>
                        <wps:spPr bwMode="auto">
                          <a:xfrm>
                            <a:off x="7106" y="7268"/>
                            <a:ext cx="30"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Rectangle 213"/>
                        <wps:cNvSpPr>
                          <a:spLocks noChangeArrowheads="1"/>
                        </wps:cNvSpPr>
                        <wps:spPr bwMode="auto">
                          <a:xfrm>
                            <a:off x="7136" y="7268"/>
                            <a:ext cx="30"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Rectangle 214"/>
                        <wps:cNvSpPr>
                          <a:spLocks noChangeArrowheads="1"/>
                        </wps:cNvSpPr>
                        <wps:spPr bwMode="auto">
                          <a:xfrm>
                            <a:off x="7166" y="7268"/>
                            <a:ext cx="15"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Rectangle 215"/>
                        <wps:cNvSpPr>
                          <a:spLocks noChangeArrowheads="1"/>
                        </wps:cNvSpPr>
                        <wps:spPr bwMode="auto">
                          <a:xfrm>
                            <a:off x="7181" y="7268"/>
                            <a:ext cx="30"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Rectangle 216"/>
                        <wps:cNvSpPr>
                          <a:spLocks noChangeArrowheads="1"/>
                        </wps:cNvSpPr>
                        <wps:spPr bwMode="auto">
                          <a:xfrm>
                            <a:off x="7211" y="7268"/>
                            <a:ext cx="30"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Rectangle 217"/>
                        <wps:cNvSpPr>
                          <a:spLocks noChangeArrowheads="1"/>
                        </wps:cNvSpPr>
                        <wps:spPr bwMode="auto">
                          <a:xfrm>
                            <a:off x="7241" y="7268"/>
                            <a:ext cx="30"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Rectangle 218"/>
                        <wps:cNvSpPr>
                          <a:spLocks noChangeArrowheads="1"/>
                        </wps:cNvSpPr>
                        <wps:spPr bwMode="auto">
                          <a:xfrm>
                            <a:off x="7271" y="7268"/>
                            <a:ext cx="15" cy="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Rectangle 219"/>
                        <wps:cNvSpPr>
                          <a:spLocks noChangeArrowheads="1"/>
                        </wps:cNvSpPr>
                        <wps:spPr bwMode="auto">
                          <a:xfrm>
                            <a:off x="7271" y="7373"/>
                            <a:ext cx="15"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Rectangle 220"/>
                        <wps:cNvSpPr>
                          <a:spLocks noChangeArrowheads="1"/>
                        </wps:cNvSpPr>
                        <wps:spPr bwMode="auto">
                          <a:xfrm>
                            <a:off x="7241" y="7373"/>
                            <a:ext cx="30"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Rectangle 221"/>
                        <wps:cNvSpPr>
                          <a:spLocks noChangeArrowheads="1"/>
                        </wps:cNvSpPr>
                        <wps:spPr bwMode="auto">
                          <a:xfrm>
                            <a:off x="7211" y="7373"/>
                            <a:ext cx="30"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Rectangle 222"/>
                        <wps:cNvSpPr>
                          <a:spLocks noChangeArrowheads="1"/>
                        </wps:cNvSpPr>
                        <wps:spPr bwMode="auto">
                          <a:xfrm>
                            <a:off x="7181" y="7373"/>
                            <a:ext cx="30"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Rectangle 223"/>
                        <wps:cNvSpPr>
                          <a:spLocks noChangeArrowheads="1"/>
                        </wps:cNvSpPr>
                        <wps:spPr bwMode="auto">
                          <a:xfrm>
                            <a:off x="7166" y="7373"/>
                            <a:ext cx="15"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Rectangle 224"/>
                        <wps:cNvSpPr>
                          <a:spLocks noChangeArrowheads="1"/>
                        </wps:cNvSpPr>
                        <wps:spPr bwMode="auto">
                          <a:xfrm>
                            <a:off x="7136" y="7373"/>
                            <a:ext cx="30"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Rectangle 225"/>
                        <wps:cNvSpPr>
                          <a:spLocks noChangeArrowheads="1"/>
                        </wps:cNvSpPr>
                        <wps:spPr bwMode="auto">
                          <a:xfrm>
                            <a:off x="7106" y="7373"/>
                            <a:ext cx="30" cy="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Line 226"/>
                        <wps:cNvCnPr>
                          <a:cxnSpLocks noChangeShapeType="1"/>
                        </wps:cNvCnPr>
                        <wps:spPr bwMode="auto">
                          <a:xfrm flipV="1">
                            <a:off x="7121" y="6953"/>
                            <a:ext cx="15"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Line 227"/>
                        <wps:cNvCnPr>
                          <a:cxnSpLocks noChangeShapeType="1"/>
                        </wps:cNvCnPr>
                        <wps:spPr bwMode="auto">
                          <a:xfrm>
                            <a:off x="7241" y="6953"/>
                            <a:ext cx="15"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228"/>
                        <wps:cNvCnPr>
                          <a:cxnSpLocks noChangeShapeType="1"/>
                        </wps:cNvCnPr>
                        <wps:spPr bwMode="auto">
                          <a:xfrm>
                            <a:off x="7136" y="7148"/>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Line 229"/>
                        <wps:cNvCnPr>
                          <a:cxnSpLocks noChangeShapeType="1"/>
                        </wps:cNvCnPr>
                        <wps:spPr bwMode="auto">
                          <a:xfrm>
                            <a:off x="7136" y="7133"/>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230"/>
                        <wps:cNvCnPr>
                          <a:cxnSpLocks noChangeShapeType="1"/>
                        </wps:cNvCnPr>
                        <wps:spPr bwMode="auto">
                          <a:xfrm>
                            <a:off x="7136" y="7133"/>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231"/>
                        <wps:cNvCnPr>
                          <a:cxnSpLocks noChangeShapeType="1"/>
                        </wps:cNvCnPr>
                        <wps:spPr bwMode="auto">
                          <a:xfrm>
                            <a:off x="7136" y="7118"/>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232"/>
                        <wps:cNvCnPr>
                          <a:cxnSpLocks noChangeShapeType="1"/>
                        </wps:cNvCnPr>
                        <wps:spPr bwMode="auto">
                          <a:xfrm>
                            <a:off x="7136" y="7118"/>
                            <a:ext cx="7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Rectangle 233"/>
                        <wps:cNvSpPr>
                          <a:spLocks noChangeArrowheads="1"/>
                        </wps:cNvSpPr>
                        <wps:spPr bwMode="auto">
                          <a:xfrm>
                            <a:off x="7196" y="7013"/>
                            <a:ext cx="45" cy="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Rectangle 234"/>
                        <wps:cNvSpPr>
                          <a:spLocks noChangeArrowheads="1"/>
                        </wps:cNvSpPr>
                        <wps:spPr bwMode="auto">
                          <a:xfrm>
                            <a:off x="7226" y="7088"/>
                            <a:ext cx="45" cy="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Rectangle 235"/>
                        <wps:cNvSpPr>
                          <a:spLocks noChangeArrowheads="1"/>
                        </wps:cNvSpPr>
                        <wps:spPr bwMode="auto">
                          <a:xfrm>
                            <a:off x="7226" y="7118"/>
                            <a:ext cx="45" cy="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Rectangle 236"/>
                        <wps:cNvSpPr>
                          <a:spLocks noChangeArrowheads="1"/>
                        </wps:cNvSpPr>
                        <wps:spPr bwMode="auto">
                          <a:xfrm>
                            <a:off x="7226" y="7118"/>
                            <a:ext cx="45" cy="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88BB3B" id="Group 193" o:spid="_x0000_s1026" style="position:absolute;left:0;text-align:left;margin-left:105pt;margin-top:17pt;width:38.25pt;height:27pt;z-index:251658752" coordorigin="7031,6908" coordsize="76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">
                <v:shape id="Freeform 194" o:spid="_x0000_s1027" style="position:absolute;left:7031;top:6908;width:765;height:540;visibility:visible;mso-wrap-style:square;v-text-anchor:top" coordsize="76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" path="m,540l,510,45,480,45,,270,r,480l330,510r,30l,540xm330,450r60,l465,480r,30l390,510r,30l690,540r,-30l615,510r,-30l690,450r75,l765,105r-435,l330,450xe">
                  <v:path arrowok="t" o:connecttype="custom" o:connectlocs="0,540;0,510;45,480;45,0;270,0;270,480;330,510;330,540;0,540;330,450;390,450;465,480;465,510;390,510;390,540;690,540;690,510;615,510;615,480;690,450;765,450;765,105;330,105;330,450" o:connectangles="0,0,0,0,0,0,0,0,0,0,0,0,0,0,0,0,0,0,0,0,0,0,0,0"/>
                  <o:lock v:ext="edit" verticies="t"/>
                </v:shape>
                <v:line id="Line 195" o:spid="_x0000_s1028" style="position:absolute;visibility:visible;mso-wrap-style:square" from="7076,7388" to="7077,7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"/>
                <v:line id="Line 196" o:spid="_x0000_s1029" style="position:absolute;visibility:visible;mso-wrap-style:square" from="7301,7388" to="7302,7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line id="Line 197" o:spid="_x0000_s1030" style="position:absolute;visibility:visible;mso-wrap-style:square" from="7151,7073" to="7226,7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Iyo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B+mcD/mXgE5PwPAAD//wMAUEsBAi0AFAAGAAgAAAAhANvh9svuAAAAhQEAABMAAAAAAAAA&#10;AAAAAAAAAAAAAFtDb250ZW50X1R5cGVzXS54bWxQSwECLQAUAAYACAAAACEAWvQsW78AAAAVAQAA&#10;CwAAAAAAAAAAAAAAAAAfAQAAX3JlbHMvLnJlbHNQSwECLQAUAAYACAAAACEA5QiMqMYAAADcAAAA&#10;DwAAAAAAAAAAAAAAAAAHAgAAZHJzL2Rvd25yZXYueG1sUEsFBgAAAAADAAMAtwAAAPoCAAAAAA==&#10;"/>
                <v:line id="Line 198" o:spid="_x0000_s1031" style="position:absolute;visibility:visible;mso-wrap-style:square" from="7151,7013" to="7241,7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"/>
                <v:rect id="Rectangle 199" o:spid="_x0000_s1032" style="position:absolute;left:7106;top:6923;width:19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" filled="f"/>
                <v:line id="Line 200" o:spid="_x0000_s1033" style="position:absolute;visibility:visible;mso-wrap-style:square" from="7496,7418" to="7646,7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y8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9X8vMMYAAADcAAAA&#10;DwAAAAAAAAAAAAAAAAAHAgAAZHJzL2Rvd25yZXYueG1sUEsFBgAAAAADAAMAtwAAAPoCAAAAAA==&#10;"/>
                <v:line id="Line 201" o:spid="_x0000_s1034" style="position:absolute;visibility:visible;mso-wrap-style:square" from="7496,7388" to="7646,7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202" o:spid="_x0000_s1035" style="position:absolute;visibility:visible;mso-wrap-style:square" from="7421,7358" to="7721,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"/>
                <v:shape id="Freeform 203" o:spid="_x0000_s1036" style="position:absolute;left:7181;top:7058;width:600;height:285;visibility:visible;mso-wrap-style:square;v-text-anchor:top" coordsize="600,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" path="m,15r30,l30,15,,15r,xm585,285r15,l600,285r-15,l585,285xm240,225r,-195l540,30r,195l240,225xm225,240r330,l555,15r15,l570,,210,r,15l210,255r15,l225,240xe" fillcolor="black">
                  <v:path arrowok="t" o:connecttype="custom" o:connectlocs="0,15;30,15;30,15;0,15;0,15;585,285;600,285;600,285;585,285;585,285;240,225;240,30;540,30;540,225;240,225;225,240;555,240;555,15;570,15;570,0;210,0;210,15;210,255;225,255;225,240" o:connectangles="0,0,0,0,0,0,0,0,0,0,0,0,0,0,0,0,0,0,0,0,0,0,0,0,0"/>
                  <o:lock v:ext="edit" verticies="t"/>
                </v:shape>
                <v:shape id="Freeform 204" o:spid="_x0000_s1037" style="position:absolute;left:7361;top:7343;width:210;height:15;visibility:visible;mso-wrap-style:square;v-text-anchor:top" coordsize="2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" path="m,l210,r,15e" filled="f">
                  <v:path arrowok="t" o:connecttype="custom" o:connectlocs="0,0;210,0;210,15" o:connectangles="0,0,0"/>
                </v:shape>
                <v:line id="Line 205" o:spid="_x0000_s1038" style="position:absolute;flip:y;visibility:visible;mso-wrap-style:square" from="7466,7343" to="7467,7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"/>
                <v:rect id="Rectangle 206" o:spid="_x0000_s1039" style="position:absolute;left:7121;top:6938;width:15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" filled="f"/>
                <v:shape id="Freeform 207" o:spid="_x0000_s1040" style="position:absolute;left:7121;top:6938;width:135;height:15;visibility:visible;mso-wrap-style:square;v-text-anchor:top" coordsize="13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" path="m,l15,15r105,l135,e" filled="f">
                  <v:path arrowok="t" o:connecttype="custom" o:connectlocs="0,0;15,15;120,15;135,0" o:connectangles="0,0,0,0"/>
                </v:shape>
                <v:rect id="Rectangle 208" o:spid="_x0000_s1041" style="position:absolute;left:7121;top:6998;width:15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" filled="f"/>
                <v:rect id="Rectangle 209" o:spid="_x0000_s1042" style="position:absolute;left:7121;top:7058;width:15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" filled="f"/>
                <v:rect id="Rectangle 210" o:spid="_x0000_s1043" style="position:absolute;left:7121;top:7103;width:15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" filled="f"/>
                <v:rect id="Rectangle 211" o:spid="_x0000_s1044" style="position:absolute;left:7121;top:7163;width:15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" filled="f"/>
                <v:rect id="Rectangle 212" o:spid="_x0000_s1045" style="position:absolute;left:7106;top:7268;width:30;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" filled="f"/>
                <v:rect id="Rectangle 213" o:spid="_x0000_s1046" style="position:absolute;left:7136;top:7268;width:30;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" filled="f"/>
                <v:rect id="Rectangle 214" o:spid="_x0000_s1047" style="position:absolute;left:7166;top:7268;width:15;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" filled="f"/>
                <v:rect id="Rectangle 215" o:spid="_x0000_s1048" style="position:absolute;left:7181;top:7268;width:30;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" filled="f"/>
                <v:rect id="Rectangle 216" o:spid="_x0000_s1049" style="position:absolute;left:7211;top:7268;width:30;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" filled="f"/>
                <v:rect id="Rectangle 217" o:spid="_x0000_s1050" style="position:absolute;left:7241;top:7268;width:30;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" filled="f"/>
                <v:rect id="Rectangle 218" o:spid="_x0000_s1051" style="position:absolute;left:7271;top:7268;width:15;height: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" filled="f"/>
                <v:rect id="Rectangle 219" o:spid="_x0000_s1052" style="position:absolute;left:7271;top:7373;width:1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" filled="f"/>
                <v:rect id="Rectangle 220" o:spid="_x0000_s1053" style="position:absolute;left:7241;top:7373;width:30;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" filled="f"/>
                <v:rect id="Rectangle 221" o:spid="_x0000_s1054" style="position:absolute;left:7211;top:7373;width:30;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" filled="f"/>
                <v:rect id="Rectangle 222" o:spid="_x0000_s1055" style="position:absolute;left:7181;top:7373;width:30;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" filled="f"/>
                <v:rect id="Rectangle 223" o:spid="_x0000_s1056" style="position:absolute;left:7166;top:7373;width:1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" filled="f"/>
                <v:rect id="Rectangle 224" o:spid="_x0000_s1057" style="position:absolute;left:7136;top:7373;width:30;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" filled="f"/>
                <v:rect id="Rectangle 225" o:spid="_x0000_s1058" style="position:absolute;left:7106;top:7373;width:30;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" filled="f"/>
                <v:line id="Line 226" o:spid="_x0000_s1059" style="position:absolute;flip:y;visibility:visible;mso-wrap-style:square" from="7121,6953" to="7136,6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"/>
                <v:line id="Line 227" o:spid="_x0000_s1060" style="position:absolute;visibility:visible;mso-wrap-style:square" from="7241,6953" to="7256,6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I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eF2Jh4BOb8CAAD//wMAUEsBAi0AFAAGAAgAAAAhANvh9svuAAAAhQEAABMAAAAAAAAA&#10;AAAAAAAAAAAAAFtDb250ZW50X1R5cGVzXS54bWxQSwECLQAUAAYACAAAACEAWvQsW78AAAAVAQAA&#10;CwAAAAAAAAAAAAAAAAAfAQAAX3JlbHMvLnJlbHNQSwECLQAUAAYACAAAACEAy+/wSMYAAADcAAAA&#10;DwAAAAAAAAAAAAAAAAAHAgAAZHJzL2Rvd25yZXYueG1sUEsFBgAAAAADAAMAtwAAAPoCAAAAAA==&#10;"/>
                <v:line id="Line 228" o:spid="_x0000_s1061" style="position:absolute;visibility:visible;mso-wrap-style:square" from="7136,7148" to="7211,7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line id="Line 229" o:spid="_x0000_s1062" style="position:absolute;visibility:visible;mso-wrap-style:square" from="7136,7133" to="7211,7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2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CtKzafHAAAA3AAA&#10;AA8AAAAAAAAAAAAAAAAABwIAAGRycy9kb3ducmV2LnhtbFBLBQYAAAAAAwADALcAAAD7AgAAAAA=&#10;"/>
                <v:line id="Line 230" o:spid="_x0000_s1063" style="position:absolute;visibility:visible;mso-wrap-style:square" from="7136,7133" to="7211,7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"/>
                <v:line id="Line 231" o:spid="_x0000_s1064" style="position:absolute;visibility:visible;mso-wrap-style:square" from="7136,7118" to="7211,7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line id="Line 232" o:spid="_x0000_s1065" style="position:absolute;visibility:visible;mso-wrap-style:square" from="7136,7118" to="7211,7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"/>
                <v:rect id="Rectangle 233" o:spid="_x0000_s1066" style="position:absolute;left:7196;top:7013;width:4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" filled="f"/>
                <v:rect id="Rectangle 234" o:spid="_x0000_s1067" style="position:absolute;left:7226;top:7088;width:4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" filled="f"/>
                <v:rect id="Rectangle 235" o:spid="_x0000_s1068" style="position:absolute;left:7226;top:7118;width:4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" filled="f"/>
                <v:rect id="Rectangle 236" o:spid="_x0000_s1069" style="position:absolute;left:7226;top:7118;width:4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" filled="f"/>
              </v:group>
            </w:pict>
          </mc:Fallback>
        </mc:AlternateContent>
      </w:r>
      <w:r>
        <w:rPr>
          <w:rFonts w:ascii="ＭＳ Ｐ明朝" w:eastAsia="ＭＳ Ｐ明朝" w:hAnsi="ＭＳ Ｐ明朝"/>
          <w:noProof/>
          <w:sz w:val="20"/>
        </w:rPr>
        <mc:AlternateContent>
          <mc:Choice Requires="wps">
            <w:drawing>
              <wp:anchor distT="0" distB="0" distL="114300" distR="114300" simplePos="0" relativeHeight="251656704" behindDoc="0" locked="0" layoutInCell="1" allowOverlap="1">
                <wp:simplePos x="0" y="0"/>
                <wp:positionH relativeFrom="column">
                  <wp:posOffset>733425</wp:posOffset>
                </wp:positionH>
                <wp:positionV relativeFrom="paragraph">
                  <wp:posOffset>101600</wp:posOffset>
                </wp:positionV>
                <wp:extent cx="571500" cy="114300"/>
                <wp:effectExtent l="0" t="4445" r="1905" b="0"/>
                <wp:wrapNone/>
                <wp:docPr id="268"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4F336" id="Rectangle 191" o:spid="_x0000_s1026" style="position:absolute;left:0;text-align:left;margin-left:57.75pt;margin-top:8pt;width:45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" filled="f" stroked="f"/>
            </w:pict>
          </mc:Fallback>
        </mc:AlternateContent>
      </w: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90496" behindDoc="0" locked="0" layoutInCell="1" allowOverlap="1">
                <wp:simplePos x="0" y="0"/>
                <wp:positionH relativeFrom="column">
                  <wp:posOffset>4933950</wp:posOffset>
                </wp:positionH>
                <wp:positionV relativeFrom="paragraph">
                  <wp:posOffset>165100</wp:posOffset>
                </wp:positionV>
                <wp:extent cx="333375" cy="2514600"/>
                <wp:effectExtent l="55245" t="23495" r="59055" b="24130"/>
                <wp:wrapNone/>
                <wp:docPr id="267"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2514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282B5" id="Line 291" o:spid="_x0000_s1026" style="position:absolute;left:0;text-align:lef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5pt,13pt" to="414.7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">
                <v:stroke startarrow="block" endarrow="block"/>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0256" behindDoc="0" locked="0" layoutInCell="1" allowOverlap="1">
                <wp:simplePos x="0" y="0"/>
                <wp:positionH relativeFrom="column">
                  <wp:posOffset>4533900</wp:posOffset>
                </wp:positionH>
                <wp:positionV relativeFrom="paragraph">
                  <wp:posOffset>165100</wp:posOffset>
                </wp:positionV>
                <wp:extent cx="133350" cy="1028700"/>
                <wp:effectExtent l="55245" t="23495" r="59055" b="24130"/>
                <wp:wrapNone/>
                <wp:docPr id="266"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028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03A85" id="Line 281" o:spid="_x0000_s1026" style="position:absolute;left:0;text-align:lef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13pt" to="36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">
                <v:stroke startarrow="block" endarrow="block"/>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3328" behindDoc="0" locked="0" layoutInCell="1" allowOverlap="1">
                <wp:simplePos x="0" y="0"/>
                <wp:positionH relativeFrom="column">
                  <wp:posOffset>1866900</wp:posOffset>
                </wp:positionH>
                <wp:positionV relativeFrom="paragraph">
                  <wp:posOffset>50800</wp:posOffset>
                </wp:positionV>
                <wp:extent cx="306705" cy="347980"/>
                <wp:effectExtent l="7620" t="13970" r="9525" b="9525"/>
                <wp:wrapNone/>
                <wp:docPr id="265"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705" cy="34798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3EC15" id="Line 284" o:spid="_x0000_s1026" style="position:absolute;left:0;text-align:lef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4pt" to="171.15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">
                <v:stroke dashstyle="1 1"/>
              </v:line>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9232" behindDoc="0" locked="0" layoutInCell="1" allowOverlap="1">
                <wp:simplePos x="0" y="0"/>
                <wp:positionH relativeFrom="column">
                  <wp:posOffset>3600450</wp:posOffset>
                </wp:positionH>
                <wp:positionV relativeFrom="paragraph">
                  <wp:posOffset>25400</wp:posOffset>
                </wp:positionV>
                <wp:extent cx="0" cy="2857500"/>
                <wp:effectExtent l="55245" t="23495" r="59055" b="14605"/>
                <wp:wrapNone/>
                <wp:docPr id="264"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672AF" id="Line 280" o:spid="_x0000_s1026"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2pt" to="28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">
                <v:stroke startarrow="block" endarrow="block"/>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61824" behindDoc="0" locked="0" layoutInCell="1" allowOverlap="1">
                <wp:simplePos x="0" y="0"/>
                <wp:positionH relativeFrom="column">
                  <wp:posOffset>2733675</wp:posOffset>
                </wp:positionH>
                <wp:positionV relativeFrom="paragraph">
                  <wp:posOffset>25400</wp:posOffset>
                </wp:positionV>
                <wp:extent cx="0" cy="2857500"/>
                <wp:effectExtent l="55245" t="23495" r="59055" b="14605"/>
                <wp:wrapNone/>
                <wp:docPr id="263"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00228" id="Line 251" o:spid="_x0000_s1026" style="position:absolute;left:0;text-align:lef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25pt,2pt" to="215.2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">
                <v:stroke startarrow="block" endarrow="block"/>
              </v:line>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3088" behindDoc="0" locked="0" layoutInCell="1" allowOverlap="1">
                <wp:simplePos x="0" y="0"/>
                <wp:positionH relativeFrom="column">
                  <wp:posOffset>4400550</wp:posOffset>
                </wp:positionH>
                <wp:positionV relativeFrom="paragraph">
                  <wp:posOffset>114300</wp:posOffset>
                </wp:positionV>
                <wp:extent cx="533400" cy="228600"/>
                <wp:effectExtent l="0" t="4445" r="1905" b="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b/>
                                <w:color w:val="000000"/>
                                <w:sz w:val="22"/>
                              </w:rPr>
                            </w:pPr>
                            <w:r>
                              <w:rPr>
                                <w:rFonts w:eastAsia="ＭＳ Ｐ明朝" w:hint="eastAsia"/>
                                <w:b/>
                                <w:color w:val="000000"/>
                                <w:sz w:val="22"/>
                              </w:rPr>
                              <w:t>SMTP</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46" style="position:absolute;left:0;text-align:left;margin-left:346.5pt;margin-top:9pt;width:42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" filled="f" stroked="f">
                <v:textbox inset="0,0,0,0">
                  <w:txbxContent>
                    <w:p w:rsidR="00000000" w:rsidRDefault="00215564">
                      <w:pPr>
                        <w:jc w:val="center"/>
                        <w:rPr>
                          <w:rFonts w:eastAsia="ＭＳ Ｐ明朝" w:hint="eastAsia"/>
                          <w:b/>
                          <w:color w:val="000000"/>
                          <w:sz w:val="22"/>
                        </w:rPr>
                      </w:pPr>
                      <w:r>
                        <w:rPr>
                          <w:rFonts w:eastAsia="ＭＳ Ｐ明朝" w:hint="eastAsia"/>
                          <w:b/>
                          <w:color w:val="000000"/>
                          <w:sz w:val="22"/>
                        </w:rPr>
                        <w:t>SMTP</w:t>
                      </w:r>
                    </w:p>
                    <w:p w:rsidR="00000000" w:rsidRDefault="00215564">
                      <w:pPr>
                        <w:jc w:val="center"/>
                        <w:rPr>
                          <w:rFonts w:eastAsia="ＭＳ Ｐ明朝" w:hint="eastAsia"/>
                        </w:rPr>
                      </w:pPr>
                    </w:p>
                  </w:txbxContent>
                </v:textbox>
              </v:rect>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1040" behindDoc="0" locked="0" layoutInCell="1" allowOverlap="1">
                <wp:simplePos x="0" y="0"/>
                <wp:positionH relativeFrom="column">
                  <wp:posOffset>3533775</wp:posOffset>
                </wp:positionH>
                <wp:positionV relativeFrom="paragraph">
                  <wp:posOffset>203200</wp:posOffset>
                </wp:positionV>
                <wp:extent cx="666750" cy="228600"/>
                <wp:effectExtent l="0" t="4445" r="1905" b="0"/>
                <wp:wrapNone/>
                <wp:docPr id="261"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b/>
                                <w:color w:val="000000"/>
                                <w:sz w:val="22"/>
                              </w:rPr>
                            </w:pPr>
                            <w:r>
                              <w:rPr>
                                <w:rFonts w:eastAsia="ＭＳ Ｐ明朝" w:hint="eastAsia"/>
                                <w:b/>
                                <w:color w:val="000000"/>
                                <w:sz w:val="22"/>
                              </w:rPr>
                              <w:t>HTTP</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47" style="position:absolute;left:0;text-align:left;margin-left:278.25pt;margin-top:16pt;width:52.5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" filled="f" stroked="f">
                <v:textbox inset="0,0,0,0">
                  <w:txbxContent>
                    <w:p w:rsidR="00000000" w:rsidRDefault="00215564">
                      <w:pPr>
                        <w:jc w:val="center"/>
                        <w:rPr>
                          <w:rFonts w:eastAsia="ＭＳ Ｐ明朝" w:hint="eastAsia"/>
                          <w:b/>
                          <w:color w:val="000000"/>
                          <w:sz w:val="22"/>
                        </w:rPr>
                      </w:pPr>
                      <w:r>
                        <w:rPr>
                          <w:rFonts w:eastAsia="ＭＳ Ｐ明朝" w:hint="eastAsia"/>
                          <w:b/>
                          <w:color w:val="000000"/>
                          <w:sz w:val="22"/>
                        </w:rPr>
                        <w:t>HTTP</w:t>
                      </w:r>
                    </w:p>
                    <w:p w:rsidR="00000000" w:rsidRDefault="00215564">
                      <w:pPr>
                        <w:jc w:val="center"/>
                        <w:rPr>
                          <w:rFonts w:eastAsia="ＭＳ Ｐ明朝" w:hint="eastAsia"/>
                        </w:rPr>
                      </w:pPr>
                    </w:p>
                  </w:txbxContent>
                </v:textbox>
              </v:rect>
            </w:pict>
          </mc:Fallback>
        </mc:AlternateContent>
      </w:r>
      <w:r>
        <w:rPr>
          <w:rFonts w:ascii="ＭＳ Ｐ明朝" w:eastAsia="ＭＳ Ｐ明朝" w:hAnsi="ＭＳ Ｐ明朝"/>
          <w:noProof/>
          <w:sz w:val="20"/>
        </w:rPr>
        <mc:AlternateContent>
          <mc:Choice Requires="wps">
            <w:drawing>
              <wp:anchor distT="0" distB="0" distL="114300" distR="114300" simplePos="0" relativeHeight="251659776" behindDoc="0" locked="0" layoutInCell="1" allowOverlap="1">
                <wp:simplePos x="0" y="0"/>
                <wp:positionH relativeFrom="column">
                  <wp:posOffset>2667000</wp:posOffset>
                </wp:positionH>
                <wp:positionV relativeFrom="paragraph">
                  <wp:posOffset>203200</wp:posOffset>
                </wp:positionV>
                <wp:extent cx="533400" cy="228600"/>
                <wp:effectExtent l="0" t="4445" r="1905" b="0"/>
                <wp:wrapNone/>
                <wp:docPr id="260"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b/>
                                <w:color w:val="000000"/>
                                <w:sz w:val="22"/>
                              </w:rPr>
                            </w:pPr>
                            <w:r>
                              <w:rPr>
                                <w:rFonts w:eastAsia="ＭＳ Ｐ明朝" w:hint="eastAsia"/>
                                <w:b/>
                                <w:color w:val="000000"/>
                                <w:sz w:val="22"/>
                              </w:rPr>
                              <w:t>FTP</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48" style="position:absolute;left:0;text-align:left;margin-left:210pt;margin-top:16pt;width:42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" filled="f" stroked="f">
                <v:textbox inset="0,0,0,0">
                  <w:txbxContent>
                    <w:p w:rsidR="00000000" w:rsidRDefault="00215564">
                      <w:pPr>
                        <w:jc w:val="center"/>
                        <w:rPr>
                          <w:rFonts w:eastAsia="ＭＳ Ｐ明朝" w:hint="eastAsia"/>
                          <w:b/>
                          <w:color w:val="000000"/>
                          <w:sz w:val="22"/>
                        </w:rPr>
                      </w:pPr>
                      <w:r>
                        <w:rPr>
                          <w:rFonts w:eastAsia="ＭＳ Ｐ明朝" w:hint="eastAsia"/>
                          <w:b/>
                          <w:color w:val="000000"/>
                          <w:sz w:val="22"/>
                        </w:rPr>
                        <w:t>FTP</w:t>
                      </w:r>
                    </w:p>
                    <w:p w:rsidR="00000000" w:rsidRDefault="00215564">
                      <w:pPr>
                        <w:jc w:val="center"/>
                        <w:rPr>
                          <w:rFonts w:eastAsia="ＭＳ Ｐ明朝" w:hint="eastAsia"/>
                        </w:rPr>
                      </w:pPr>
                    </w:p>
                  </w:txbxContent>
                </v:textbox>
              </v:rect>
            </w:pict>
          </mc:Fallback>
        </mc:AlternateContent>
      </w:r>
      <w:r>
        <w:rPr>
          <w:rFonts w:ascii="ＭＳ Ｐ明朝" w:eastAsia="ＭＳ Ｐ明朝" w:hAnsi="ＭＳ Ｐ明朝"/>
          <w:noProof/>
          <w:sz w:val="20"/>
        </w:rPr>
        <mc:AlternateContent>
          <mc:Choice Requires="wps">
            <w:drawing>
              <wp:anchor distT="0" distB="0" distL="114300" distR="114300" simplePos="0" relativeHeight="251650560" behindDoc="0" locked="0" layoutInCell="1" allowOverlap="1">
                <wp:simplePos x="0" y="0"/>
                <wp:positionH relativeFrom="column">
                  <wp:posOffset>1533525</wp:posOffset>
                </wp:positionH>
                <wp:positionV relativeFrom="paragraph">
                  <wp:posOffset>88900</wp:posOffset>
                </wp:positionV>
                <wp:extent cx="4600575" cy="914400"/>
                <wp:effectExtent l="7620" t="13970" r="11430" b="5080"/>
                <wp:wrapNone/>
                <wp:docPr id="259" name="Oval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0575" cy="914400"/>
                        </a:xfrm>
                        <a:prstGeom prst="ellipse">
                          <a:avLst/>
                        </a:prstGeom>
                        <a:solidFill>
                          <a:srgbClr val="FFFF99"/>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340D66" id="Oval 185" o:spid="_x0000_s1026" style="position:absolute;left:0;text-align:left;margin-left:120.75pt;margin-top:7pt;width:362.25pt;height:1in;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" fillcolor="#ff9"/>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2064" behindDoc="0" locked="0" layoutInCell="1" allowOverlap="1">
                <wp:simplePos x="0" y="0"/>
                <wp:positionH relativeFrom="column">
                  <wp:posOffset>4000500</wp:posOffset>
                </wp:positionH>
                <wp:positionV relativeFrom="paragraph">
                  <wp:posOffset>177800</wp:posOffset>
                </wp:positionV>
                <wp:extent cx="933450" cy="457200"/>
                <wp:effectExtent l="7620" t="13970" r="11430" b="5080"/>
                <wp:wrapNone/>
                <wp:docPr id="258"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457200"/>
                        </a:xfrm>
                        <a:prstGeom prst="rect">
                          <a:avLst/>
                        </a:prstGeom>
                        <a:solidFill>
                          <a:srgbClr val="FFFFFF"/>
                        </a:solidFill>
                        <a:ln w="9525">
                          <a:solidFill>
                            <a:srgbClr val="000000"/>
                          </a:solidFill>
                          <a:miter lim="800000"/>
                          <a:headEnd/>
                          <a:tailEnd/>
                        </a:ln>
                      </wps:spPr>
                      <wps:txbx>
                        <w:txbxContent>
                          <w:p w:rsidR="00000000" w:rsidRDefault="00215564">
                            <w:pPr>
                              <w:spacing w:line="240" w:lineRule="exact"/>
                              <w:rPr>
                                <w:rFonts w:ascii="ＭＳ Ｐゴシック" w:eastAsia="ＭＳ Ｐゴシック" w:hAnsi="ＭＳ Ｐゴシック" w:hint="eastAsia"/>
                                <w:sz w:val="18"/>
                              </w:rPr>
                            </w:pPr>
                            <w:r>
                              <w:rPr>
                                <w:rFonts w:ascii="ＭＳ Ｐゴシック" w:eastAsia="ＭＳ Ｐゴシック" w:hAnsi="ＭＳ Ｐゴシック" w:hint="eastAsia"/>
                                <w:sz w:val="18"/>
                              </w:rPr>
                              <w:t>ISP</w:t>
                            </w:r>
                          </w:p>
                          <w:p w:rsidR="00000000" w:rsidRDefault="00215564">
                            <w:pPr>
                              <w:spacing w:line="240" w:lineRule="exact"/>
                              <w:rPr>
                                <w:rFonts w:ascii="ＭＳ Ｐゴシック" w:eastAsia="ＭＳ Ｐゴシック" w:hAnsi="ＭＳ Ｐゴシック" w:hint="eastAsia"/>
                                <w:sz w:val="18"/>
                              </w:rPr>
                            </w:pPr>
                            <w:r>
                              <w:rPr>
                                <w:rFonts w:ascii="ＭＳ Ｐゴシック" w:eastAsia="ＭＳ Ｐゴシック" w:hAnsi="ＭＳ Ｐゴシック" w:hint="eastAsia"/>
                                <w:sz w:val="18"/>
                              </w:rPr>
                              <w:t>メールボックス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1" o:spid="_x0000_s1049" type="#_x0000_t202" style="position:absolute;left:0;text-align:left;margin-left:315pt;margin-top:14pt;width:73.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">
                <v:textbox>
                  <w:txbxContent>
                    <w:p w:rsidR="00000000" w:rsidRDefault="00215564">
                      <w:pPr>
                        <w:spacing w:line="240" w:lineRule="exact"/>
                        <w:rPr>
                          <w:rFonts w:ascii="ＭＳ Ｐゴシック" w:eastAsia="ＭＳ Ｐゴシック" w:hAnsi="ＭＳ Ｐゴシック" w:hint="eastAsia"/>
                          <w:sz w:val="18"/>
                        </w:rPr>
                      </w:pPr>
                      <w:r>
                        <w:rPr>
                          <w:rFonts w:ascii="ＭＳ Ｐゴシック" w:eastAsia="ＭＳ Ｐゴシック" w:hAnsi="ＭＳ Ｐゴシック" w:hint="eastAsia"/>
                          <w:sz w:val="18"/>
                        </w:rPr>
                        <w:t>ISP</w:t>
                      </w:r>
                    </w:p>
                    <w:p w:rsidR="00000000" w:rsidRDefault="00215564">
                      <w:pPr>
                        <w:spacing w:line="240" w:lineRule="exact"/>
                        <w:rPr>
                          <w:rFonts w:ascii="ＭＳ Ｐゴシック" w:eastAsia="ＭＳ Ｐゴシック" w:hAnsi="ＭＳ Ｐゴシック" w:hint="eastAsia"/>
                          <w:sz w:val="18"/>
                        </w:rPr>
                      </w:pPr>
                      <w:r>
                        <w:rPr>
                          <w:rFonts w:ascii="ＭＳ Ｐゴシック" w:eastAsia="ＭＳ Ｐゴシック" w:hAnsi="ＭＳ Ｐゴシック" w:hint="eastAsia"/>
                          <w:sz w:val="18"/>
                        </w:rPr>
                        <w:t>メールボックス</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92544" behindDoc="0" locked="0" layoutInCell="1" allowOverlap="1">
                <wp:simplePos x="0" y="0"/>
                <wp:positionH relativeFrom="column">
                  <wp:posOffset>5067300</wp:posOffset>
                </wp:positionH>
                <wp:positionV relativeFrom="paragraph">
                  <wp:posOffset>177800</wp:posOffset>
                </wp:positionV>
                <wp:extent cx="533400" cy="228600"/>
                <wp:effectExtent l="0" t="4445" r="1905" b="0"/>
                <wp:wrapNone/>
                <wp:docPr id="257"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b/>
                                <w:color w:val="000000"/>
                                <w:sz w:val="22"/>
                              </w:rPr>
                            </w:pPr>
                            <w:r>
                              <w:rPr>
                                <w:rFonts w:eastAsia="ＭＳ Ｐ明朝" w:hint="eastAsia"/>
                                <w:b/>
                                <w:color w:val="000000"/>
                                <w:sz w:val="22"/>
                              </w:rPr>
                              <w:t>SMTP</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050" style="position:absolute;left:0;text-align:left;margin-left:399pt;margin-top:14pt;width:42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" filled="f" stroked="f">
                <v:textbox inset="0,0,0,0">
                  <w:txbxContent>
                    <w:p w:rsidR="00000000" w:rsidRDefault="00215564">
                      <w:pPr>
                        <w:jc w:val="center"/>
                        <w:rPr>
                          <w:rFonts w:eastAsia="ＭＳ Ｐ明朝" w:hint="eastAsia"/>
                          <w:b/>
                          <w:color w:val="000000"/>
                          <w:sz w:val="22"/>
                        </w:rPr>
                      </w:pPr>
                      <w:r>
                        <w:rPr>
                          <w:rFonts w:eastAsia="ＭＳ Ｐ明朝" w:hint="eastAsia"/>
                          <w:b/>
                          <w:color w:val="000000"/>
                          <w:sz w:val="22"/>
                        </w:rPr>
                        <w:t>SMTP</w:t>
                      </w:r>
                    </w:p>
                    <w:p w:rsidR="00000000" w:rsidRDefault="00215564">
                      <w:pPr>
                        <w:jc w:val="center"/>
                        <w:rPr>
                          <w:rFonts w:eastAsia="ＭＳ Ｐ明朝" w:hint="eastAsia"/>
                        </w:rPr>
                      </w:pPr>
                    </w:p>
                  </w:txbxContent>
                </v:textbox>
              </v:rect>
            </w:pict>
          </mc:Fallback>
        </mc:AlternateContent>
      </w:r>
      <w:r>
        <w:rPr>
          <w:rFonts w:ascii="ＭＳ Ｐ明朝" w:eastAsia="ＭＳ Ｐ明朝" w:hAnsi="ＭＳ Ｐ明朝"/>
          <w:noProof/>
          <w:sz w:val="20"/>
        </w:rPr>
        <mc:AlternateContent>
          <mc:Choice Requires="wps">
            <w:drawing>
              <wp:anchor distT="0" distB="0" distL="114300" distR="114300" simplePos="0" relativeHeight="251651584" behindDoc="0" locked="0" layoutInCell="1" allowOverlap="1">
                <wp:simplePos x="0" y="0"/>
                <wp:positionH relativeFrom="column">
                  <wp:posOffset>1751330</wp:posOffset>
                </wp:positionH>
                <wp:positionV relativeFrom="paragraph">
                  <wp:posOffset>177800</wp:posOffset>
                </wp:positionV>
                <wp:extent cx="790575" cy="273050"/>
                <wp:effectExtent l="0" t="4445" r="3175" b="0"/>
                <wp:wrapNone/>
                <wp:docPr id="25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pStyle w:val="1"/>
                              <w:spacing w:line="320" w:lineRule="exact"/>
                              <w:rPr>
                                <w:rFonts w:eastAsia="ＭＳ Ｐ明朝"/>
                              </w:rPr>
                            </w:pPr>
                            <w:r>
                              <w:rPr>
                                <w:rFonts w:eastAsia="ＭＳ Ｐ明朝"/>
                              </w:rPr>
                              <w:t>Internet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51" style="position:absolute;left:0;text-align:left;margin-left:137.9pt;margin-top:14pt;width:62.25pt;height:2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" filled="f" stroked="f">
                <v:textbox inset="0,0,0,0">
                  <w:txbxContent>
                    <w:p w:rsidR="00000000" w:rsidRDefault="00215564">
                      <w:pPr>
                        <w:pStyle w:val="1"/>
                        <w:spacing w:line="320" w:lineRule="exact"/>
                        <w:rPr>
                          <w:rFonts w:eastAsia="ＭＳ Ｐ明朝"/>
                        </w:rPr>
                      </w:pPr>
                      <w:r>
                        <w:rPr>
                          <w:rFonts w:eastAsia="ＭＳ Ｐ明朝"/>
                        </w:rPr>
                        <w:t>Internet</w:t>
                      </w:r>
                    </w:p>
                  </w:txbxContent>
                </v:textbox>
              </v:rect>
            </w:pict>
          </mc:Fallback>
        </mc:AlternateContent>
      </w: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81280" behindDoc="0" locked="0" layoutInCell="1" allowOverlap="1">
                <wp:simplePos x="0" y="0"/>
                <wp:positionH relativeFrom="column">
                  <wp:posOffset>4467225</wp:posOffset>
                </wp:positionH>
                <wp:positionV relativeFrom="paragraph">
                  <wp:posOffset>127000</wp:posOffset>
                </wp:positionV>
                <wp:extent cx="0" cy="1600200"/>
                <wp:effectExtent l="55245" t="23495" r="59055" b="14605"/>
                <wp:wrapNone/>
                <wp:docPr id="255"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2D366" id="Line 282"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75pt,10pt" to="351.7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">
                <v:stroke startarrow="block" endarrow="block"/>
              </v:line>
            </w:pict>
          </mc:Fallback>
        </mc:AlternateContent>
      </w: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4112" behindDoc="0" locked="0" layoutInCell="1" allowOverlap="1">
                <wp:simplePos x="0" y="0"/>
                <wp:positionH relativeFrom="column">
                  <wp:posOffset>4467225</wp:posOffset>
                </wp:positionH>
                <wp:positionV relativeFrom="paragraph">
                  <wp:posOffset>76200</wp:posOffset>
                </wp:positionV>
                <wp:extent cx="533400" cy="228600"/>
                <wp:effectExtent l="0" t="4445" r="1905" b="0"/>
                <wp:wrapNone/>
                <wp:docPr id="254"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b/>
                                <w:color w:val="000000"/>
                                <w:sz w:val="22"/>
                              </w:rPr>
                            </w:pPr>
                            <w:r>
                              <w:rPr>
                                <w:rFonts w:eastAsia="ＭＳ Ｐ明朝" w:hint="eastAsia"/>
                                <w:b/>
                                <w:color w:val="000000"/>
                                <w:sz w:val="22"/>
                              </w:rPr>
                              <w:t>POP3</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52" style="position:absolute;left:0;text-align:left;margin-left:351.75pt;margin-top:6pt;width:42pt;height: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" filled="f" stroked="f">
                <v:textbox inset="0,0,0,0">
                  <w:txbxContent>
                    <w:p w:rsidR="00000000" w:rsidRDefault="00215564">
                      <w:pPr>
                        <w:jc w:val="center"/>
                        <w:rPr>
                          <w:rFonts w:eastAsia="ＭＳ Ｐ明朝" w:hint="eastAsia"/>
                          <w:b/>
                          <w:color w:val="000000"/>
                          <w:sz w:val="22"/>
                        </w:rPr>
                      </w:pPr>
                      <w:r>
                        <w:rPr>
                          <w:rFonts w:eastAsia="ＭＳ Ｐ明朝" w:hint="eastAsia"/>
                          <w:b/>
                          <w:color w:val="000000"/>
                          <w:sz w:val="22"/>
                        </w:rPr>
                        <w:t>POP3</w:t>
                      </w:r>
                    </w:p>
                    <w:p w:rsidR="00000000" w:rsidRDefault="00215564">
                      <w:pPr>
                        <w:jc w:val="center"/>
                        <w:rPr>
                          <w:rFonts w:eastAsia="ＭＳ Ｐ明朝" w:hint="eastAsia"/>
                        </w:rPr>
                      </w:pPr>
                    </w:p>
                  </w:txbxContent>
                </v:textbox>
              </v:rect>
            </w:pict>
          </mc:Fallback>
        </mc:AlternateContent>
      </w:r>
      <w:r>
        <w:rPr>
          <w:rFonts w:ascii="ＭＳ Ｐ明朝" w:eastAsia="ＭＳ Ｐ明朝" w:hAnsi="ＭＳ Ｐ明朝"/>
          <w:noProof/>
          <w:sz w:val="20"/>
        </w:rPr>
        <mc:AlternateContent>
          <mc:Choice Requires="wps">
            <w:drawing>
              <wp:anchor distT="0" distB="0" distL="114300" distR="114300" simplePos="0" relativeHeight="251657728" behindDoc="0" locked="0" layoutInCell="1" allowOverlap="1">
                <wp:simplePos x="0" y="0"/>
                <wp:positionH relativeFrom="column">
                  <wp:posOffset>466725</wp:posOffset>
                </wp:positionH>
                <wp:positionV relativeFrom="paragraph">
                  <wp:posOffset>190500</wp:posOffset>
                </wp:positionV>
                <wp:extent cx="666750" cy="342900"/>
                <wp:effectExtent l="0" t="4445" r="1905" b="0"/>
                <wp:wrapNone/>
                <wp:docPr id="253"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eastAsia="ＭＳ Ｐ明朝" w:hint="eastAsia"/>
                                <w:sz w:val="24"/>
                                <w:u w:val="single"/>
                              </w:rPr>
                            </w:pPr>
                            <w:r>
                              <w:rPr>
                                <w:rFonts w:eastAsia="ＭＳ Ｐ明朝" w:hint="eastAsia"/>
                                <w:b/>
                                <w:color w:val="000000"/>
                                <w:sz w:val="24"/>
                                <w:u w:val="single"/>
                              </w:rPr>
                              <w:t>受信者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053" style="position:absolute;left:0;text-align:left;margin-left:36.75pt;margin-top:15pt;width:5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" filled="f" stroked="f">
                <v:textbox inset="0,0,0,0">
                  <w:txbxContent>
                    <w:p w:rsidR="00000000" w:rsidRDefault="00215564">
                      <w:pPr>
                        <w:rPr>
                          <w:rFonts w:eastAsia="ＭＳ Ｐ明朝" w:hint="eastAsia"/>
                          <w:sz w:val="24"/>
                          <w:u w:val="single"/>
                        </w:rPr>
                      </w:pPr>
                      <w:r>
                        <w:rPr>
                          <w:rFonts w:eastAsia="ＭＳ Ｐ明朝" w:hint="eastAsia"/>
                          <w:b/>
                          <w:color w:val="000000"/>
                          <w:sz w:val="24"/>
                          <w:u w:val="single"/>
                        </w:rPr>
                        <w:t>受信者</w:t>
                      </w:r>
                    </w:p>
                  </w:txbxContent>
                </v:textbox>
              </v:rect>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89472" behindDoc="0" locked="0" layoutInCell="1" allowOverlap="1">
                <wp:simplePos x="0" y="0"/>
                <wp:positionH relativeFrom="column">
                  <wp:posOffset>4067175</wp:posOffset>
                </wp:positionH>
                <wp:positionV relativeFrom="paragraph">
                  <wp:posOffset>165100</wp:posOffset>
                </wp:positionV>
                <wp:extent cx="0" cy="2057400"/>
                <wp:effectExtent l="7620" t="13970" r="11430" b="5080"/>
                <wp:wrapNone/>
                <wp:docPr id="252"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74A97" id="Line 290"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25pt,13pt" to="320.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4352" behindDoc="0" locked="0" layoutInCell="1" allowOverlap="1">
                <wp:simplePos x="0" y="0"/>
                <wp:positionH relativeFrom="column">
                  <wp:posOffset>1666875</wp:posOffset>
                </wp:positionH>
                <wp:positionV relativeFrom="paragraph">
                  <wp:posOffset>165100</wp:posOffset>
                </wp:positionV>
                <wp:extent cx="733425" cy="914400"/>
                <wp:effectExtent l="7620" t="13970" r="11430" b="5080"/>
                <wp:wrapNone/>
                <wp:docPr id="251"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3425" cy="9144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9ADFA" id="Line 285"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13pt" to="18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88448" behindDoc="0" locked="0" layoutInCell="1" allowOverlap="1">
                <wp:simplePos x="0" y="0"/>
                <wp:positionH relativeFrom="column">
                  <wp:posOffset>3200400</wp:posOffset>
                </wp:positionH>
                <wp:positionV relativeFrom="paragraph">
                  <wp:posOffset>165100</wp:posOffset>
                </wp:positionV>
                <wp:extent cx="0" cy="2057400"/>
                <wp:effectExtent l="7620" t="13970" r="11430" b="5080"/>
                <wp:wrapNone/>
                <wp:docPr id="250"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574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31394" id="Line 289" o:spid="_x0000_s1026" style="position:absolute;left:0;text-align:left;flip:x;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3pt" to="2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47488" behindDoc="0" locked="0" layoutInCell="1" allowOverlap="1">
                <wp:simplePos x="0" y="0"/>
                <wp:positionH relativeFrom="column">
                  <wp:posOffset>2333625</wp:posOffset>
                </wp:positionH>
                <wp:positionV relativeFrom="paragraph">
                  <wp:posOffset>203200</wp:posOffset>
                </wp:positionV>
                <wp:extent cx="3333750" cy="2019300"/>
                <wp:effectExtent l="7620" t="13970" r="11430" b="5080"/>
                <wp:wrapNone/>
                <wp:docPr id="24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0" cy="201930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1F4A5" id="Rectangle 173" o:spid="_x0000_s1026" style="position:absolute;left:0;text-align:left;margin-left:183.75pt;margin-top:16pt;width:262.5pt;height:15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" fillcolor="#cff"/>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91520" behindDoc="0" locked="0" layoutInCell="1" allowOverlap="1">
                <wp:simplePos x="0" y="0"/>
                <wp:positionH relativeFrom="column">
                  <wp:posOffset>4933950</wp:posOffset>
                </wp:positionH>
                <wp:positionV relativeFrom="paragraph">
                  <wp:posOffset>139700</wp:posOffset>
                </wp:positionV>
                <wp:extent cx="600075" cy="571500"/>
                <wp:effectExtent l="7620" t="13970" r="11430" b="5080"/>
                <wp:wrapNone/>
                <wp:docPr id="248"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5715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ins w:id="1" w:author="N9606938" w:date="2007-01-21T13:11:00Z">
                              <w:r>
                                <w:rPr>
                                  <w:rFonts w:ascii="ＭＳ Ｐゴシック" w:eastAsia="ＭＳ Ｐゴシック" w:hAnsi="ＭＳ Ｐゴシック" w:hint="eastAsia"/>
                                  <w:sz w:val="20"/>
                                </w:rPr>
                                <w:t>サーバ</w:t>
                              </w:r>
                            </w:ins>
                            <w:del w:id="2" w:author="N9606938" w:date="2007-01-21T13:11:00Z">
                              <w:r>
                                <w:rPr>
                                  <w:rFonts w:ascii="ＭＳ Ｐゴシック" w:eastAsia="ＭＳ Ｐゴシック" w:hAnsi="ＭＳ Ｐゴシック" w:hint="eastAsia"/>
                                  <w:sz w:val="20"/>
                                </w:rPr>
                                <w:delText>ソフト</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54" type="#_x0000_t202" style="position:absolute;left:0;text-align:left;margin-left:388.5pt;margin-top:11pt;width:47.25pt;height: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ins w:id="3" w:author="N9606938" w:date="2007-01-21T13:11:00Z">
                        <w:r>
                          <w:rPr>
                            <w:rFonts w:ascii="ＭＳ Ｐゴシック" w:eastAsia="ＭＳ Ｐゴシック" w:hAnsi="ＭＳ Ｐゴシック" w:hint="eastAsia"/>
                            <w:sz w:val="20"/>
                          </w:rPr>
                          <w:t>サーバ</w:t>
                        </w:r>
                      </w:ins>
                      <w:del w:id="4" w:author="N9606938" w:date="2007-01-21T13:11:00Z">
                        <w:r>
                          <w:rPr>
                            <w:rFonts w:ascii="ＭＳ Ｐゴシック" w:eastAsia="ＭＳ Ｐゴシック" w:hAnsi="ＭＳ Ｐゴシック" w:hint="eastAsia"/>
                            <w:sz w:val="20"/>
                          </w:rPr>
                          <w:delText>ソフト</w:delText>
                        </w:r>
                      </w:del>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55680" behindDoc="0" locked="0" layoutInCell="1" allowOverlap="1">
                <wp:simplePos x="0" y="0"/>
                <wp:positionH relativeFrom="column">
                  <wp:posOffset>771525</wp:posOffset>
                </wp:positionH>
                <wp:positionV relativeFrom="paragraph">
                  <wp:posOffset>-3317875</wp:posOffset>
                </wp:positionV>
                <wp:extent cx="581025" cy="123825"/>
                <wp:effectExtent l="0" t="4445" r="1905" b="0"/>
                <wp:wrapNone/>
                <wp:docPr id="247"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F7BDF" id="Rectangle 190" o:spid="_x0000_s1026" style="position:absolute;left:0;text-align:left;margin-left:60.75pt;margin-top:-261.25pt;width:45.75pt;height: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" filled="f" stroked="f"/>
            </w:pict>
          </mc:Fallback>
        </mc:AlternateContent>
      </w:r>
      <w:r>
        <w:rPr>
          <w:rFonts w:ascii="ＭＳ Ｐ明朝" w:eastAsia="ＭＳ Ｐ明朝" w:hAnsi="ＭＳ Ｐ明朝"/>
          <w:noProof/>
          <w:sz w:val="20"/>
        </w:rPr>
        <mc:AlternateContent>
          <mc:Choice Requires="wps">
            <w:drawing>
              <wp:anchor distT="0" distB="0" distL="114300" distR="114300" simplePos="0" relativeHeight="251654656" behindDoc="0" locked="0" layoutInCell="1" allowOverlap="1">
                <wp:simplePos x="0" y="0"/>
                <wp:positionH relativeFrom="column">
                  <wp:posOffset>714375</wp:posOffset>
                </wp:positionH>
                <wp:positionV relativeFrom="paragraph">
                  <wp:posOffset>-3365500</wp:posOffset>
                </wp:positionV>
                <wp:extent cx="647700" cy="190500"/>
                <wp:effectExtent l="0" t="4445" r="1905" b="0"/>
                <wp:wrapNone/>
                <wp:docPr id="246"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D23E4" id="Rectangle 189" o:spid="_x0000_s1026" style="position:absolute;left:0;text-align:left;margin-left:56.25pt;margin-top:-265pt;width:51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" filled="f" stroked="f"/>
            </w:pict>
          </mc:Fallback>
        </mc:AlternateContent>
      </w: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78208" behindDoc="0" locked="0" layoutInCell="1" allowOverlap="1">
                <wp:simplePos x="0" y="0"/>
                <wp:positionH relativeFrom="column">
                  <wp:posOffset>4133850</wp:posOffset>
                </wp:positionH>
                <wp:positionV relativeFrom="paragraph">
                  <wp:posOffset>203200</wp:posOffset>
                </wp:positionV>
                <wp:extent cx="600075" cy="685800"/>
                <wp:effectExtent l="7620" t="13970" r="11430" b="5080"/>
                <wp:wrapNone/>
                <wp:docPr id="245"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6858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ソフト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9" o:spid="_x0000_s1055" type="#_x0000_t202" style="position:absolute;left:0;text-align:left;margin-left:325.5pt;margin-top:16pt;width:47.25pt;height:5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ソフト</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95616" behindDoc="0" locked="0" layoutInCell="1" allowOverlap="1">
                <wp:simplePos x="0" y="0"/>
                <wp:positionH relativeFrom="column">
                  <wp:posOffset>4800600</wp:posOffset>
                </wp:positionH>
                <wp:positionV relativeFrom="paragraph">
                  <wp:posOffset>203200</wp:posOffset>
                </wp:positionV>
                <wp:extent cx="1133475" cy="571500"/>
                <wp:effectExtent l="0" t="4445" r="1905" b="0"/>
                <wp:wrapNone/>
                <wp:docPr id="244"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ins w:id="5" w:author="N9606938" w:date="2007-01-21T13:13:00Z"/>
                                <w:rFonts w:eastAsia="ＭＳ Ｐ明朝" w:hint="eastAsia"/>
                                <w:b/>
                                <w:color w:val="000000"/>
                                <w:sz w:val="22"/>
                              </w:rPr>
                            </w:pPr>
                            <w:ins w:id="6" w:author="N9606938" w:date="2007-01-21T13:13:00Z">
                              <w:r>
                                <w:rPr>
                                  <w:rFonts w:eastAsia="ＭＳ Ｐ明朝" w:hint="eastAsia"/>
                                  <w:b/>
                                  <w:color w:val="000000"/>
                                  <w:sz w:val="22"/>
                                </w:rPr>
                                <w:t>IMAP</w:t>
                              </w:r>
                            </w:ins>
                          </w:p>
                          <w:p w:rsidR="00000000" w:rsidRDefault="00215564">
                            <w:pPr>
                              <w:numPr>
                                <w:ins w:id="7" w:author="N9606938" w:date="2007-01-21T13:13:00Z"/>
                              </w:numPr>
                              <w:jc w:val="center"/>
                              <w:rPr>
                                <w:rFonts w:eastAsia="ＭＳ Ｐ明朝" w:hint="eastAsia"/>
                                <w:b/>
                                <w:color w:val="000000"/>
                                <w:sz w:val="22"/>
                              </w:rPr>
                            </w:pPr>
                            <w:ins w:id="8" w:author="N9606938" w:date="2007-01-21T13:13:00Z">
                              <w:r>
                                <w:rPr>
                                  <w:rFonts w:eastAsia="ＭＳ Ｐ明朝" w:hint="eastAsia"/>
                                  <w:b/>
                                  <w:color w:val="000000"/>
                                  <w:sz w:val="22"/>
                                </w:rPr>
                                <w:t>/</w:t>
                              </w:r>
                            </w:ins>
                            <w:r>
                              <w:rPr>
                                <w:rFonts w:eastAsia="ＭＳ Ｐ明朝" w:hint="eastAsia"/>
                                <w:b/>
                                <w:color w:val="000000"/>
                                <w:sz w:val="22"/>
                              </w:rPr>
                              <w:t>POP3</w:t>
                            </w:r>
                          </w:p>
                          <w:p w:rsidR="00000000" w:rsidRDefault="00215564">
                            <w:pPr>
                              <w:jc w:val="center"/>
                              <w:rPr>
                                <w:rFonts w:eastAsia="ＭＳ Ｐ明朝"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056" style="position:absolute;left:0;text-align:left;margin-left:378pt;margin-top:16pt;width:89.25pt;height: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" filled="f" stroked="f">
                <v:textbox inset="0,0,0,0">
                  <w:txbxContent>
                    <w:p w:rsidR="00000000" w:rsidRDefault="00215564">
                      <w:pPr>
                        <w:jc w:val="center"/>
                        <w:rPr>
                          <w:ins w:id="9" w:author="N9606938" w:date="2007-01-21T13:13:00Z"/>
                          <w:rFonts w:eastAsia="ＭＳ Ｐ明朝" w:hint="eastAsia"/>
                          <w:b/>
                          <w:color w:val="000000"/>
                          <w:sz w:val="22"/>
                        </w:rPr>
                      </w:pPr>
                      <w:ins w:id="10" w:author="N9606938" w:date="2007-01-21T13:13:00Z">
                        <w:r>
                          <w:rPr>
                            <w:rFonts w:eastAsia="ＭＳ Ｐ明朝" w:hint="eastAsia"/>
                            <w:b/>
                            <w:color w:val="000000"/>
                            <w:sz w:val="22"/>
                          </w:rPr>
                          <w:t>IMAP</w:t>
                        </w:r>
                      </w:ins>
                    </w:p>
                    <w:p w:rsidR="00000000" w:rsidRDefault="00215564">
                      <w:pPr>
                        <w:numPr>
                          <w:ins w:id="11" w:author="N9606938" w:date="2007-01-21T13:13:00Z"/>
                        </w:numPr>
                        <w:jc w:val="center"/>
                        <w:rPr>
                          <w:rFonts w:eastAsia="ＭＳ Ｐ明朝" w:hint="eastAsia"/>
                          <w:b/>
                          <w:color w:val="000000"/>
                          <w:sz w:val="22"/>
                        </w:rPr>
                      </w:pPr>
                      <w:ins w:id="12" w:author="N9606938" w:date="2007-01-21T13:13:00Z">
                        <w:r>
                          <w:rPr>
                            <w:rFonts w:eastAsia="ＭＳ Ｐ明朝" w:hint="eastAsia"/>
                            <w:b/>
                            <w:color w:val="000000"/>
                            <w:sz w:val="22"/>
                          </w:rPr>
                          <w:t>/</w:t>
                        </w:r>
                      </w:ins>
                      <w:r>
                        <w:rPr>
                          <w:rFonts w:eastAsia="ＭＳ Ｐ明朝" w:hint="eastAsia"/>
                          <w:b/>
                          <w:color w:val="000000"/>
                          <w:sz w:val="22"/>
                        </w:rPr>
                        <w:t>POP3</w:t>
                      </w:r>
                    </w:p>
                    <w:p w:rsidR="00000000" w:rsidRDefault="00215564">
                      <w:pPr>
                        <w:jc w:val="center"/>
                        <w:rPr>
                          <w:rFonts w:eastAsia="ＭＳ Ｐ明朝" w:hint="eastAsia"/>
                        </w:rPr>
                      </w:pPr>
                    </w:p>
                  </w:txbxContent>
                </v:textbox>
              </v:rect>
            </w:pict>
          </mc:Fallback>
        </mc:AlternateContent>
      </w:r>
      <w:r>
        <w:rPr>
          <w:rFonts w:ascii="ＭＳ Ｐ明朝" w:eastAsia="ＭＳ Ｐ明朝" w:hAnsi="ＭＳ Ｐ明朝"/>
          <w:noProof/>
          <w:sz w:val="20"/>
        </w:rPr>
        <mc:AlternateContent>
          <mc:Choice Requires="wps">
            <w:drawing>
              <wp:anchor distT="0" distB="0" distL="114300" distR="114300" simplePos="0" relativeHeight="251694592" behindDoc="0" locked="0" layoutInCell="1" allowOverlap="1">
                <wp:simplePos x="0" y="0"/>
                <wp:positionH relativeFrom="column">
                  <wp:posOffset>5067300</wp:posOffset>
                </wp:positionH>
                <wp:positionV relativeFrom="paragraph">
                  <wp:posOffset>203200</wp:posOffset>
                </wp:positionV>
                <wp:extent cx="0" cy="571500"/>
                <wp:effectExtent l="55245" t="23495" r="59055" b="14605"/>
                <wp:wrapNone/>
                <wp:docPr id="243"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CED57" id="Line 295"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6pt" to="399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">
                <v:stroke startarrow="block" endarrow="block"/>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77184" behindDoc="0" locked="0" layoutInCell="1" allowOverlap="1">
                <wp:simplePos x="0" y="0"/>
                <wp:positionH relativeFrom="column">
                  <wp:posOffset>3333750</wp:posOffset>
                </wp:positionH>
                <wp:positionV relativeFrom="paragraph">
                  <wp:posOffset>88900</wp:posOffset>
                </wp:positionV>
                <wp:extent cx="600075" cy="792480"/>
                <wp:effectExtent l="7620" t="13970" r="11430" b="12700"/>
                <wp:wrapNone/>
                <wp:docPr id="242"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79248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WEB</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ブラウザ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57" type="#_x0000_t202" style="position:absolute;left:0;text-align:left;margin-left:262.5pt;margin-top:7pt;width:47.25pt;height:62.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WEB</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ブラウザ</w:t>
                      </w:r>
                    </w:p>
                  </w:txbxContent>
                </v:textbox>
              </v:shape>
            </w:pict>
          </mc:Fallback>
        </mc:AlternateContent>
      </w:r>
      <w:r>
        <w:rPr>
          <w:rFonts w:ascii="ＭＳ Ｐ明朝" w:eastAsia="ＭＳ Ｐ明朝" w:hAnsi="ＭＳ Ｐ明朝"/>
          <w:noProof/>
          <w:sz w:val="20"/>
        </w:rPr>
        <mc:AlternateContent>
          <mc:Choice Requires="wps">
            <w:drawing>
              <wp:anchor distT="0" distB="0" distL="114300" distR="114300" simplePos="0" relativeHeight="251676160" behindDoc="0" locked="0" layoutInCell="1" allowOverlap="1">
                <wp:simplePos x="0" y="0"/>
                <wp:positionH relativeFrom="column">
                  <wp:posOffset>2466975</wp:posOffset>
                </wp:positionH>
                <wp:positionV relativeFrom="paragraph">
                  <wp:posOffset>88900</wp:posOffset>
                </wp:positionV>
                <wp:extent cx="600075" cy="1010285"/>
                <wp:effectExtent l="7620" t="13970" r="11430" b="13970"/>
                <wp:wrapNone/>
                <wp:docPr id="241"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010285"/>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FTP</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クライ</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アント</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ソフト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7" o:spid="_x0000_s1058" type="#_x0000_t202" style="position:absolute;left:0;text-align:left;margin-left:194.25pt;margin-top:7pt;width:47.25pt;height:79.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FTP</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クライ</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アント</w:t>
                      </w:r>
                    </w:p>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ソフト</w:t>
                      </w:r>
                    </w:p>
                  </w:txbxContent>
                </v:textbox>
              </v:shape>
            </w:pict>
          </mc:Fallback>
        </mc:AlternateContent>
      </w:r>
    </w:p>
    <w:p w:rsidR="00000000" w:rsidRDefault="00E81F67">
      <w:pPr>
        <w:spacing w:line="400" w:lineRule="atLeast"/>
        <w:ind w:left="420" w:hanging="210"/>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60800" behindDoc="0" locked="0" layoutInCell="1" allowOverlap="1">
                <wp:simplePos x="0" y="0"/>
                <wp:positionH relativeFrom="column">
                  <wp:posOffset>400050</wp:posOffset>
                </wp:positionH>
                <wp:positionV relativeFrom="paragraph">
                  <wp:posOffset>63500</wp:posOffset>
                </wp:positionV>
                <wp:extent cx="361950" cy="342900"/>
                <wp:effectExtent l="7620" t="13970" r="11430" b="5080"/>
                <wp:wrapNone/>
                <wp:docPr id="22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 cy="342900"/>
                          <a:chOff x="3236" y="11108"/>
                          <a:chExt cx="570" cy="540"/>
                        </a:xfrm>
                      </wpg:grpSpPr>
                      <wps:wsp>
                        <wps:cNvPr id="229" name="Freeform 239"/>
                        <wps:cNvSpPr>
                          <a:spLocks/>
                        </wps:cNvSpPr>
                        <wps:spPr bwMode="auto">
                          <a:xfrm>
                            <a:off x="3236" y="11108"/>
                            <a:ext cx="570" cy="540"/>
                          </a:xfrm>
                          <a:custGeom>
                            <a:avLst/>
                            <a:gdLst>
                              <a:gd name="T0" fmla="*/ 135 w 570"/>
                              <a:gd name="T1" fmla="*/ 345 h 540"/>
                              <a:gd name="T2" fmla="*/ 0 w 570"/>
                              <a:gd name="T3" fmla="*/ 345 h 540"/>
                              <a:gd name="T4" fmla="*/ 0 w 570"/>
                              <a:gd name="T5" fmla="*/ 540 h 540"/>
                              <a:gd name="T6" fmla="*/ 570 w 570"/>
                              <a:gd name="T7" fmla="*/ 540 h 540"/>
                              <a:gd name="T8" fmla="*/ 570 w 570"/>
                              <a:gd name="T9" fmla="*/ 345 h 540"/>
                              <a:gd name="T10" fmla="*/ 450 w 570"/>
                              <a:gd name="T11" fmla="*/ 345 h 540"/>
                              <a:gd name="T12" fmla="*/ 450 w 570"/>
                              <a:gd name="T13" fmla="*/ 330 h 540"/>
                              <a:gd name="T14" fmla="*/ 495 w 570"/>
                              <a:gd name="T15" fmla="*/ 330 h 540"/>
                              <a:gd name="T16" fmla="*/ 495 w 570"/>
                              <a:gd name="T17" fmla="*/ 0 h 540"/>
                              <a:gd name="T18" fmla="*/ 75 w 570"/>
                              <a:gd name="T19" fmla="*/ 0 h 540"/>
                              <a:gd name="T20" fmla="*/ 75 w 570"/>
                              <a:gd name="T21" fmla="*/ 330 h 540"/>
                              <a:gd name="T22" fmla="*/ 135 w 570"/>
                              <a:gd name="T23" fmla="*/ 330 h 540"/>
                              <a:gd name="T24" fmla="*/ 135 w 570"/>
                              <a:gd name="T25" fmla="*/ 34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0" h="540">
                                <a:moveTo>
                                  <a:pt x="135" y="345"/>
                                </a:moveTo>
                                <a:lnTo>
                                  <a:pt x="0" y="345"/>
                                </a:lnTo>
                                <a:lnTo>
                                  <a:pt x="0" y="540"/>
                                </a:lnTo>
                                <a:lnTo>
                                  <a:pt x="570" y="540"/>
                                </a:lnTo>
                                <a:lnTo>
                                  <a:pt x="570" y="345"/>
                                </a:lnTo>
                                <a:lnTo>
                                  <a:pt x="450" y="345"/>
                                </a:lnTo>
                                <a:lnTo>
                                  <a:pt x="450" y="330"/>
                                </a:lnTo>
                                <a:lnTo>
                                  <a:pt x="495" y="330"/>
                                </a:lnTo>
                                <a:lnTo>
                                  <a:pt x="495" y="0"/>
                                </a:lnTo>
                                <a:lnTo>
                                  <a:pt x="75" y="0"/>
                                </a:lnTo>
                                <a:lnTo>
                                  <a:pt x="75" y="330"/>
                                </a:lnTo>
                                <a:lnTo>
                                  <a:pt x="135" y="330"/>
                                </a:lnTo>
                                <a:lnTo>
                                  <a:pt x="135" y="34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230" name="Line 240"/>
                        <wps:cNvCnPr>
                          <a:cxnSpLocks noChangeShapeType="1"/>
                        </wps:cNvCnPr>
                        <wps:spPr bwMode="auto">
                          <a:xfrm>
                            <a:off x="3371" y="11453"/>
                            <a:ext cx="3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241"/>
                        <wps:cNvCnPr>
                          <a:cxnSpLocks noChangeShapeType="1"/>
                        </wps:cNvCnPr>
                        <wps:spPr bwMode="auto">
                          <a:xfrm>
                            <a:off x="3371" y="11438"/>
                            <a:ext cx="3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Freeform 242"/>
                        <wps:cNvSpPr>
                          <a:spLocks noEditPoints="1"/>
                        </wps:cNvSpPr>
                        <wps:spPr bwMode="auto">
                          <a:xfrm>
                            <a:off x="3536" y="11483"/>
                            <a:ext cx="225" cy="150"/>
                          </a:xfrm>
                          <a:custGeom>
                            <a:avLst/>
                            <a:gdLst>
                              <a:gd name="T0" fmla="*/ 0 w 225"/>
                              <a:gd name="T1" fmla="*/ 150 h 150"/>
                              <a:gd name="T2" fmla="*/ 180 w 225"/>
                              <a:gd name="T3" fmla="*/ 150 h 150"/>
                              <a:gd name="T4" fmla="*/ 180 w 225"/>
                              <a:gd name="T5" fmla="*/ 0 h 150"/>
                              <a:gd name="T6" fmla="*/ 0 w 225"/>
                              <a:gd name="T7" fmla="*/ 0 h 150"/>
                              <a:gd name="T8" fmla="*/ 0 w 225"/>
                              <a:gd name="T9" fmla="*/ 150 h 150"/>
                              <a:gd name="T10" fmla="*/ 195 w 225"/>
                              <a:gd name="T11" fmla="*/ 15 h 150"/>
                              <a:gd name="T12" fmla="*/ 225 w 225"/>
                              <a:gd name="T13" fmla="*/ 15 h 150"/>
                              <a:gd name="T14" fmla="*/ 225 w 225"/>
                              <a:gd name="T15" fmla="*/ 0 h 150"/>
                              <a:gd name="T16" fmla="*/ 195 w 225"/>
                              <a:gd name="T17" fmla="*/ 0 h 150"/>
                              <a:gd name="T18" fmla="*/ 195 w 225"/>
                              <a:gd name="T19"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5" h="150">
                                <a:moveTo>
                                  <a:pt x="0" y="150"/>
                                </a:moveTo>
                                <a:lnTo>
                                  <a:pt x="180" y="150"/>
                                </a:lnTo>
                                <a:lnTo>
                                  <a:pt x="180" y="0"/>
                                </a:lnTo>
                                <a:lnTo>
                                  <a:pt x="0" y="0"/>
                                </a:lnTo>
                                <a:lnTo>
                                  <a:pt x="0" y="150"/>
                                </a:lnTo>
                                <a:close/>
                                <a:moveTo>
                                  <a:pt x="195" y="15"/>
                                </a:moveTo>
                                <a:lnTo>
                                  <a:pt x="225" y="15"/>
                                </a:lnTo>
                                <a:lnTo>
                                  <a:pt x="225" y="0"/>
                                </a:lnTo>
                                <a:lnTo>
                                  <a:pt x="195" y="0"/>
                                </a:lnTo>
                                <a:lnTo>
                                  <a:pt x="195" y="1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233" name="Line 243"/>
                        <wps:cNvCnPr>
                          <a:cxnSpLocks noChangeShapeType="1"/>
                        </wps:cNvCnPr>
                        <wps:spPr bwMode="auto">
                          <a:xfrm>
                            <a:off x="3536" y="11528"/>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44"/>
                        <wps:cNvCnPr>
                          <a:cxnSpLocks noChangeShapeType="1"/>
                        </wps:cNvCnPr>
                        <wps:spPr bwMode="auto">
                          <a:xfrm>
                            <a:off x="3536" y="11573"/>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45"/>
                        <wps:cNvCnPr>
                          <a:cxnSpLocks noChangeShapeType="1"/>
                        </wps:cNvCnPr>
                        <wps:spPr bwMode="auto">
                          <a:xfrm>
                            <a:off x="3536" y="11558"/>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Rectangle 246"/>
                        <wps:cNvSpPr>
                          <a:spLocks noChangeArrowheads="1"/>
                        </wps:cNvSpPr>
                        <wps:spPr bwMode="auto">
                          <a:xfrm>
                            <a:off x="3641" y="11528"/>
                            <a:ext cx="6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47"/>
                        <wps:cNvSpPr>
                          <a:spLocks noEditPoints="1"/>
                        </wps:cNvSpPr>
                        <wps:spPr bwMode="auto">
                          <a:xfrm>
                            <a:off x="3266" y="11138"/>
                            <a:ext cx="525" cy="360"/>
                          </a:xfrm>
                          <a:custGeom>
                            <a:avLst/>
                            <a:gdLst>
                              <a:gd name="T0" fmla="*/ 435 w 525"/>
                              <a:gd name="T1" fmla="*/ 270 h 360"/>
                              <a:gd name="T2" fmla="*/ 450 w 525"/>
                              <a:gd name="T3" fmla="*/ 270 h 360"/>
                              <a:gd name="T4" fmla="*/ 450 w 525"/>
                              <a:gd name="T5" fmla="*/ 255 h 360"/>
                              <a:gd name="T6" fmla="*/ 435 w 525"/>
                              <a:gd name="T7" fmla="*/ 255 h 360"/>
                              <a:gd name="T8" fmla="*/ 435 w 525"/>
                              <a:gd name="T9" fmla="*/ 270 h 360"/>
                              <a:gd name="T10" fmla="*/ 105 w 525"/>
                              <a:gd name="T11" fmla="*/ 225 h 360"/>
                              <a:gd name="T12" fmla="*/ 105 w 525"/>
                              <a:gd name="T13" fmla="*/ 30 h 360"/>
                              <a:gd name="T14" fmla="*/ 405 w 525"/>
                              <a:gd name="T15" fmla="*/ 30 h 360"/>
                              <a:gd name="T16" fmla="*/ 405 w 525"/>
                              <a:gd name="T17" fmla="*/ 225 h 360"/>
                              <a:gd name="T18" fmla="*/ 105 w 525"/>
                              <a:gd name="T19" fmla="*/ 225 h 360"/>
                              <a:gd name="T20" fmla="*/ 105 w 525"/>
                              <a:gd name="T21" fmla="*/ 225 h 360"/>
                              <a:gd name="T22" fmla="*/ 420 w 525"/>
                              <a:gd name="T23" fmla="*/ 225 h 360"/>
                              <a:gd name="T24" fmla="*/ 420 w 525"/>
                              <a:gd name="T25" fmla="*/ 15 h 360"/>
                              <a:gd name="T26" fmla="*/ 435 w 525"/>
                              <a:gd name="T27" fmla="*/ 15 h 360"/>
                              <a:gd name="T28" fmla="*/ 435 w 525"/>
                              <a:gd name="T29" fmla="*/ 0 h 360"/>
                              <a:gd name="T30" fmla="*/ 90 w 525"/>
                              <a:gd name="T31" fmla="*/ 0 h 360"/>
                              <a:gd name="T32" fmla="*/ 90 w 525"/>
                              <a:gd name="T33" fmla="*/ 240 h 360"/>
                              <a:gd name="T34" fmla="*/ 105 w 525"/>
                              <a:gd name="T35" fmla="*/ 240 h 360"/>
                              <a:gd name="T36" fmla="*/ 105 w 525"/>
                              <a:gd name="T37" fmla="*/ 225 h 360"/>
                              <a:gd name="T38" fmla="*/ 0 w 525"/>
                              <a:gd name="T39" fmla="*/ 360 h 360"/>
                              <a:gd name="T40" fmla="*/ 45 w 525"/>
                              <a:gd name="T41" fmla="*/ 360 h 360"/>
                              <a:gd name="T42" fmla="*/ 45 w 525"/>
                              <a:gd name="T43" fmla="*/ 345 h 360"/>
                              <a:gd name="T44" fmla="*/ 0 w 525"/>
                              <a:gd name="T45" fmla="*/ 345 h 360"/>
                              <a:gd name="T46" fmla="*/ 0 w 525"/>
                              <a:gd name="T47" fmla="*/ 360 h 360"/>
                              <a:gd name="T48" fmla="*/ 300 w 525"/>
                              <a:gd name="T49" fmla="*/ 360 h 360"/>
                              <a:gd name="T50" fmla="*/ 420 w 525"/>
                              <a:gd name="T51" fmla="*/ 360 h 360"/>
                              <a:gd name="T52" fmla="*/ 420 w 525"/>
                              <a:gd name="T53" fmla="*/ 360 h 360"/>
                              <a:gd name="T54" fmla="*/ 300 w 525"/>
                              <a:gd name="T55" fmla="*/ 360 h 360"/>
                              <a:gd name="T56" fmla="*/ 300 w 525"/>
                              <a:gd name="T57" fmla="*/ 360 h 360"/>
                              <a:gd name="T58" fmla="*/ 510 w 525"/>
                              <a:gd name="T59" fmla="*/ 345 h 360"/>
                              <a:gd name="T60" fmla="*/ 525 w 525"/>
                              <a:gd name="T61" fmla="*/ 345 h 360"/>
                              <a:gd name="T62" fmla="*/ 525 w 525"/>
                              <a:gd name="T63" fmla="*/ 345 h 360"/>
                              <a:gd name="T64" fmla="*/ 510 w 525"/>
                              <a:gd name="T65" fmla="*/ 345 h 360"/>
                              <a:gd name="T66" fmla="*/ 510 w 525"/>
                              <a:gd name="T67" fmla="*/ 345 h 360"/>
                              <a:gd name="T68" fmla="*/ 510 w 525"/>
                              <a:gd name="T69" fmla="*/ 360 h 360"/>
                              <a:gd name="T70" fmla="*/ 525 w 525"/>
                              <a:gd name="T71" fmla="*/ 360 h 360"/>
                              <a:gd name="T72" fmla="*/ 525 w 525"/>
                              <a:gd name="T73" fmla="*/ 360 h 360"/>
                              <a:gd name="T74" fmla="*/ 510 w 525"/>
                              <a:gd name="T75" fmla="*/ 360 h 360"/>
                              <a:gd name="T76" fmla="*/ 510 w 525"/>
                              <a:gd name="T77" fmla="*/ 36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25" h="360">
                                <a:moveTo>
                                  <a:pt x="435" y="270"/>
                                </a:moveTo>
                                <a:lnTo>
                                  <a:pt x="450" y="270"/>
                                </a:lnTo>
                                <a:lnTo>
                                  <a:pt x="450" y="255"/>
                                </a:lnTo>
                                <a:lnTo>
                                  <a:pt x="435" y="255"/>
                                </a:lnTo>
                                <a:lnTo>
                                  <a:pt x="435" y="270"/>
                                </a:lnTo>
                                <a:close/>
                                <a:moveTo>
                                  <a:pt x="105" y="225"/>
                                </a:moveTo>
                                <a:lnTo>
                                  <a:pt x="105" y="30"/>
                                </a:lnTo>
                                <a:lnTo>
                                  <a:pt x="405" y="30"/>
                                </a:lnTo>
                                <a:lnTo>
                                  <a:pt x="405" y="225"/>
                                </a:lnTo>
                                <a:lnTo>
                                  <a:pt x="105" y="225"/>
                                </a:lnTo>
                                <a:close/>
                                <a:moveTo>
                                  <a:pt x="105" y="225"/>
                                </a:moveTo>
                                <a:lnTo>
                                  <a:pt x="420" y="225"/>
                                </a:lnTo>
                                <a:lnTo>
                                  <a:pt x="420" y="15"/>
                                </a:lnTo>
                                <a:lnTo>
                                  <a:pt x="435" y="15"/>
                                </a:lnTo>
                                <a:lnTo>
                                  <a:pt x="435" y="0"/>
                                </a:lnTo>
                                <a:lnTo>
                                  <a:pt x="90" y="0"/>
                                </a:lnTo>
                                <a:lnTo>
                                  <a:pt x="90" y="240"/>
                                </a:lnTo>
                                <a:lnTo>
                                  <a:pt x="105" y="240"/>
                                </a:lnTo>
                                <a:lnTo>
                                  <a:pt x="105" y="225"/>
                                </a:lnTo>
                                <a:close/>
                                <a:moveTo>
                                  <a:pt x="0" y="360"/>
                                </a:moveTo>
                                <a:lnTo>
                                  <a:pt x="45" y="360"/>
                                </a:lnTo>
                                <a:lnTo>
                                  <a:pt x="45" y="345"/>
                                </a:lnTo>
                                <a:lnTo>
                                  <a:pt x="0" y="345"/>
                                </a:lnTo>
                                <a:lnTo>
                                  <a:pt x="0" y="360"/>
                                </a:lnTo>
                                <a:close/>
                                <a:moveTo>
                                  <a:pt x="300" y="360"/>
                                </a:moveTo>
                                <a:lnTo>
                                  <a:pt x="420" y="360"/>
                                </a:lnTo>
                                <a:lnTo>
                                  <a:pt x="420" y="360"/>
                                </a:lnTo>
                                <a:lnTo>
                                  <a:pt x="300" y="360"/>
                                </a:lnTo>
                                <a:lnTo>
                                  <a:pt x="300" y="360"/>
                                </a:lnTo>
                                <a:close/>
                                <a:moveTo>
                                  <a:pt x="510" y="345"/>
                                </a:moveTo>
                                <a:lnTo>
                                  <a:pt x="525" y="345"/>
                                </a:lnTo>
                                <a:lnTo>
                                  <a:pt x="525" y="345"/>
                                </a:lnTo>
                                <a:lnTo>
                                  <a:pt x="510" y="345"/>
                                </a:lnTo>
                                <a:lnTo>
                                  <a:pt x="510" y="345"/>
                                </a:lnTo>
                                <a:close/>
                                <a:moveTo>
                                  <a:pt x="510" y="360"/>
                                </a:moveTo>
                                <a:lnTo>
                                  <a:pt x="525" y="360"/>
                                </a:lnTo>
                                <a:lnTo>
                                  <a:pt x="525" y="360"/>
                                </a:lnTo>
                                <a:lnTo>
                                  <a:pt x="510" y="360"/>
                                </a:lnTo>
                                <a:lnTo>
                                  <a:pt x="510" y="360"/>
                                </a:lnTo>
                                <a:close/>
                              </a:path>
                            </a:pathLst>
                          </a:custGeom>
                          <a:solidFill>
                            <a:srgbClr val="000000"/>
                          </a:solidFill>
                          <a:ln w="9525">
                            <a:solidFill>
                              <a:srgbClr val="000000"/>
                            </a:solidFill>
                            <a:prstDash val="solid"/>
                            <a:round/>
                            <a:headEnd/>
                            <a:tailEnd/>
                          </a:ln>
                        </wps:spPr>
                        <wps:bodyPr rot="0" vert="horz" wrap="square" lIns="91440" tIns="45720" rIns="91440" bIns="45720" anchor="t" anchorCtr="0" upright="1">
                          <a:noAutofit/>
                        </wps:bodyPr>
                      </wps:wsp>
                      <wps:wsp>
                        <wps:cNvPr id="238" name="Line 248"/>
                        <wps:cNvCnPr>
                          <a:cxnSpLocks noChangeShapeType="1"/>
                        </wps:cNvCnPr>
                        <wps:spPr bwMode="auto">
                          <a:xfrm>
                            <a:off x="3311" y="11408"/>
                            <a:ext cx="4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49"/>
                        <wps:cNvCnPr>
                          <a:cxnSpLocks noChangeShapeType="1"/>
                        </wps:cNvCnPr>
                        <wps:spPr bwMode="auto">
                          <a:xfrm flipV="1">
                            <a:off x="3416" y="11408"/>
                            <a:ext cx="1"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50"/>
                        <wps:cNvCnPr>
                          <a:cxnSpLocks noChangeShapeType="1"/>
                        </wps:cNvCnPr>
                        <wps:spPr bwMode="auto">
                          <a:xfrm flipV="1">
                            <a:off x="3521" y="11408"/>
                            <a:ext cx="1"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FBF42E" id="Group 238" o:spid="_x0000_s1026" style="position:absolute;left:0;text-align:left;margin-left:31.5pt;margin-top:5pt;width:28.5pt;height:27pt;z-index:251660800" coordorigin="3236,11108" coordsize="57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">
                <v:shape id="Freeform 239" o:spid="_x0000_s1027" style="position:absolute;left:3236;top:11108;width:570;height:540;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" path="m135,345l,345,,540r570,l570,345r-120,l450,330r45,l495,,75,r,330l135,330r,15xe">
                  <v:path arrowok="t" o:connecttype="custom" o:connectlocs="135,345;0,345;0,540;570,540;570,345;450,345;450,330;495,330;495,0;75,0;75,330;135,330;135,345" o:connectangles="0,0,0,0,0,0,0,0,0,0,0,0,0"/>
                </v:shape>
                <v:line id="Line 240" o:spid="_x0000_s1028" style="position:absolute;visibility:visible;mso-wrap-style:square" from="3371,11453" to="3686,1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"/>
                <v:line id="Line 241" o:spid="_x0000_s1029" style="position:absolute;visibility:visible;mso-wrap-style:square" from="3371,11438" to="3686,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shape id="Freeform 242" o:spid="_x0000_s1030" style="position:absolute;left:3536;top:11483;width:225;height:150;visibility:visible;mso-wrap-style:square;v-text-anchor:top" coordsize="22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" path="m,150r180,l180,,,,,150xm195,15r30,l225,,195,r,15xe">
                  <v:path arrowok="t" o:connecttype="custom" o:connectlocs="0,150;180,150;180,0;0,0;0,150;195,15;225,15;225,0;195,0;195,15" o:connectangles="0,0,0,0,0,0,0,0,0,0"/>
                  <o:lock v:ext="edit" verticies="t"/>
                </v:shape>
                <v:line id="Line 243" o:spid="_x0000_s1031" style="position:absolute;visibility:visible;mso-wrap-style:square" from="3536,11528" to="3716,1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line id="Line 244" o:spid="_x0000_s1032" style="position:absolute;visibility:visible;mso-wrap-style:square" from="3536,11573" to="3716,11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60cxwAAANwAAAAPAAAAZHJzL2Rvd25yZXYueG1sRI9Pa8JA&#10;FMTvQr/D8gq96aZagq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PyLrRzHAAAA3AAA&#10;AA8AAAAAAAAAAAAAAAAABwIAAGRycy9kb3ducmV2LnhtbFBLBQYAAAAAAwADALcAAAD7AgAAAAA=&#10;"/>
                <v:line id="Line 245" o:spid="_x0000_s1033" style="position:absolute;visibility:visible;mso-wrap-style:square" from="3536,11558" to="3716,11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wiHxwAAANwAAAAPAAAAZHJzL2Rvd25yZXYueG1sRI9Pa8JA&#10;FMTvQr/D8gq96aZKg6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JPHCIfHAAAA3AAA&#10;AA8AAAAAAAAAAAAAAAAABwIAAGRycy9kb3ducmV2LnhtbFBLBQYAAAAAAwADALcAAAD7AgAAAAA=&#10;"/>
                <v:rect id="Rectangle 246" o:spid="_x0000_s1034" style="position:absolute;left:3641;top:11528;width:6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" filled="f"/>
                <v:shape id="Freeform 247" o:spid="_x0000_s1035" style="position:absolute;left:3266;top:11138;width:525;height:360;visibility:visible;mso-wrap-style:square;v-text-anchor:top" coordsize="52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" path="m435,270r15,l450,255r-15,l435,270xm105,225r,-195l405,30r,195l105,225xm105,225r315,l420,15r15,l435,,90,r,240l105,240r,-15xm,360r45,l45,345,,345r,15xm300,360r120,l420,360r-120,l300,360xm510,345r15,l525,345r-15,l510,345xm510,360r15,l525,360r-15,l510,360xe" fillcolor="black">
                  <v:path arrowok="t" o:connecttype="custom" o:connectlocs="435,270;450,270;450,255;435,255;435,270;105,225;105,30;405,30;405,225;105,225;105,225;420,225;420,15;435,15;435,0;90,0;90,240;105,240;105,225;0,360;45,360;45,345;0,345;0,360;300,360;420,360;420,360;300,360;300,360;510,345;525,345;525,345;510,345;510,345;510,360;525,360;525,360;510,360;510,360" o:connectangles="0,0,0,0,0,0,0,0,0,0,0,0,0,0,0,0,0,0,0,0,0,0,0,0,0,0,0,0,0,0,0,0,0,0,0,0,0,0,0"/>
                  <o:lock v:ext="edit" verticies="t"/>
                </v:shape>
                <v:line id="Line 248" o:spid="_x0000_s1036" style="position:absolute;visibility:visible;mso-wrap-style:square" from="3311,11408" to="3731,11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line id="Line 249" o:spid="_x0000_s1037" style="position:absolute;flip:y;visibility:visible;mso-wrap-style:square" from="3416,11408" to="3417,11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"/>
                <v:line id="Line 250" o:spid="_x0000_s1038" style="position:absolute;flip:y;visibility:visible;mso-wrap-style:square" from="3521,11408" to="3522,11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"/>
              </v:group>
            </w:pict>
          </mc:Fallback>
        </mc:AlternateContent>
      </w:r>
      <w:r>
        <w:rPr>
          <w:rFonts w:ascii="ＭＳ Ｐ明朝" w:eastAsia="ＭＳ Ｐ明朝" w:hAnsi="ＭＳ Ｐ明朝"/>
          <w:noProof/>
          <w:sz w:val="20"/>
        </w:rPr>
        <mc:AlternateContent>
          <mc:Choice Requires="wps">
            <w:drawing>
              <wp:anchor distT="0" distB="0" distL="114300" distR="114300" simplePos="0" relativeHeight="251664896" behindDoc="0" locked="0" layoutInCell="1" allowOverlap="1">
                <wp:simplePos x="0" y="0"/>
                <wp:positionH relativeFrom="column">
                  <wp:posOffset>800100</wp:posOffset>
                </wp:positionH>
                <wp:positionV relativeFrom="paragraph">
                  <wp:posOffset>177800</wp:posOffset>
                </wp:positionV>
                <wp:extent cx="800100" cy="0"/>
                <wp:effectExtent l="17145" t="61595" r="11430" b="52705"/>
                <wp:wrapNone/>
                <wp:docPr id="227"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EBAC1" id="Line 254" o:spid="_x0000_s1026" style="position:absolute;left:0;text-align:lef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4pt" to="12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">
                <v:stroke dashstyle="1 1" endarrow="block"/>
              </v:line>
            </w:pict>
          </mc:Fallback>
        </mc:AlternateContent>
      </w:r>
      <w:r>
        <w:rPr>
          <w:rFonts w:ascii="ＭＳ Ｐ明朝" w:eastAsia="ＭＳ Ｐ明朝" w:hAnsi="ＭＳ Ｐ明朝"/>
          <w:noProof/>
          <w:sz w:val="20"/>
        </w:rPr>
        <mc:AlternateContent>
          <mc:Choice Requires="wpg">
            <w:drawing>
              <wp:anchor distT="0" distB="0" distL="114300" distR="114300" simplePos="0" relativeHeight="251675136" behindDoc="0" locked="0" layoutInCell="1" allowOverlap="1">
                <wp:simplePos x="0" y="0"/>
                <wp:positionH relativeFrom="column">
                  <wp:posOffset>1400175</wp:posOffset>
                </wp:positionH>
                <wp:positionV relativeFrom="paragraph">
                  <wp:posOffset>63500</wp:posOffset>
                </wp:positionV>
                <wp:extent cx="361950" cy="342900"/>
                <wp:effectExtent l="7620" t="13970" r="11430" b="5080"/>
                <wp:wrapNone/>
                <wp:docPr id="214"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 cy="342900"/>
                          <a:chOff x="3236" y="11108"/>
                          <a:chExt cx="570" cy="540"/>
                        </a:xfrm>
                      </wpg:grpSpPr>
                      <wps:wsp>
                        <wps:cNvPr id="215" name="Freeform 265"/>
                        <wps:cNvSpPr>
                          <a:spLocks/>
                        </wps:cNvSpPr>
                        <wps:spPr bwMode="auto">
                          <a:xfrm>
                            <a:off x="3236" y="11108"/>
                            <a:ext cx="570" cy="540"/>
                          </a:xfrm>
                          <a:custGeom>
                            <a:avLst/>
                            <a:gdLst>
                              <a:gd name="T0" fmla="*/ 135 w 570"/>
                              <a:gd name="T1" fmla="*/ 345 h 540"/>
                              <a:gd name="T2" fmla="*/ 0 w 570"/>
                              <a:gd name="T3" fmla="*/ 345 h 540"/>
                              <a:gd name="T4" fmla="*/ 0 w 570"/>
                              <a:gd name="T5" fmla="*/ 540 h 540"/>
                              <a:gd name="T6" fmla="*/ 570 w 570"/>
                              <a:gd name="T7" fmla="*/ 540 h 540"/>
                              <a:gd name="T8" fmla="*/ 570 w 570"/>
                              <a:gd name="T9" fmla="*/ 345 h 540"/>
                              <a:gd name="T10" fmla="*/ 450 w 570"/>
                              <a:gd name="T11" fmla="*/ 345 h 540"/>
                              <a:gd name="T12" fmla="*/ 450 w 570"/>
                              <a:gd name="T13" fmla="*/ 330 h 540"/>
                              <a:gd name="T14" fmla="*/ 495 w 570"/>
                              <a:gd name="T15" fmla="*/ 330 h 540"/>
                              <a:gd name="T16" fmla="*/ 495 w 570"/>
                              <a:gd name="T17" fmla="*/ 0 h 540"/>
                              <a:gd name="T18" fmla="*/ 75 w 570"/>
                              <a:gd name="T19" fmla="*/ 0 h 540"/>
                              <a:gd name="T20" fmla="*/ 75 w 570"/>
                              <a:gd name="T21" fmla="*/ 330 h 540"/>
                              <a:gd name="T22" fmla="*/ 135 w 570"/>
                              <a:gd name="T23" fmla="*/ 330 h 540"/>
                              <a:gd name="T24" fmla="*/ 135 w 570"/>
                              <a:gd name="T25" fmla="*/ 34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0" h="540">
                                <a:moveTo>
                                  <a:pt x="135" y="345"/>
                                </a:moveTo>
                                <a:lnTo>
                                  <a:pt x="0" y="345"/>
                                </a:lnTo>
                                <a:lnTo>
                                  <a:pt x="0" y="540"/>
                                </a:lnTo>
                                <a:lnTo>
                                  <a:pt x="570" y="540"/>
                                </a:lnTo>
                                <a:lnTo>
                                  <a:pt x="570" y="345"/>
                                </a:lnTo>
                                <a:lnTo>
                                  <a:pt x="450" y="345"/>
                                </a:lnTo>
                                <a:lnTo>
                                  <a:pt x="450" y="330"/>
                                </a:lnTo>
                                <a:lnTo>
                                  <a:pt x="495" y="330"/>
                                </a:lnTo>
                                <a:lnTo>
                                  <a:pt x="495" y="0"/>
                                </a:lnTo>
                                <a:lnTo>
                                  <a:pt x="75" y="0"/>
                                </a:lnTo>
                                <a:lnTo>
                                  <a:pt x="75" y="330"/>
                                </a:lnTo>
                                <a:lnTo>
                                  <a:pt x="135" y="330"/>
                                </a:lnTo>
                                <a:lnTo>
                                  <a:pt x="135" y="34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216" name="Line 266"/>
                        <wps:cNvCnPr>
                          <a:cxnSpLocks noChangeShapeType="1"/>
                        </wps:cNvCnPr>
                        <wps:spPr bwMode="auto">
                          <a:xfrm>
                            <a:off x="3371" y="11453"/>
                            <a:ext cx="3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267"/>
                        <wps:cNvCnPr>
                          <a:cxnSpLocks noChangeShapeType="1"/>
                        </wps:cNvCnPr>
                        <wps:spPr bwMode="auto">
                          <a:xfrm>
                            <a:off x="3371" y="11438"/>
                            <a:ext cx="3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Freeform 268"/>
                        <wps:cNvSpPr>
                          <a:spLocks noEditPoints="1"/>
                        </wps:cNvSpPr>
                        <wps:spPr bwMode="auto">
                          <a:xfrm>
                            <a:off x="3536" y="11483"/>
                            <a:ext cx="225" cy="150"/>
                          </a:xfrm>
                          <a:custGeom>
                            <a:avLst/>
                            <a:gdLst>
                              <a:gd name="T0" fmla="*/ 0 w 225"/>
                              <a:gd name="T1" fmla="*/ 150 h 150"/>
                              <a:gd name="T2" fmla="*/ 180 w 225"/>
                              <a:gd name="T3" fmla="*/ 150 h 150"/>
                              <a:gd name="T4" fmla="*/ 180 w 225"/>
                              <a:gd name="T5" fmla="*/ 0 h 150"/>
                              <a:gd name="T6" fmla="*/ 0 w 225"/>
                              <a:gd name="T7" fmla="*/ 0 h 150"/>
                              <a:gd name="T8" fmla="*/ 0 w 225"/>
                              <a:gd name="T9" fmla="*/ 150 h 150"/>
                              <a:gd name="T10" fmla="*/ 195 w 225"/>
                              <a:gd name="T11" fmla="*/ 15 h 150"/>
                              <a:gd name="T12" fmla="*/ 225 w 225"/>
                              <a:gd name="T13" fmla="*/ 15 h 150"/>
                              <a:gd name="T14" fmla="*/ 225 w 225"/>
                              <a:gd name="T15" fmla="*/ 0 h 150"/>
                              <a:gd name="T16" fmla="*/ 195 w 225"/>
                              <a:gd name="T17" fmla="*/ 0 h 150"/>
                              <a:gd name="T18" fmla="*/ 195 w 225"/>
                              <a:gd name="T19"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5" h="150">
                                <a:moveTo>
                                  <a:pt x="0" y="150"/>
                                </a:moveTo>
                                <a:lnTo>
                                  <a:pt x="180" y="150"/>
                                </a:lnTo>
                                <a:lnTo>
                                  <a:pt x="180" y="0"/>
                                </a:lnTo>
                                <a:lnTo>
                                  <a:pt x="0" y="0"/>
                                </a:lnTo>
                                <a:lnTo>
                                  <a:pt x="0" y="150"/>
                                </a:lnTo>
                                <a:close/>
                                <a:moveTo>
                                  <a:pt x="195" y="15"/>
                                </a:moveTo>
                                <a:lnTo>
                                  <a:pt x="225" y="15"/>
                                </a:lnTo>
                                <a:lnTo>
                                  <a:pt x="225" y="0"/>
                                </a:lnTo>
                                <a:lnTo>
                                  <a:pt x="195" y="0"/>
                                </a:lnTo>
                                <a:lnTo>
                                  <a:pt x="195" y="15"/>
                                </a:lnTo>
                                <a:close/>
                              </a:path>
                            </a:pathLst>
                          </a:custGeom>
                          <a:solidFill>
                            <a:srgbClr val="FFFFFF"/>
                          </a:solidFill>
                          <a:ln w="9525">
                            <a:solidFill>
                              <a:srgbClr val="000000"/>
                            </a:solidFill>
                            <a:prstDash val="solid"/>
                            <a:round/>
                            <a:headEnd/>
                            <a:tailEnd/>
                          </a:ln>
                        </wps:spPr>
                        <wps:bodyPr rot="0" vert="horz" wrap="square" lIns="91440" tIns="45720" rIns="91440" bIns="45720" anchor="t" anchorCtr="0" upright="1">
                          <a:noAutofit/>
                        </wps:bodyPr>
                      </wps:wsp>
                      <wps:wsp>
                        <wps:cNvPr id="219" name="Line 269"/>
                        <wps:cNvCnPr>
                          <a:cxnSpLocks noChangeShapeType="1"/>
                        </wps:cNvCnPr>
                        <wps:spPr bwMode="auto">
                          <a:xfrm>
                            <a:off x="3536" y="11528"/>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270"/>
                        <wps:cNvCnPr>
                          <a:cxnSpLocks noChangeShapeType="1"/>
                        </wps:cNvCnPr>
                        <wps:spPr bwMode="auto">
                          <a:xfrm>
                            <a:off x="3536" y="11573"/>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271"/>
                        <wps:cNvCnPr>
                          <a:cxnSpLocks noChangeShapeType="1"/>
                        </wps:cNvCnPr>
                        <wps:spPr bwMode="auto">
                          <a:xfrm>
                            <a:off x="3536" y="11558"/>
                            <a:ext cx="18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Rectangle 272"/>
                        <wps:cNvSpPr>
                          <a:spLocks noChangeArrowheads="1"/>
                        </wps:cNvSpPr>
                        <wps:spPr bwMode="auto">
                          <a:xfrm>
                            <a:off x="3641" y="11528"/>
                            <a:ext cx="60" cy="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273"/>
                        <wps:cNvSpPr>
                          <a:spLocks noEditPoints="1"/>
                        </wps:cNvSpPr>
                        <wps:spPr bwMode="auto">
                          <a:xfrm>
                            <a:off x="3266" y="11138"/>
                            <a:ext cx="525" cy="360"/>
                          </a:xfrm>
                          <a:custGeom>
                            <a:avLst/>
                            <a:gdLst>
                              <a:gd name="T0" fmla="*/ 435 w 525"/>
                              <a:gd name="T1" fmla="*/ 270 h 360"/>
                              <a:gd name="T2" fmla="*/ 450 w 525"/>
                              <a:gd name="T3" fmla="*/ 270 h 360"/>
                              <a:gd name="T4" fmla="*/ 450 w 525"/>
                              <a:gd name="T5" fmla="*/ 255 h 360"/>
                              <a:gd name="T6" fmla="*/ 435 w 525"/>
                              <a:gd name="T7" fmla="*/ 255 h 360"/>
                              <a:gd name="T8" fmla="*/ 435 w 525"/>
                              <a:gd name="T9" fmla="*/ 270 h 360"/>
                              <a:gd name="T10" fmla="*/ 105 w 525"/>
                              <a:gd name="T11" fmla="*/ 225 h 360"/>
                              <a:gd name="T12" fmla="*/ 105 w 525"/>
                              <a:gd name="T13" fmla="*/ 30 h 360"/>
                              <a:gd name="T14" fmla="*/ 405 w 525"/>
                              <a:gd name="T15" fmla="*/ 30 h 360"/>
                              <a:gd name="T16" fmla="*/ 405 w 525"/>
                              <a:gd name="T17" fmla="*/ 225 h 360"/>
                              <a:gd name="T18" fmla="*/ 105 w 525"/>
                              <a:gd name="T19" fmla="*/ 225 h 360"/>
                              <a:gd name="T20" fmla="*/ 105 w 525"/>
                              <a:gd name="T21" fmla="*/ 225 h 360"/>
                              <a:gd name="T22" fmla="*/ 420 w 525"/>
                              <a:gd name="T23" fmla="*/ 225 h 360"/>
                              <a:gd name="T24" fmla="*/ 420 w 525"/>
                              <a:gd name="T25" fmla="*/ 15 h 360"/>
                              <a:gd name="T26" fmla="*/ 435 w 525"/>
                              <a:gd name="T27" fmla="*/ 15 h 360"/>
                              <a:gd name="T28" fmla="*/ 435 w 525"/>
                              <a:gd name="T29" fmla="*/ 0 h 360"/>
                              <a:gd name="T30" fmla="*/ 90 w 525"/>
                              <a:gd name="T31" fmla="*/ 0 h 360"/>
                              <a:gd name="T32" fmla="*/ 90 w 525"/>
                              <a:gd name="T33" fmla="*/ 240 h 360"/>
                              <a:gd name="T34" fmla="*/ 105 w 525"/>
                              <a:gd name="T35" fmla="*/ 240 h 360"/>
                              <a:gd name="T36" fmla="*/ 105 w 525"/>
                              <a:gd name="T37" fmla="*/ 225 h 360"/>
                              <a:gd name="T38" fmla="*/ 0 w 525"/>
                              <a:gd name="T39" fmla="*/ 360 h 360"/>
                              <a:gd name="T40" fmla="*/ 45 w 525"/>
                              <a:gd name="T41" fmla="*/ 360 h 360"/>
                              <a:gd name="T42" fmla="*/ 45 w 525"/>
                              <a:gd name="T43" fmla="*/ 345 h 360"/>
                              <a:gd name="T44" fmla="*/ 0 w 525"/>
                              <a:gd name="T45" fmla="*/ 345 h 360"/>
                              <a:gd name="T46" fmla="*/ 0 w 525"/>
                              <a:gd name="T47" fmla="*/ 360 h 360"/>
                              <a:gd name="T48" fmla="*/ 300 w 525"/>
                              <a:gd name="T49" fmla="*/ 360 h 360"/>
                              <a:gd name="T50" fmla="*/ 420 w 525"/>
                              <a:gd name="T51" fmla="*/ 360 h 360"/>
                              <a:gd name="T52" fmla="*/ 420 w 525"/>
                              <a:gd name="T53" fmla="*/ 360 h 360"/>
                              <a:gd name="T54" fmla="*/ 300 w 525"/>
                              <a:gd name="T55" fmla="*/ 360 h 360"/>
                              <a:gd name="T56" fmla="*/ 300 w 525"/>
                              <a:gd name="T57" fmla="*/ 360 h 360"/>
                              <a:gd name="T58" fmla="*/ 510 w 525"/>
                              <a:gd name="T59" fmla="*/ 345 h 360"/>
                              <a:gd name="T60" fmla="*/ 525 w 525"/>
                              <a:gd name="T61" fmla="*/ 345 h 360"/>
                              <a:gd name="T62" fmla="*/ 525 w 525"/>
                              <a:gd name="T63" fmla="*/ 345 h 360"/>
                              <a:gd name="T64" fmla="*/ 510 w 525"/>
                              <a:gd name="T65" fmla="*/ 345 h 360"/>
                              <a:gd name="T66" fmla="*/ 510 w 525"/>
                              <a:gd name="T67" fmla="*/ 345 h 360"/>
                              <a:gd name="T68" fmla="*/ 510 w 525"/>
                              <a:gd name="T69" fmla="*/ 360 h 360"/>
                              <a:gd name="T70" fmla="*/ 525 w 525"/>
                              <a:gd name="T71" fmla="*/ 360 h 360"/>
                              <a:gd name="T72" fmla="*/ 525 w 525"/>
                              <a:gd name="T73" fmla="*/ 360 h 360"/>
                              <a:gd name="T74" fmla="*/ 510 w 525"/>
                              <a:gd name="T75" fmla="*/ 360 h 360"/>
                              <a:gd name="T76" fmla="*/ 510 w 525"/>
                              <a:gd name="T77" fmla="*/ 36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25" h="360">
                                <a:moveTo>
                                  <a:pt x="435" y="270"/>
                                </a:moveTo>
                                <a:lnTo>
                                  <a:pt x="450" y="270"/>
                                </a:lnTo>
                                <a:lnTo>
                                  <a:pt x="450" y="255"/>
                                </a:lnTo>
                                <a:lnTo>
                                  <a:pt x="435" y="255"/>
                                </a:lnTo>
                                <a:lnTo>
                                  <a:pt x="435" y="270"/>
                                </a:lnTo>
                                <a:close/>
                                <a:moveTo>
                                  <a:pt x="105" y="225"/>
                                </a:moveTo>
                                <a:lnTo>
                                  <a:pt x="105" y="30"/>
                                </a:lnTo>
                                <a:lnTo>
                                  <a:pt x="405" y="30"/>
                                </a:lnTo>
                                <a:lnTo>
                                  <a:pt x="405" y="225"/>
                                </a:lnTo>
                                <a:lnTo>
                                  <a:pt x="105" y="225"/>
                                </a:lnTo>
                                <a:close/>
                                <a:moveTo>
                                  <a:pt x="105" y="225"/>
                                </a:moveTo>
                                <a:lnTo>
                                  <a:pt x="420" y="225"/>
                                </a:lnTo>
                                <a:lnTo>
                                  <a:pt x="420" y="15"/>
                                </a:lnTo>
                                <a:lnTo>
                                  <a:pt x="435" y="15"/>
                                </a:lnTo>
                                <a:lnTo>
                                  <a:pt x="435" y="0"/>
                                </a:lnTo>
                                <a:lnTo>
                                  <a:pt x="90" y="0"/>
                                </a:lnTo>
                                <a:lnTo>
                                  <a:pt x="90" y="240"/>
                                </a:lnTo>
                                <a:lnTo>
                                  <a:pt x="105" y="240"/>
                                </a:lnTo>
                                <a:lnTo>
                                  <a:pt x="105" y="225"/>
                                </a:lnTo>
                                <a:close/>
                                <a:moveTo>
                                  <a:pt x="0" y="360"/>
                                </a:moveTo>
                                <a:lnTo>
                                  <a:pt x="45" y="360"/>
                                </a:lnTo>
                                <a:lnTo>
                                  <a:pt x="45" y="345"/>
                                </a:lnTo>
                                <a:lnTo>
                                  <a:pt x="0" y="345"/>
                                </a:lnTo>
                                <a:lnTo>
                                  <a:pt x="0" y="360"/>
                                </a:lnTo>
                                <a:close/>
                                <a:moveTo>
                                  <a:pt x="300" y="360"/>
                                </a:moveTo>
                                <a:lnTo>
                                  <a:pt x="420" y="360"/>
                                </a:lnTo>
                                <a:lnTo>
                                  <a:pt x="420" y="360"/>
                                </a:lnTo>
                                <a:lnTo>
                                  <a:pt x="300" y="360"/>
                                </a:lnTo>
                                <a:lnTo>
                                  <a:pt x="300" y="360"/>
                                </a:lnTo>
                                <a:close/>
                                <a:moveTo>
                                  <a:pt x="510" y="345"/>
                                </a:moveTo>
                                <a:lnTo>
                                  <a:pt x="525" y="345"/>
                                </a:lnTo>
                                <a:lnTo>
                                  <a:pt x="525" y="345"/>
                                </a:lnTo>
                                <a:lnTo>
                                  <a:pt x="510" y="345"/>
                                </a:lnTo>
                                <a:lnTo>
                                  <a:pt x="510" y="345"/>
                                </a:lnTo>
                                <a:close/>
                                <a:moveTo>
                                  <a:pt x="510" y="360"/>
                                </a:moveTo>
                                <a:lnTo>
                                  <a:pt x="525" y="360"/>
                                </a:lnTo>
                                <a:lnTo>
                                  <a:pt x="525" y="360"/>
                                </a:lnTo>
                                <a:lnTo>
                                  <a:pt x="510" y="360"/>
                                </a:lnTo>
                                <a:lnTo>
                                  <a:pt x="510" y="360"/>
                                </a:lnTo>
                                <a:close/>
                              </a:path>
                            </a:pathLst>
                          </a:custGeom>
                          <a:solidFill>
                            <a:srgbClr val="000000"/>
                          </a:solidFill>
                          <a:ln w="9525">
                            <a:solidFill>
                              <a:srgbClr val="000000"/>
                            </a:solidFill>
                            <a:prstDash val="solid"/>
                            <a:round/>
                            <a:headEnd/>
                            <a:tailEnd/>
                          </a:ln>
                        </wps:spPr>
                        <wps:bodyPr rot="0" vert="horz" wrap="square" lIns="91440" tIns="45720" rIns="91440" bIns="45720" anchor="t" anchorCtr="0" upright="1">
                          <a:noAutofit/>
                        </wps:bodyPr>
                      </wps:wsp>
                      <wps:wsp>
                        <wps:cNvPr id="224" name="Line 274"/>
                        <wps:cNvCnPr>
                          <a:cxnSpLocks noChangeShapeType="1"/>
                        </wps:cNvCnPr>
                        <wps:spPr bwMode="auto">
                          <a:xfrm>
                            <a:off x="3311" y="11408"/>
                            <a:ext cx="4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275"/>
                        <wps:cNvCnPr>
                          <a:cxnSpLocks noChangeShapeType="1"/>
                        </wps:cNvCnPr>
                        <wps:spPr bwMode="auto">
                          <a:xfrm flipV="1">
                            <a:off x="3416" y="11408"/>
                            <a:ext cx="1"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276"/>
                        <wps:cNvCnPr>
                          <a:cxnSpLocks noChangeShapeType="1"/>
                        </wps:cNvCnPr>
                        <wps:spPr bwMode="auto">
                          <a:xfrm flipV="1">
                            <a:off x="3521" y="11408"/>
                            <a:ext cx="1"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1B5D3A" id="Group 264" o:spid="_x0000_s1026" style="position:absolute;left:0;text-align:left;margin-left:110.25pt;margin-top:5pt;width:28.5pt;height:27pt;z-index:251675136" coordorigin="3236,11108" coordsize="57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">
                <v:shape id="Freeform 265" o:spid="_x0000_s1027" style="position:absolute;left:3236;top:11108;width:570;height:540;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" path="m135,345l,345,,540r570,l570,345r-120,l450,330r45,l495,,75,r,330l135,330r,15xe">
                  <v:path arrowok="t" o:connecttype="custom" o:connectlocs="135,345;0,345;0,540;570,540;570,345;450,345;450,330;495,330;495,0;75,0;75,330;135,330;135,345" o:connectangles="0,0,0,0,0,0,0,0,0,0,0,0,0"/>
                </v:shape>
                <v:line id="Line 266" o:spid="_x0000_s1028" style="position:absolute;visibility:visible;mso-wrap-style:square" from="3371,11453" to="3686,1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"/>
                <v:line id="Line 267" o:spid="_x0000_s1029" style="position:absolute;visibility:visible;mso-wrap-style:square" from="3371,11438" to="3686,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"/>
                <v:shape id="Freeform 268" o:spid="_x0000_s1030" style="position:absolute;left:3536;top:11483;width:225;height:150;visibility:visible;mso-wrap-style:square;v-text-anchor:top" coordsize="22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" path="m,150r180,l180,,,,,150xm195,15r30,l225,,195,r,15xe">
                  <v:path arrowok="t" o:connecttype="custom" o:connectlocs="0,150;180,150;180,0;0,0;0,150;195,15;225,15;225,0;195,0;195,15" o:connectangles="0,0,0,0,0,0,0,0,0,0"/>
                  <o:lock v:ext="edit" verticies="t"/>
                </v:shape>
                <v:line id="Line 269" o:spid="_x0000_s1031" style="position:absolute;visibility:visible;mso-wrap-style:square" from="3536,11528" to="3716,1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"/>
                <v:line id="Line 270" o:spid="_x0000_s1032" style="position:absolute;visibility:visible;mso-wrap-style:square" from="3536,11573" to="3716,11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"/>
                <v:line id="Line 271" o:spid="_x0000_s1033" style="position:absolute;visibility:visible;mso-wrap-style:square" from="3536,11558" to="3716,11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"/>
                <v:rect id="Rectangle 272" o:spid="_x0000_s1034" style="position:absolute;left:3641;top:11528;width:60;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" filled="f"/>
                <v:shape id="Freeform 273" o:spid="_x0000_s1035" style="position:absolute;left:3266;top:11138;width:525;height:360;visibility:visible;mso-wrap-style:square;v-text-anchor:top" coordsize="52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" path="m435,270r15,l450,255r-15,l435,270xm105,225r,-195l405,30r,195l105,225xm105,225r315,l420,15r15,l435,,90,r,240l105,240r,-15xm,360r45,l45,345,,345r,15xm300,360r120,l420,360r-120,l300,360xm510,345r15,l525,345r-15,l510,345xm510,360r15,l525,360r-15,l510,360xe" fillcolor="black">
                  <v:path arrowok="t" o:connecttype="custom" o:connectlocs="435,270;450,270;450,255;435,255;435,270;105,225;105,30;405,30;405,225;105,225;105,225;420,225;420,15;435,15;435,0;90,0;90,240;105,240;105,225;0,360;45,360;45,345;0,345;0,360;300,360;420,360;420,360;300,360;300,360;510,345;525,345;525,345;510,345;510,345;510,360;525,360;525,360;510,360;510,360" o:connectangles="0,0,0,0,0,0,0,0,0,0,0,0,0,0,0,0,0,0,0,0,0,0,0,0,0,0,0,0,0,0,0,0,0,0,0,0,0,0,0"/>
                  <o:lock v:ext="edit" verticies="t"/>
                </v:shape>
                <v:line id="Line 274" o:spid="_x0000_s1036" style="position:absolute;visibility:visible;mso-wrap-style:square" from="3311,11408" to="3731,11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275" o:spid="_x0000_s1037" style="position:absolute;flip:y;visibility:visible;mso-wrap-style:square" from="3416,11408" to="3417,11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line id="Line 276" o:spid="_x0000_s1038" style="position:absolute;flip:y;visibility:visible;mso-wrap-style:square" from="3521,11408" to="3522,11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"/>
              </v:group>
            </w:pict>
          </mc:Fallback>
        </mc:AlternateContent>
      </w:r>
    </w:p>
    <w:p w:rsidR="00000000" w:rsidRDefault="00E81F67">
      <w:pPr>
        <w:spacing w:line="400" w:lineRule="atLeast"/>
        <w:ind w:left="420" w:hanging="210"/>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85376" behindDoc="0" locked="0" layoutInCell="1" allowOverlap="1">
                <wp:simplePos x="0" y="0"/>
                <wp:positionH relativeFrom="column">
                  <wp:posOffset>1733550</wp:posOffset>
                </wp:positionH>
                <wp:positionV relativeFrom="paragraph">
                  <wp:posOffset>152400</wp:posOffset>
                </wp:positionV>
                <wp:extent cx="600075" cy="685800"/>
                <wp:effectExtent l="7620" t="13970" r="11430" b="5080"/>
                <wp:wrapNone/>
                <wp:docPr id="213" name="Lin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6858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03D48" id="Line 286" o:spid="_x0000_s1026" style="position:absolute;left:0;text-align:lef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2pt" to="183.7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">
                <v:stroke dashstyle="1 1"/>
              </v:line>
            </w:pict>
          </mc:Fallback>
        </mc:AlternateContent>
      </w:r>
      <w:r>
        <w:rPr>
          <w:rFonts w:ascii="ＭＳ Ｐ明朝" w:eastAsia="ＭＳ Ｐ明朝" w:hAnsi="ＭＳ Ｐ明朝"/>
          <w:noProof/>
          <w:sz w:val="20"/>
        </w:rPr>
        <mc:AlternateContent>
          <mc:Choice Requires="wps">
            <w:drawing>
              <wp:anchor distT="0" distB="0" distL="114300" distR="114300" simplePos="0" relativeHeight="251663872" behindDoc="0" locked="0" layoutInCell="1" allowOverlap="1">
                <wp:simplePos x="0" y="0"/>
                <wp:positionH relativeFrom="column">
                  <wp:posOffset>133350</wp:posOffset>
                </wp:positionH>
                <wp:positionV relativeFrom="paragraph">
                  <wp:posOffset>152400</wp:posOffset>
                </wp:positionV>
                <wp:extent cx="1333500" cy="457200"/>
                <wp:effectExtent l="0" t="4445" r="1905" b="0"/>
                <wp:wrapNone/>
                <wp:docPr id="212"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spacing w:line="240" w:lineRule="exact"/>
                              <w:rPr>
                                <w:rFonts w:eastAsia="ＭＳ Ｐ明朝" w:hint="eastAsia"/>
                                <w:sz w:val="16"/>
                              </w:rPr>
                            </w:pPr>
                            <w:r>
                              <w:rPr>
                                <w:rFonts w:eastAsia="ＭＳ Ｐ明朝" w:hint="eastAsia"/>
                                <w:sz w:val="16"/>
                              </w:rPr>
                              <w:t>業務アプリケーション</w:t>
                            </w:r>
                          </w:p>
                          <w:p w:rsidR="00000000" w:rsidRDefault="00215564">
                            <w:pPr>
                              <w:spacing w:line="240" w:lineRule="exact"/>
                              <w:rPr>
                                <w:rFonts w:eastAsia="ＭＳ Ｐ明朝" w:hint="eastAsia"/>
                                <w:sz w:val="16"/>
                              </w:rPr>
                            </w:pPr>
                            <w:r>
                              <w:rPr>
                                <w:rFonts w:eastAsia="ＭＳ Ｐ明朝" w:hint="eastAsia"/>
                                <w:sz w:val="16"/>
                              </w:rPr>
                              <w:t>MS-Excel</w:t>
                            </w:r>
                            <w:r>
                              <w:rPr>
                                <w:rFonts w:eastAsia="ＭＳ Ｐ明朝" w:hint="eastAsia"/>
                                <w:sz w:val="16"/>
                              </w:rPr>
                              <w:t>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59" type="#_x0000_t202" style="position:absolute;left:0;text-align:left;margin-left:10.5pt;margin-top:12pt;width:10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uFBuQIAAMU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" filled="f" stroked="f">
                <v:textbox>
                  <w:txbxContent>
                    <w:p w:rsidR="00000000" w:rsidRDefault="00215564">
                      <w:pPr>
                        <w:spacing w:line="240" w:lineRule="exact"/>
                        <w:rPr>
                          <w:rFonts w:eastAsia="ＭＳ Ｐ明朝" w:hint="eastAsia"/>
                          <w:sz w:val="16"/>
                        </w:rPr>
                      </w:pPr>
                      <w:r>
                        <w:rPr>
                          <w:rFonts w:eastAsia="ＭＳ Ｐ明朝" w:hint="eastAsia"/>
                          <w:sz w:val="16"/>
                        </w:rPr>
                        <w:t>業務アプリケーション</w:t>
                      </w:r>
                    </w:p>
                    <w:p w:rsidR="00000000" w:rsidRDefault="00215564">
                      <w:pPr>
                        <w:spacing w:line="240" w:lineRule="exact"/>
                        <w:rPr>
                          <w:rFonts w:eastAsia="ＭＳ Ｐ明朝" w:hint="eastAsia"/>
                          <w:sz w:val="16"/>
                        </w:rPr>
                      </w:pPr>
                      <w:r>
                        <w:rPr>
                          <w:rFonts w:eastAsia="ＭＳ Ｐ明朝" w:hint="eastAsia"/>
                          <w:sz w:val="16"/>
                        </w:rPr>
                        <w:t>MS-Excel</w:t>
                      </w:r>
                      <w:r>
                        <w:rPr>
                          <w:rFonts w:eastAsia="ＭＳ Ｐ明朝" w:hint="eastAsia"/>
                          <w:sz w:val="16"/>
                        </w:rPr>
                        <w:t>など</w:t>
                      </w:r>
                    </w:p>
                  </w:txbxContent>
                </v:textbox>
              </v:shape>
            </w:pict>
          </mc:Fallback>
        </mc:AlternateContent>
      </w:r>
    </w:p>
    <w:p w:rsidR="00000000" w:rsidRDefault="00E81F67">
      <w:pPr>
        <w:spacing w:line="400" w:lineRule="atLeast"/>
        <w:ind w:left="420" w:hanging="210"/>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93568" behindDoc="0" locked="0" layoutInCell="1" allowOverlap="1">
                <wp:simplePos x="0" y="0"/>
                <wp:positionH relativeFrom="column">
                  <wp:posOffset>4933950</wp:posOffset>
                </wp:positionH>
                <wp:positionV relativeFrom="paragraph">
                  <wp:posOffset>12700</wp:posOffset>
                </wp:positionV>
                <wp:extent cx="600075" cy="571500"/>
                <wp:effectExtent l="7620" t="13970" r="11430" b="5080"/>
                <wp:wrapNone/>
                <wp:docPr id="211"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571500"/>
                        </a:xfrm>
                        <a:prstGeom prst="rect">
                          <a:avLst/>
                        </a:prstGeom>
                        <a:solidFill>
                          <a:srgbClr val="FFFFFF"/>
                        </a:solidFill>
                        <a:ln w="9525">
                          <a:solidFill>
                            <a:srgbClr val="000000"/>
                          </a:solidFill>
                          <a:miter lim="800000"/>
                          <a:headEnd/>
                          <a:tailEnd/>
                        </a:ln>
                      </wps:spPr>
                      <wps:txb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ins w:id="13" w:author="N9606938" w:date="2007-01-21T13:12:00Z">
                              <w:r>
                                <w:rPr>
                                  <w:rFonts w:ascii="ＭＳ Ｐゴシック" w:eastAsia="ＭＳ Ｐゴシック" w:hAnsi="ＭＳ Ｐゴシック" w:hint="eastAsia"/>
                                  <w:sz w:val="20"/>
                                </w:rPr>
                                <w:t>ソフト</w:t>
                              </w:r>
                            </w:ins>
                            <w:del w:id="14" w:author="N9606938" w:date="2007-01-21T13:11:00Z">
                              <w:r>
                                <w:rPr>
                                  <w:rFonts w:ascii="ＭＳ Ｐゴシック" w:eastAsia="ＭＳ Ｐゴシック" w:hAnsi="ＭＳ Ｐゴシック" w:hint="eastAsia"/>
                                  <w:sz w:val="20"/>
                                </w:rPr>
                                <w:delText>ソフト</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 o:spid="_x0000_s1060" type="#_x0000_t202" style="position:absolute;left:0;text-align:left;margin-left:388.5pt;margin-top:1pt;width:47.25pt;height: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">
                <v:textbox>
                  <w:txbxContent>
                    <w:p w:rsidR="00000000" w:rsidRDefault="00215564">
                      <w:pP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メール</w:t>
                      </w:r>
                    </w:p>
                    <w:p w:rsidR="00000000" w:rsidRDefault="00215564">
                      <w:pPr>
                        <w:rPr>
                          <w:rFonts w:ascii="ＭＳ Ｐゴシック" w:eastAsia="ＭＳ Ｐゴシック" w:hAnsi="ＭＳ Ｐゴシック" w:hint="eastAsia"/>
                          <w:sz w:val="20"/>
                        </w:rPr>
                      </w:pPr>
                      <w:ins w:id="15" w:author="N9606938" w:date="2007-01-21T13:12:00Z">
                        <w:r>
                          <w:rPr>
                            <w:rFonts w:ascii="ＭＳ Ｐゴシック" w:eastAsia="ＭＳ Ｐゴシック" w:hAnsi="ＭＳ Ｐゴシック" w:hint="eastAsia"/>
                            <w:sz w:val="20"/>
                          </w:rPr>
                          <w:t>ソフト</w:t>
                        </w:r>
                      </w:ins>
                      <w:del w:id="16" w:author="N9606938" w:date="2007-01-21T13:11:00Z">
                        <w:r>
                          <w:rPr>
                            <w:rFonts w:ascii="ＭＳ Ｐゴシック" w:eastAsia="ＭＳ Ｐゴシック" w:hAnsi="ＭＳ Ｐゴシック" w:hint="eastAsia"/>
                            <w:sz w:val="20"/>
                          </w:rPr>
                          <w:delText>ソフト</w:delText>
                        </w:r>
                      </w:del>
                    </w:p>
                  </w:txbxContent>
                </v:textbox>
              </v:shape>
            </w:pict>
          </mc:Fallback>
        </mc:AlternateContent>
      </w:r>
    </w:p>
    <w:p w:rsidR="00000000" w:rsidRDefault="00215564">
      <w:pPr>
        <w:spacing w:line="400" w:lineRule="atLeast"/>
        <w:ind w:left="420" w:hanging="210"/>
        <w:rPr>
          <w:rFonts w:ascii="ＭＳ Ｐ明朝" w:eastAsia="ＭＳ Ｐ明朝" w:hAnsi="ＭＳ Ｐ明朝" w:hint="eastAsia"/>
          <w:sz w:val="22"/>
        </w:rPr>
      </w:pPr>
    </w:p>
    <w:p w:rsidR="00000000" w:rsidRDefault="00215564">
      <w:pPr>
        <w:spacing w:line="400" w:lineRule="exact"/>
        <w:ind w:leftChars="-100" w:left="-210"/>
        <w:rPr>
          <w:rFonts w:hint="eastAsia"/>
        </w:rPr>
      </w:pPr>
      <w:r>
        <w:rPr>
          <w:rFonts w:ascii="ＭＳ Ｐ明朝" w:eastAsia="ＭＳ Ｐ明朝" w:hAnsi="ＭＳ Ｐ明朝"/>
          <w:sz w:val="22"/>
        </w:rPr>
        <w:br w:type="page"/>
      </w:r>
      <w:r>
        <w:rPr>
          <w:rFonts w:hint="eastAsia"/>
        </w:rPr>
        <w:t>5</w:t>
      </w:r>
      <w:r>
        <w:rPr>
          <w:rFonts w:hint="eastAsia"/>
        </w:rPr>
        <w:t>－</w:t>
      </w:r>
      <w:r>
        <w:rPr>
          <w:rFonts w:hint="eastAsia"/>
        </w:rPr>
        <w:t>1</w:t>
      </w:r>
      <w:r>
        <w:rPr>
          <w:rFonts w:hint="eastAsia"/>
        </w:rPr>
        <w:t>．インターネットＥＤＩのタイプ毎の特徴</w:t>
      </w:r>
    </w:p>
    <w:p w:rsidR="00000000" w:rsidRDefault="00215564">
      <w:pPr>
        <w:spacing w:line="400" w:lineRule="atLeast"/>
        <w:rPr>
          <w:rFonts w:ascii="ＭＳ Ｐ明朝" w:eastAsia="ＭＳ Ｐゴシック" w:hAnsi="ＭＳ Ｐ明朝" w:hint="eastAsia"/>
          <w:sz w:val="22"/>
        </w:rPr>
      </w:pPr>
    </w:p>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5</w:t>
      </w:r>
      <w:r>
        <w:rPr>
          <w:rFonts w:ascii="ＭＳ Ｐ明朝" w:eastAsia="ＭＳ Ｐゴシック" w:hAnsi="ＭＳ Ｐ明朝" w:hint="eastAsia"/>
          <w:sz w:val="22"/>
        </w:rPr>
        <w:t>－</w:t>
      </w:r>
      <w:r>
        <w:rPr>
          <w:rFonts w:ascii="ＭＳ Ｐ明朝" w:eastAsia="ＭＳ Ｐゴシック" w:hAnsi="ＭＳ Ｐ明朝" w:hint="eastAsia"/>
          <w:sz w:val="22"/>
        </w:rPr>
        <w:t>1</w:t>
      </w:r>
      <w:r>
        <w:rPr>
          <w:rFonts w:ascii="ＭＳ Ｐ明朝" w:eastAsia="ＭＳ Ｐゴシック" w:hAnsi="ＭＳ Ｐ明朝" w:hint="eastAsia"/>
          <w:sz w:val="22"/>
        </w:rPr>
        <w:t>－</w:t>
      </w:r>
      <w:r>
        <w:rPr>
          <w:rFonts w:ascii="ＭＳ Ｐ明朝" w:eastAsia="ＭＳ Ｐゴシック" w:hAnsi="ＭＳ Ｐ明朝" w:hint="eastAsia"/>
          <w:sz w:val="22"/>
        </w:rPr>
        <w:t>1</w:t>
      </w:r>
      <w:r>
        <w:rPr>
          <w:rFonts w:ascii="ＭＳ Ｐ明朝" w:eastAsia="ＭＳ Ｐゴシック" w:hAnsi="ＭＳ Ｐ明朝" w:hint="eastAsia"/>
          <w:sz w:val="22"/>
        </w:rPr>
        <w:t>．ファイル転送型・メール型ＥＤＩの特徴</w:t>
      </w:r>
    </w:p>
    <w:p w:rsidR="00000000" w:rsidRDefault="00215564">
      <w:pPr>
        <w:pStyle w:val="a3"/>
        <w:tabs>
          <w:tab w:val="clear" w:pos="4252"/>
          <w:tab w:val="clear" w:pos="8504"/>
        </w:tabs>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 xml:space="preserve">　（１）ﾄﾗﾝｽﾚｰﾀを使用した方式</w:t>
      </w:r>
    </w:p>
    <w:p w:rsidR="00000000" w:rsidRDefault="00215564">
      <w:pPr>
        <w:spacing w:line="400" w:lineRule="atLeast"/>
        <w:ind w:left="105"/>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7</w:t>
      </w:r>
      <w:r>
        <w:rPr>
          <w:rFonts w:ascii="ＭＳ Ｐゴシック" w:eastAsia="ＭＳ Ｐゴシック" w:hAnsi="ＭＳ Ｐ明朝" w:hint="eastAsia"/>
          <w:sz w:val="22"/>
        </w:rPr>
        <w:t>図】ファイル転送型・メール型ＥＤＩ（ﾄﾗﾝｽﾚｰﾀ使用）</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18816" behindDoc="0" locked="0" layoutInCell="1" allowOverlap="1">
                <wp:simplePos x="0" y="0"/>
                <wp:positionH relativeFrom="column">
                  <wp:posOffset>876300</wp:posOffset>
                </wp:positionH>
                <wp:positionV relativeFrom="paragraph">
                  <wp:posOffset>220980</wp:posOffset>
                </wp:positionV>
                <wp:extent cx="4539615" cy="1281430"/>
                <wp:effectExtent l="0" t="0" r="5715" b="13970"/>
                <wp:wrapNone/>
                <wp:docPr id="19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9615" cy="1281430"/>
                          <a:chOff x="2741" y="3608"/>
                          <a:chExt cx="7149" cy="2018"/>
                        </a:xfrm>
                      </wpg:grpSpPr>
                      <pic:pic xmlns:pic="http://schemas.openxmlformats.org/drawingml/2006/picture">
                        <pic:nvPicPr>
                          <pic:cNvPr id="194"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465" y="3745"/>
                            <a:ext cx="1680" cy="1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5" name="Rectangle 6"/>
                        <wps:cNvSpPr>
                          <a:spLocks noChangeArrowheads="1"/>
                        </wps:cNvSpPr>
                        <wps:spPr bwMode="auto">
                          <a:xfrm>
                            <a:off x="5666" y="4140"/>
                            <a:ext cx="1365" cy="3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200" w:lineRule="exact"/>
                                <w:rPr>
                                  <w:rFonts w:eastAsia="ＭＳ Ｐ明朝"/>
                                  <w:sz w:val="20"/>
                                </w:rPr>
                              </w:pPr>
                              <w:r>
                                <w:rPr>
                                  <w:rFonts w:eastAsia="ＭＳ Ｐ明朝" w:hint="eastAsia"/>
                                  <w:sz w:val="20"/>
                                </w:rPr>
                                <w:t>インターネット</w:t>
                              </w:r>
                            </w:p>
                          </w:txbxContent>
                        </wps:txbx>
                        <wps:bodyPr rot="0" vert="horz" wrap="square" lIns="12700" tIns="12700" rIns="12700" bIns="12700" anchor="t" anchorCtr="0" upright="1">
                          <a:noAutofit/>
                        </wps:bodyPr>
                      </wps:wsp>
                      <wps:wsp>
                        <wps:cNvPr id="196" name="Arc 7"/>
                        <wps:cNvSpPr>
                          <a:spLocks/>
                        </wps:cNvSpPr>
                        <wps:spPr bwMode="auto">
                          <a:xfrm flipV="1">
                            <a:off x="9153" y="3987"/>
                            <a:ext cx="323" cy="38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7" name="Arc 8"/>
                        <wps:cNvSpPr>
                          <a:spLocks/>
                        </wps:cNvSpPr>
                        <wps:spPr bwMode="auto">
                          <a:xfrm flipH="1" flipV="1">
                            <a:off x="3106" y="4042"/>
                            <a:ext cx="268" cy="2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8" name="Line 9"/>
                        <wps:cNvCnPr>
                          <a:cxnSpLocks noChangeShapeType="1"/>
                        </wps:cNvCnPr>
                        <wps:spPr bwMode="auto">
                          <a:xfrm flipV="1">
                            <a:off x="4818" y="4581"/>
                            <a:ext cx="536" cy="144"/>
                          </a:xfrm>
                          <a:prstGeom prst="line">
                            <a:avLst/>
                          </a:prstGeom>
                          <a:noFill/>
                          <a:ln w="9525">
                            <a:solidFill>
                              <a:srgbClr val="000000"/>
                            </a:solidFill>
                            <a:round/>
                            <a:headEnd type="arrow" w="sm" len="sm"/>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Line 10"/>
                        <wps:cNvCnPr>
                          <a:cxnSpLocks noChangeShapeType="1"/>
                        </wps:cNvCnPr>
                        <wps:spPr bwMode="auto">
                          <a:xfrm>
                            <a:off x="7086" y="4678"/>
                            <a:ext cx="536" cy="14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0" name="Line 11"/>
                        <wps:cNvCnPr>
                          <a:cxnSpLocks noChangeShapeType="1"/>
                        </wps:cNvCnPr>
                        <wps:spPr bwMode="auto">
                          <a:xfrm flipH="1">
                            <a:off x="5121" y="4568"/>
                            <a:ext cx="274" cy="23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12"/>
                        <wps:cNvCnPr>
                          <a:cxnSpLocks noChangeShapeType="1"/>
                        </wps:cNvCnPr>
                        <wps:spPr bwMode="auto">
                          <a:xfrm flipH="1" flipV="1">
                            <a:off x="7309" y="4557"/>
                            <a:ext cx="274" cy="23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13"/>
                        <wps:cNvCnPr>
                          <a:cxnSpLocks noChangeShapeType="1"/>
                        </wps:cNvCnPr>
                        <wps:spPr bwMode="auto">
                          <a:xfrm flipV="1">
                            <a:off x="5089" y="4677"/>
                            <a:ext cx="537" cy="15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14"/>
                        <wps:cNvCnPr>
                          <a:cxnSpLocks noChangeShapeType="1"/>
                        </wps:cNvCnPr>
                        <wps:spPr bwMode="auto">
                          <a:xfrm>
                            <a:off x="7309" y="4541"/>
                            <a:ext cx="593" cy="177"/>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Freeform 15"/>
                        <wps:cNvSpPr>
                          <a:spLocks/>
                        </wps:cNvSpPr>
                        <wps:spPr bwMode="auto">
                          <a:xfrm>
                            <a:off x="5549" y="4549"/>
                            <a:ext cx="1633" cy="161"/>
                          </a:xfrm>
                          <a:custGeom>
                            <a:avLst/>
                            <a:gdLst>
                              <a:gd name="T0" fmla="*/ 0 w 20000"/>
                              <a:gd name="T1" fmla="*/ 19876 h 20000"/>
                              <a:gd name="T2" fmla="*/ 882 w 20000"/>
                              <a:gd name="T3" fmla="*/ 16894 h 20000"/>
                              <a:gd name="T4" fmla="*/ 1960 w 20000"/>
                              <a:gd name="T5" fmla="*/ 12919 h 20000"/>
                              <a:gd name="T6" fmla="*/ 3233 w 20000"/>
                              <a:gd name="T7" fmla="*/ 9938 h 20000"/>
                              <a:gd name="T8" fmla="*/ 4507 w 20000"/>
                              <a:gd name="T9" fmla="*/ 5963 h 20000"/>
                              <a:gd name="T10" fmla="*/ 5683 w 20000"/>
                              <a:gd name="T11" fmla="*/ 2981 h 20000"/>
                              <a:gd name="T12" fmla="*/ 6761 w 20000"/>
                              <a:gd name="T13" fmla="*/ 1988 h 20000"/>
                              <a:gd name="T14" fmla="*/ 8132 w 20000"/>
                              <a:gd name="T15" fmla="*/ 0 h 20000"/>
                              <a:gd name="T16" fmla="*/ 11855 w 20000"/>
                              <a:gd name="T17" fmla="*/ 0 h 20000"/>
                              <a:gd name="T18" fmla="*/ 13325 w 20000"/>
                              <a:gd name="T19" fmla="*/ 2981 h 20000"/>
                              <a:gd name="T20" fmla="*/ 14697 w 20000"/>
                              <a:gd name="T21" fmla="*/ 5963 h 20000"/>
                              <a:gd name="T22" fmla="*/ 15873 w 20000"/>
                              <a:gd name="T23" fmla="*/ 7950 h 20000"/>
                              <a:gd name="T24" fmla="*/ 17636 w 20000"/>
                              <a:gd name="T25" fmla="*/ 11925 h 20000"/>
                              <a:gd name="T26" fmla="*/ 18910 w 20000"/>
                              <a:gd name="T27" fmla="*/ 15901 h 20000"/>
                              <a:gd name="T28" fmla="*/ 19988 w 20000"/>
                              <a:gd name="T29" fmla="*/ 1987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0" y="19876"/>
                                </a:moveTo>
                                <a:lnTo>
                                  <a:pt x="882" y="16894"/>
                                </a:lnTo>
                                <a:lnTo>
                                  <a:pt x="1960" y="12919"/>
                                </a:lnTo>
                                <a:lnTo>
                                  <a:pt x="3233" y="9938"/>
                                </a:lnTo>
                                <a:lnTo>
                                  <a:pt x="4507" y="5963"/>
                                </a:lnTo>
                                <a:lnTo>
                                  <a:pt x="5683" y="2981"/>
                                </a:lnTo>
                                <a:lnTo>
                                  <a:pt x="6761" y="1988"/>
                                </a:lnTo>
                                <a:lnTo>
                                  <a:pt x="8132" y="0"/>
                                </a:lnTo>
                                <a:lnTo>
                                  <a:pt x="11855" y="0"/>
                                </a:lnTo>
                                <a:lnTo>
                                  <a:pt x="13325" y="2981"/>
                                </a:lnTo>
                                <a:lnTo>
                                  <a:pt x="14697" y="5963"/>
                                </a:lnTo>
                                <a:lnTo>
                                  <a:pt x="15873" y="7950"/>
                                </a:lnTo>
                                <a:lnTo>
                                  <a:pt x="17636" y="11925"/>
                                </a:lnTo>
                                <a:lnTo>
                                  <a:pt x="18910" y="15901"/>
                                </a:lnTo>
                                <a:lnTo>
                                  <a:pt x="19988" y="19876"/>
                                </a:lnTo>
                              </a:path>
                            </a:pathLst>
                          </a:custGeom>
                          <a:noFill/>
                          <a:ln w="9525" cap="flat">
                            <a:solidFill>
                              <a:srgbClr val="000000"/>
                            </a:solidFill>
                            <a:prstDash val="sysDot"/>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205"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741" y="3620"/>
                            <a:ext cx="792"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6"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405" y="4272"/>
                            <a:ext cx="1068" cy="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7"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8109" y="4140"/>
                            <a:ext cx="1176" cy="1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8"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9146" y="3608"/>
                            <a:ext cx="744"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9" name="Rectangle 20"/>
                        <wps:cNvSpPr>
                          <a:spLocks noChangeArrowheads="1"/>
                        </wps:cNvSpPr>
                        <wps:spPr bwMode="auto">
                          <a:xfrm>
                            <a:off x="3845" y="5241"/>
                            <a:ext cx="589" cy="3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60" w:lineRule="exact"/>
                                <w:rPr>
                                  <w:rFonts w:eastAsia="ＭＳ Ｐ明朝"/>
                                  <w:sz w:val="16"/>
                                </w:rPr>
                              </w:pPr>
                              <w:r>
                                <w:rPr>
                                  <w:rFonts w:eastAsia="ＭＳ Ｐ明朝"/>
                                  <w:sz w:val="16"/>
                                </w:rPr>
                                <w:t>CII</w:t>
                              </w:r>
                              <w:r>
                                <w:rPr>
                                  <w:rFonts w:eastAsia="ＭＳ Ｐ明朝" w:hint="eastAsia"/>
                                  <w:sz w:val="16"/>
                                </w:rPr>
                                <w:t>ﾄﾗﾝｽﾚｰﾀ</w:t>
                              </w:r>
                            </w:p>
                          </w:txbxContent>
                        </wps:txbx>
                        <wps:bodyPr rot="0" vert="horz" wrap="square" lIns="12700" tIns="12700" rIns="12700" bIns="12700" anchor="t" anchorCtr="0" upright="1">
                          <a:noAutofit/>
                        </wps:bodyPr>
                      </wps:wsp>
                      <wps:wsp>
                        <wps:cNvPr id="210" name="Rectangle 21"/>
                        <wps:cNvSpPr>
                          <a:spLocks noChangeArrowheads="1"/>
                        </wps:cNvSpPr>
                        <wps:spPr bwMode="auto">
                          <a:xfrm>
                            <a:off x="8441" y="5241"/>
                            <a:ext cx="589" cy="3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60" w:lineRule="exact"/>
                                <w:rPr>
                                  <w:rFonts w:eastAsia="ＭＳ Ｐ明朝"/>
                                  <w:sz w:val="16"/>
                                </w:rPr>
                              </w:pPr>
                              <w:r>
                                <w:rPr>
                                  <w:rFonts w:eastAsia="ＭＳ Ｐ明朝"/>
                                  <w:sz w:val="16"/>
                                </w:rPr>
                                <w:t>CII</w:t>
                              </w:r>
                              <w:r>
                                <w:rPr>
                                  <w:rFonts w:eastAsia="ＭＳ Ｐ明朝" w:hint="eastAsia"/>
                                  <w:sz w:val="16"/>
                                </w:rPr>
                                <w:t>ﾄﾗﾝｽﾚｰﾀ</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61" style="position:absolute;left:0;text-align:left;margin-left:69pt;margin-top:17.4pt;width:357.45pt;height:100.9pt;z-index:251618816" coordorigin="2741,3608" coordsize="7149,2018"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">
                <v:shape id="Picture 5" o:spid="_x0000_s1062" type="#_x0000_t75" style="position:absolute;left:5465;top:3745;width:1680;height: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">
                  <v:imagedata r:id="rId17" o:title=""/>
                </v:shape>
                <v:rect id="Rectangle 6" o:spid="_x0000_s1063" style="position:absolute;left:5666;top:4140;width:1365;height: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" filled="f" stroked="f">
                  <v:textbox inset="1pt,1pt,1pt,1pt">
                    <w:txbxContent>
                      <w:p w:rsidR="00000000" w:rsidRDefault="00215564">
                        <w:pPr>
                          <w:spacing w:line="200" w:lineRule="exact"/>
                          <w:rPr>
                            <w:rFonts w:eastAsia="ＭＳ Ｐ明朝"/>
                            <w:sz w:val="20"/>
                          </w:rPr>
                        </w:pPr>
                        <w:r>
                          <w:rPr>
                            <w:rFonts w:eastAsia="ＭＳ Ｐ明朝" w:hint="eastAsia"/>
                            <w:sz w:val="20"/>
                          </w:rPr>
                          <w:t>インターネット</w:t>
                        </w:r>
                      </w:p>
                    </w:txbxContent>
                  </v:textbox>
                </v:rect>
                <v:shape id="Arc 7" o:spid="_x0000_s1064" style="position:absolute;left:9153;top:3987;width:323;height:38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" path="m-1,nfc11929,,21600,9670,21600,21600em-1,nsc11929,,21600,9670,21600,21600l,21600,-1,xe" filled="f" strokeweight="1pt">
                  <v:path arrowok="t" o:extrusionok="f" o:connecttype="custom" o:connectlocs="0,0;323,387;0,387" o:connectangles="0,0,0"/>
                </v:shape>
                <v:shape id="Arc 8" o:spid="_x0000_s1065" style="position:absolute;left:3106;top:4042;width:268;height:277;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" path="m-1,nfc11929,,21600,9670,21600,21600em-1,nsc11929,,21600,9670,21600,21600l,21600,-1,xe" filled="f" strokeweight="1pt">
                  <v:path arrowok="t" o:extrusionok="f" o:connecttype="custom" o:connectlocs="0,0;268,277;0,277" o:connectangles="0,0,0"/>
                </v:shape>
                <v:line id="Line 9" o:spid="_x0000_s1066" style="position:absolute;flip:y;visibility:visible;mso-wrap-style:square" from="4818,4581" to="5354,4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">
                  <v:stroke startarrow="open" startarrowwidth="narrow" startarrowlength="short"/>
                </v:line>
                <v:line id="Line 10" o:spid="_x0000_s1067" style="position:absolute;visibility:visible;mso-wrap-style:square" from="7086,4678" to="7622,4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line id="Line 11" o:spid="_x0000_s1068" style="position:absolute;flip:x;visibility:visible;mso-wrap-style:square" from="5121,4568" to="5395,4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"/>
                <v:line id="Line 12" o:spid="_x0000_s1069" style="position:absolute;flip:x y;visibility:visible;mso-wrap-style:square" from="7309,4557" to="7583,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"/>
                <v:line id="Line 13" o:spid="_x0000_s1070" style="position:absolute;flip:y;visibility:visible;mso-wrap-style:square" from="5089,4677" to="5626,4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14" o:spid="_x0000_s1071" style="position:absolute;visibility:visible;mso-wrap-style:square" from="7309,4541" to="7902,4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">
                  <v:stroke endarrow="open" endarrowwidth="narrow" endarrowlength="short"/>
                </v:line>
                <v:shape id="Freeform 15" o:spid="_x0000_s1072" style="position:absolute;left:5549;top:4549;width:1633;height:161;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" path="m,19876l882,16894,1960,12919,3233,9938,4507,5963,5683,2981,6761,1988,8132,r3723,l13325,2981r1372,2982l15873,7950r1763,3975l18910,15901r1078,3975e" filled="f">
                  <v:stroke dashstyle="1 1"/>
                  <v:path arrowok="t" o:connecttype="custom" o:connectlocs="0,160;72,136;160,104;264,80;368,48;464,24;552,16;664,0;968,0;1088,24;1200,48;1296,64;1440,96;1544,128;1632,160" o:connectangles="0,0,0,0,0,0,0,0,0,0,0,0,0,0,0"/>
                </v:shape>
                <v:shape id="Picture 16" o:spid="_x0000_s1073" type="#_x0000_t75" style="position:absolute;left:2741;top:3620;width:792;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">
                  <v:imagedata r:id="rId18" o:title=""/>
                </v:shape>
                <v:shape id="Picture 17" o:spid="_x0000_s1074" type="#_x0000_t75" style="position:absolute;left:3405;top:4272;width:1068;height: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">
                  <v:imagedata r:id="rId19" o:title=""/>
                </v:shape>
                <v:shape id="Picture 18" o:spid="_x0000_s1075" type="#_x0000_t75" style="position:absolute;left:8109;top:4140;width:1176;height:1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">
                  <v:imagedata r:id="rId20" o:title=""/>
                </v:shape>
                <v:shape id="Picture 19" o:spid="_x0000_s1076" type="#_x0000_t75" style="position:absolute;left:9146;top:3608;width:744;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">
                  <v:imagedata r:id="rId21" o:title=""/>
                </v:shape>
                <v:rect id="Rectangle 20" o:spid="_x0000_s1077" style="position:absolute;left:3845;top:5241;width:589;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" filled="f" fillcolor="silver" strokeweight=".5pt">
                  <v:textbox inset="1pt,1pt,1pt,1pt">
                    <w:txbxContent>
                      <w:p w:rsidR="00000000" w:rsidRDefault="00215564">
                        <w:pPr>
                          <w:spacing w:line="160" w:lineRule="exact"/>
                          <w:rPr>
                            <w:rFonts w:eastAsia="ＭＳ Ｐ明朝"/>
                            <w:sz w:val="16"/>
                          </w:rPr>
                        </w:pPr>
                        <w:r>
                          <w:rPr>
                            <w:rFonts w:eastAsia="ＭＳ Ｐ明朝"/>
                            <w:sz w:val="16"/>
                          </w:rPr>
                          <w:t>CII</w:t>
                        </w:r>
                        <w:r>
                          <w:rPr>
                            <w:rFonts w:eastAsia="ＭＳ Ｐ明朝" w:hint="eastAsia"/>
                            <w:sz w:val="16"/>
                          </w:rPr>
                          <w:t>ﾄﾗﾝｽﾚｰﾀ</w:t>
                        </w:r>
                      </w:p>
                    </w:txbxContent>
                  </v:textbox>
                </v:rect>
                <v:rect id="Rectangle 21" o:spid="_x0000_s1078" style="position:absolute;left:8441;top:5241;width:589;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" filled="f" fillcolor="silver" strokeweight=".5pt">
                  <v:textbox inset="1pt,1pt,1pt,1pt">
                    <w:txbxContent>
                      <w:p w:rsidR="00000000" w:rsidRDefault="00215564">
                        <w:pPr>
                          <w:spacing w:line="160" w:lineRule="exact"/>
                          <w:rPr>
                            <w:rFonts w:eastAsia="ＭＳ Ｐ明朝"/>
                            <w:sz w:val="16"/>
                          </w:rPr>
                        </w:pPr>
                        <w:r>
                          <w:rPr>
                            <w:rFonts w:eastAsia="ＭＳ Ｐ明朝"/>
                            <w:sz w:val="16"/>
                          </w:rPr>
                          <w:t>CII</w:t>
                        </w:r>
                        <w:r>
                          <w:rPr>
                            <w:rFonts w:eastAsia="ＭＳ Ｐ明朝" w:hint="eastAsia"/>
                            <w:sz w:val="16"/>
                          </w:rPr>
                          <w:t>ﾄﾗﾝｽﾚｰﾀ</w:t>
                        </w:r>
                      </w:p>
                    </w:txbxContent>
                  </v:textbox>
                </v:rect>
              </v:group>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・ﾄﾗﾝｽﾚｰﾀを利用して、ユーザ個別フォーマットと標準フォーマットの形式変換を行い、標準メッセージを生成する。従来型ＥＤＩとの違いは通信プロトコルにインター</w:t>
      </w:r>
      <w:r>
        <w:rPr>
          <w:rFonts w:ascii="ＭＳ Ｐ明朝" w:eastAsia="ＭＳ Ｐ明朝" w:hAnsi="ＭＳ Ｐ明朝" w:hint="eastAsia"/>
          <w:sz w:val="22"/>
        </w:rPr>
        <w:t>ネット関連技術を用いた点のみで、基本的には従来型ＥＤＩの延長上にあると言える。</w:t>
      </w:r>
    </w:p>
    <w:p w:rsidR="00000000" w:rsidRDefault="00215564">
      <w:pPr>
        <w:pStyle w:val="a3"/>
        <w:tabs>
          <w:tab w:val="clear" w:pos="4252"/>
          <w:tab w:val="clear" w:pos="8504"/>
        </w:tabs>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w:t>
      </w:r>
      <w:r>
        <w:rPr>
          <w:rFonts w:ascii="ＭＳ Ｐ明朝" w:eastAsia="ＭＳ Ｐ明朝" w:hAnsi="ＭＳ Ｐ明朝" w:hint="eastAsia"/>
          <w:sz w:val="22"/>
          <w:u w:val="single"/>
        </w:rPr>
        <w:t>基本的にデータ転送はﾊﾞｯﾁ型。ファイル転送型、メール型ともに効率的な運用のためには自動的送受信の仕組みや、自社システムとのデータ連携の仕組みについてのシステム構築が必要となる。</w:t>
      </w:r>
    </w:p>
    <w:p w:rsidR="00000000" w:rsidRDefault="00215564">
      <w:pPr>
        <w:pStyle w:val="2"/>
        <w:spacing w:line="400" w:lineRule="atLeast"/>
        <w:ind w:left="105" w:hanging="105"/>
        <w:rPr>
          <w:rFonts w:ascii="ＭＳ Ｐ明朝" w:eastAsia="ＭＳ Ｐ明朝" w:hAnsi="ＭＳ Ｐ明朝" w:hint="eastAsia"/>
          <w:sz w:val="22"/>
        </w:rPr>
      </w:pPr>
      <w:r>
        <w:rPr>
          <w:rFonts w:ascii="ＭＳ Ｐ明朝" w:eastAsia="ＭＳ Ｐ明朝" w:hAnsi="ＭＳ Ｐ明朝" w:hint="eastAsia"/>
          <w:sz w:val="22"/>
        </w:rPr>
        <w:t>・授受するデータは、一般には受発注データ、販売情報データ、物流データなどといったﾊﾞｯﾁ型に向いたもの。鉄鋼業界においては既存の鉄鋼ＥＤＩ標準メッセージとなる。</w:t>
      </w:r>
    </w:p>
    <w:p w:rsidR="00000000" w:rsidRDefault="00215564">
      <w:pPr>
        <w:pStyle w:val="2"/>
        <w:spacing w:line="400" w:lineRule="atLeast"/>
        <w:ind w:left="105" w:hanging="105"/>
        <w:rPr>
          <w:rFonts w:ascii="ＭＳ Ｐ明朝" w:eastAsia="ＭＳ Ｐ明朝" w:hAnsi="ＭＳ Ｐ明朝" w:hint="eastAsia"/>
          <w:sz w:val="22"/>
        </w:rPr>
      </w:pPr>
    </w:p>
    <w:p w:rsidR="00000000" w:rsidRDefault="00215564">
      <w:pPr>
        <w:pStyle w:val="2"/>
        <w:spacing w:line="400" w:lineRule="atLeast"/>
        <w:ind w:left="105" w:hanging="105"/>
        <w:rPr>
          <w:rFonts w:ascii="ＭＳ Ｐゴシック" w:eastAsia="ＭＳ Ｐゴシック" w:hAnsi="ＭＳ Ｐ明朝" w:hint="eastAsia"/>
          <w:sz w:val="22"/>
        </w:rPr>
      </w:pPr>
    </w:p>
    <w:p w:rsidR="00000000" w:rsidRDefault="00215564">
      <w:pPr>
        <w:pStyle w:val="2"/>
        <w:spacing w:line="400" w:lineRule="atLeast"/>
        <w:ind w:left="105" w:hanging="105"/>
        <w:rPr>
          <w:rFonts w:ascii="ＭＳ Ｐゴシック" w:eastAsia="ＭＳ Ｐゴシック" w:hAnsi="ＭＳ Ｐ明朝" w:hint="eastAsia"/>
          <w:sz w:val="22"/>
        </w:rPr>
      </w:pPr>
      <w:r>
        <w:rPr>
          <w:rFonts w:ascii="ＭＳ Ｐゴシック" w:eastAsia="ＭＳ Ｐゴシック" w:hAnsi="ＭＳ Ｐ明朝" w:hint="eastAsia"/>
          <w:sz w:val="22"/>
        </w:rPr>
        <w:t xml:space="preserve">　（２）ﾄﾗﾝｽﾚｰﾀを使用しない方式</w:t>
      </w: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8</w:t>
      </w:r>
      <w:r>
        <w:rPr>
          <w:rFonts w:ascii="ＭＳ Ｐゴシック" w:eastAsia="ＭＳ Ｐゴシック" w:hAnsi="ＭＳ Ｐ明朝" w:hint="eastAsia"/>
          <w:sz w:val="22"/>
        </w:rPr>
        <w:t>図】ファイル転送型・メール型ＥＤＩ（</w:t>
      </w:r>
      <w:r>
        <w:rPr>
          <w:rFonts w:ascii="ＭＳ Ｐゴシック" w:eastAsia="ＭＳ Ｐゴシック" w:hAnsi="ＭＳ Ｐ明朝" w:hint="eastAsia"/>
          <w:sz w:val="22"/>
        </w:rPr>
        <w:t>ﾄﾗﾝｽﾚｰﾀ不使用）</w:t>
      </w:r>
    </w:p>
    <w:p w:rsidR="00000000" w:rsidRDefault="00215564">
      <w:pPr>
        <w:spacing w:line="400" w:lineRule="atLeast"/>
        <w:ind w:left="105" w:hanging="105"/>
        <w:rPr>
          <w:rFonts w:ascii="ＭＳ Ｐ明朝" w:eastAsia="ＭＳ Ｐ明朝" w:hAnsi="ＭＳ Ｐ明朝" w:hint="eastAsia"/>
          <w:sz w:val="22"/>
        </w:rPr>
      </w:pPr>
    </w:p>
    <w:p w:rsidR="00000000" w:rsidRDefault="00E81F67">
      <w:pPr>
        <w:spacing w:line="400" w:lineRule="atLeast"/>
        <w:ind w:left="105" w:hanging="105"/>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21888" behindDoc="0" locked="0" layoutInCell="1" allowOverlap="1">
                <wp:simplePos x="0" y="0"/>
                <wp:positionH relativeFrom="column">
                  <wp:posOffset>876300</wp:posOffset>
                </wp:positionH>
                <wp:positionV relativeFrom="paragraph">
                  <wp:posOffset>-7620</wp:posOffset>
                </wp:positionV>
                <wp:extent cx="4539615" cy="1110615"/>
                <wp:effectExtent l="0" t="0" r="5715" b="635"/>
                <wp:wrapNone/>
                <wp:docPr id="17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9615" cy="1110615"/>
                          <a:chOff x="2741" y="11248"/>
                          <a:chExt cx="7149" cy="1749"/>
                        </a:xfrm>
                      </wpg:grpSpPr>
                      <pic:pic xmlns:pic="http://schemas.openxmlformats.org/drawingml/2006/picture">
                        <pic:nvPicPr>
                          <pic:cNvPr id="177"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465" y="11385"/>
                            <a:ext cx="1680" cy="1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8" name="Rectangle 51"/>
                        <wps:cNvSpPr>
                          <a:spLocks noChangeArrowheads="1"/>
                        </wps:cNvSpPr>
                        <wps:spPr bwMode="auto">
                          <a:xfrm>
                            <a:off x="5782" y="11794"/>
                            <a:ext cx="1260" cy="3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200" w:lineRule="exact"/>
                                <w:rPr>
                                  <w:rFonts w:eastAsia="ＭＳ Ｐ明朝"/>
                                  <w:sz w:val="20"/>
                                </w:rPr>
                              </w:pPr>
                              <w:r>
                                <w:rPr>
                                  <w:rFonts w:eastAsia="ＭＳ Ｐ明朝" w:hint="eastAsia"/>
                                  <w:sz w:val="20"/>
                                </w:rPr>
                                <w:t>インターネット</w:t>
                              </w:r>
                            </w:p>
                          </w:txbxContent>
                        </wps:txbx>
                        <wps:bodyPr rot="0" vert="horz" wrap="square" lIns="12700" tIns="12700" rIns="12700" bIns="12700" anchor="t" anchorCtr="0" upright="1">
                          <a:noAutofit/>
                        </wps:bodyPr>
                      </wps:wsp>
                      <wps:wsp>
                        <wps:cNvPr id="179" name="AutoShape 52"/>
                        <wps:cNvSpPr>
                          <a:spLocks noChangeArrowheads="1"/>
                        </wps:cNvSpPr>
                        <wps:spPr bwMode="auto">
                          <a:xfrm>
                            <a:off x="5874" y="12342"/>
                            <a:ext cx="787" cy="655"/>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round/>
                                <a:headEnd/>
                                <a:tailEnd/>
                              </a14:hiddenLine>
                            </a:ext>
                            <a:ext uri="{AF507438-7753-43E0-B8FC-AC1667EBCBE1}">
                              <a14:hiddenEffects xmlns:a14="http://schemas.microsoft.com/office/drawing/2010/main">
                                <a:effectLst/>
                              </a14:hiddenEffects>
                            </a:ext>
                          </a:extLst>
                        </wps:spPr>
                        <wps:txbx>
                          <w:txbxContent>
                            <w:p w:rsidR="00000000" w:rsidRDefault="00215564">
                              <w:pPr>
                                <w:spacing w:line="160" w:lineRule="exact"/>
                                <w:rPr>
                                  <w:rFonts w:eastAsia="ＭＳ Ｐ明朝"/>
                                  <w:sz w:val="16"/>
                                </w:rPr>
                              </w:pPr>
                              <w:r>
                                <w:rPr>
                                  <w:rFonts w:eastAsia="ＭＳ Ｐ明朝"/>
                                  <w:sz w:val="16"/>
                                </w:rPr>
                                <w:t>CSV</w:t>
                              </w:r>
                              <w:r>
                                <w:rPr>
                                  <w:rFonts w:eastAsia="ＭＳ Ｐ明朝" w:hint="eastAsia"/>
                                  <w:sz w:val="16"/>
                                </w:rPr>
                                <w:t>形式ﾌｧｲﾙの受け渡し可能</w:t>
                              </w:r>
                            </w:p>
                          </w:txbxContent>
                        </wps:txbx>
                        <wps:bodyPr rot="0" vert="horz" wrap="square" lIns="0" tIns="0" rIns="0" bIns="0" anchor="t" anchorCtr="0" upright="1">
                          <a:noAutofit/>
                        </wps:bodyPr>
                      </wps:wsp>
                      <wps:wsp>
                        <wps:cNvPr id="180" name="Arc 53"/>
                        <wps:cNvSpPr>
                          <a:spLocks/>
                        </wps:cNvSpPr>
                        <wps:spPr bwMode="auto">
                          <a:xfrm flipV="1">
                            <a:off x="9153" y="11627"/>
                            <a:ext cx="323" cy="38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 name="Arc 54"/>
                        <wps:cNvSpPr>
                          <a:spLocks/>
                        </wps:cNvSpPr>
                        <wps:spPr bwMode="auto">
                          <a:xfrm flipH="1" flipV="1">
                            <a:off x="3106" y="11685"/>
                            <a:ext cx="268" cy="2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2" name="Line 55"/>
                        <wps:cNvCnPr>
                          <a:cxnSpLocks noChangeShapeType="1"/>
                        </wps:cNvCnPr>
                        <wps:spPr bwMode="auto">
                          <a:xfrm flipV="1">
                            <a:off x="4818" y="12221"/>
                            <a:ext cx="536" cy="144"/>
                          </a:xfrm>
                          <a:prstGeom prst="line">
                            <a:avLst/>
                          </a:prstGeom>
                          <a:noFill/>
                          <a:ln w="9525">
                            <a:solidFill>
                              <a:srgbClr val="000000"/>
                            </a:solidFill>
                            <a:round/>
                            <a:headEnd type="arrow" w="sm" len="sm"/>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 name="Line 56"/>
                        <wps:cNvCnPr>
                          <a:cxnSpLocks noChangeShapeType="1"/>
                        </wps:cNvCnPr>
                        <wps:spPr bwMode="auto">
                          <a:xfrm>
                            <a:off x="7086" y="12318"/>
                            <a:ext cx="536" cy="14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4" name="Line 57"/>
                        <wps:cNvCnPr>
                          <a:cxnSpLocks noChangeShapeType="1"/>
                        </wps:cNvCnPr>
                        <wps:spPr bwMode="auto">
                          <a:xfrm flipH="1">
                            <a:off x="5121" y="12208"/>
                            <a:ext cx="274" cy="23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58"/>
                        <wps:cNvCnPr>
                          <a:cxnSpLocks noChangeShapeType="1"/>
                        </wps:cNvCnPr>
                        <wps:spPr bwMode="auto">
                          <a:xfrm flipH="1" flipV="1">
                            <a:off x="7309" y="12197"/>
                            <a:ext cx="274" cy="23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59"/>
                        <wps:cNvCnPr>
                          <a:cxnSpLocks noChangeShapeType="1"/>
                        </wps:cNvCnPr>
                        <wps:spPr bwMode="auto">
                          <a:xfrm flipV="1">
                            <a:off x="5089" y="12317"/>
                            <a:ext cx="537" cy="15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Line 60"/>
                        <wps:cNvCnPr>
                          <a:cxnSpLocks noChangeShapeType="1"/>
                        </wps:cNvCnPr>
                        <wps:spPr bwMode="auto">
                          <a:xfrm>
                            <a:off x="7309" y="12181"/>
                            <a:ext cx="593" cy="177"/>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Freeform 61"/>
                        <wps:cNvSpPr>
                          <a:spLocks/>
                        </wps:cNvSpPr>
                        <wps:spPr bwMode="auto">
                          <a:xfrm>
                            <a:off x="5549" y="12189"/>
                            <a:ext cx="1633" cy="161"/>
                          </a:xfrm>
                          <a:custGeom>
                            <a:avLst/>
                            <a:gdLst>
                              <a:gd name="T0" fmla="*/ 0 w 20000"/>
                              <a:gd name="T1" fmla="*/ 19876 h 20000"/>
                              <a:gd name="T2" fmla="*/ 882 w 20000"/>
                              <a:gd name="T3" fmla="*/ 16894 h 20000"/>
                              <a:gd name="T4" fmla="*/ 1960 w 20000"/>
                              <a:gd name="T5" fmla="*/ 12919 h 20000"/>
                              <a:gd name="T6" fmla="*/ 3233 w 20000"/>
                              <a:gd name="T7" fmla="*/ 9938 h 20000"/>
                              <a:gd name="T8" fmla="*/ 4507 w 20000"/>
                              <a:gd name="T9" fmla="*/ 5963 h 20000"/>
                              <a:gd name="T10" fmla="*/ 5683 w 20000"/>
                              <a:gd name="T11" fmla="*/ 2981 h 20000"/>
                              <a:gd name="T12" fmla="*/ 6761 w 20000"/>
                              <a:gd name="T13" fmla="*/ 1988 h 20000"/>
                              <a:gd name="T14" fmla="*/ 8132 w 20000"/>
                              <a:gd name="T15" fmla="*/ 0 h 20000"/>
                              <a:gd name="T16" fmla="*/ 11855 w 20000"/>
                              <a:gd name="T17" fmla="*/ 0 h 20000"/>
                              <a:gd name="T18" fmla="*/ 13325 w 20000"/>
                              <a:gd name="T19" fmla="*/ 2981 h 20000"/>
                              <a:gd name="T20" fmla="*/ 14697 w 20000"/>
                              <a:gd name="T21" fmla="*/ 5963 h 20000"/>
                              <a:gd name="T22" fmla="*/ 15873 w 20000"/>
                              <a:gd name="T23" fmla="*/ 7950 h 20000"/>
                              <a:gd name="T24" fmla="*/ 17636 w 20000"/>
                              <a:gd name="T25" fmla="*/ 11925 h 20000"/>
                              <a:gd name="T26" fmla="*/ 18910 w 20000"/>
                              <a:gd name="T27" fmla="*/ 15901 h 20000"/>
                              <a:gd name="T28" fmla="*/ 19988 w 20000"/>
                              <a:gd name="T29" fmla="*/ 19876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0" y="19876"/>
                                </a:moveTo>
                                <a:lnTo>
                                  <a:pt x="882" y="16894"/>
                                </a:lnTo>
                                <a:lnTo>
                                  <a:pt x="1960" y="12919"/>
                                </a:lnTo>
                                <a:lnTo>
                                  <a:pt x="3233" y="9938"/>
                                </a:lnTo>
                                <a:lnTo>
                                  <a:pt x="4507" y="5963"/>
                                </a:lnTo>
                                <a:lnTo>
                                  <a:pt x="5683" y="2981"/>
                                </a:lnTo>
                                <a:lnTo>
                                  <a:pt x="6761" y="1988"/>
                                </a:lnTo>
                                <a:lnTo>
                                  <a:pt x="8132" y="0"/>
                                </a:lnTo>
                                <a:lnTo>
                                  <a:pt x="11855" y="0"/>
                                </a:lnTo>
                                <a:lnTo>
                                  <a:pt x="13325" y="2981"/>
                                </a:lnTo>
                                <a:lnTo>
                                  <a:pt x="14697" y="5963"/>
                                </a:lnTo>
                                <a:lnTo>
                                  <a:pt x="15873" y="7950"/>
                                </a:lnTo>
                                <a:lnTo>
                                  <a:pt x="17636" y="11925"/>
                                </a:lnTo>
                                <a:lnTo>
                                  <a:pt x="18910" y="15901"/>
                                </a:lnTo>
                                <a:lnTo>
                                  <a:pt x="19988" y="19876"/>
                                </a:lnTo>
                              </a:path>
                            </a:pathLst>
                          </a:custGeom>
                          <a:noFill/>
                          <a:ln w="9525" cap="flat">
                            <a:solidFill>
                              <a:srgbClr val="000000"/>
                            </a:solidFill>
                            <a:prstDash val="sysDot"/>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189" name="Picture 6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741" y="11260"/>
                            <a:ext cx="792"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0" name="Picture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405" y="11912"/>
                            <a:ext cx="1068" cy="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1" name="Picture 6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8109" y="11780"/>
                            <a:ext cx="1176" cy="1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2" name="Picture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9146" y="11248"/>
                            <a:ext cx="744"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9" o:spid="_x0000_s1079" style="position:absolute;left:0;text-align:left;margin-left:69pt;margin-top:-.6pt;width:357.45pt;height:87.45pt;z-index:251621888" coordorigin="2741,11248" coordsize="7149,1749"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">
                <v:shape id="Picture 50" o:spid="_x0000_s1080" type="#_x0000_t75" style="position:absolute;left:5465;top:11385;width:1680;height: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">
                  <v:imagedata r:id="rId17" o:title=""/>
                </v:shape>
                <v:rect id="Rectangle 51" o:spid="_x0000_s1081" style="position:absolute;left:5782;top:11794;width:1260;height:3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" filled="f" stroked="f">
                  <v:textbox inset="1pt,1pt,1pt,1pt">
                    <w:txbxContent>
                      <w:p w:rsidR="00000000" w:rsidRDefault="00215564">
                        <w:pPr>
                          <w:spacing w:line="200" w:lineRule="exact"/>
                          <w:rPr>
                            <w:rFonts w:eastAsia="ＭＳ Ｐ明朝"/>
                            <w:sz w:val="20"/>
                          </w:rPr>
                        </w:pPr>
                        <w:r>
                          <w:rPr>
                            <w:rFonts w:eastAsia="ＭＳ Ｐ明朝" w:hint="eastAsia"/>
                            <w:sz w:val="20"/>
                          </w:rPr>
                          <w:t>インターネット</w:t>
                        </w:r>
                      </w:p>
                    </w:txbxContent>
                  </v:textbox>
                </v:rect>
                <v:roundrect id="AutoShape 52" o:spid="_x0000_s1082" style="position:absolute;left:5874;top:12342;width:787;height:65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" filled="f" stroked="f" strokeweight="1pt">
                  <v:textbox inset="0,0,0,0">
                    <w:txbxContent>
                      <w:p w:rsidR="00000000" w:rsidRDefault="00215564">
                        <w:pPr>
                          <w:spacing w:line="160" w:lineRule="exact"/>
                          <w:rPr>
                            <w:rFonts w:eastAsia="ＭＳ Ｐ明朝"/>
                            <w:sz w:val="16"/>
                          </w:rPr>
                        </w:pPr>
                        <w:r>
                          <w:rPr>
                            <w:rFonts w:eastAsia="ＭＳ Ｐ明朝"/>
                            <w:sz w:val="16"/>
                          </w:rPr>
                          <w:t>CSV</w:t>
                        </w:r>
                        <w:r>
                          <w:rPr>
                            <w:rFonts w:eastAsia="ＭＳ Ｐ明朝" w:hint="eastAsia"/>
                            <w:sz w:val="16"/>
                          </w:rPr>
                          <w:t>形式ﾌｧｲﾙの受け渡し可能</w:t>
                        </w:r>
                      </w:p>
                    </w:txbxContent>
                  </v:textbox>
                </v:roundrect>
                <v:shape id="Arc 53" o:spid="_x0000_s1083" style="position:absolute;left:9153;top:11627;width:323;height:38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" path="m-1,nfc11929,,21600,9670,21600,21600em-1,nsc11929,,21600,9670,21600,21600l,21600,-1,xe" filled="f" strokeweight="1pt">
                  <v:stroke dashstyle="1 1"/>
                  <v:path arrowok="t" o:extrusionok="f" o:connecttype="custom" o:connectlocs="0,0;323,387;0,387" o:connectangles="0,0,0"/>
                </v:shape>
                <v:shape id="Arc 54" o:spid="_x0000_s1084" style="position:absolute;left:3106;top:11685;width:268;height:277;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" path="m-1,nfc11929,,21600,9670,21600,21600em-1,nsc11929,,21600,9670,21600,21600l,21600,-1,xe" filled="f" strokeweight="1pt">
                  <v:stroke dashstyle="1 1"/>
                  <v:path arrowok="t" o:extrusionok="f" o:connecttype="custom" o:connectlocs="0,0;268,277;0,277" o:connectangles="0,0,0"/>
                </v:shape>
                <v:line id="Line 55" o:spid="_x0000_s1085" style="position:absolute;flip:y;visibility:visible;mso-wrap-style:square" from="4818,12221" to="5354,12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">
                  <v:stroke startarrow="open" startarrowwidth="narrow" startarrowlength="short"/>
                </v:line>
                <v:line id="Line 56" o:spid="_x0000_s1086" style="position:absolute;visibility:visible;mso-wrap-style:square" from="7086,12318" to="7622,12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line id="Line 57" o:spid="_x0000_s1087" style="position:absolute;flip:x;visibility:visible;mso-wrap-style:square" from="5121,12208" to="5395,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"/>
                <v:line id="Line 58" o:spid="_x0000_s1088" style="position:absolute;flip:x y;visibility:visible;mso-wrap-style:square" from="7309,12197" to="7583,1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"/>
                <v:line id="Line 59" o:spid="_x0000_s1089" style="position:absolute;flip:y;visibility:visible;mso-wrap-style:square" from="5089,12317" to="5626,12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"/>
                <v:line id="Line 60" o:spid="_x0000_s1090" style="position:absolute;visibility:visible;mso-wrap-style:square" from="7309,12181" to="7902,12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">
                  <v:stroke endarrow="open" endarrowwidth="narrow" endarrowlength="short"/>
                </v:line>
                <v:shape id="Freeform 61" o:spid="_x0000_s1091" style="position:absolute;left:5549;top:12189;width:1633;height:161;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" path="m,19876l882,16894,1960,12919,3233,9938,4507,5963,5683,2981,6761,1988,8132,r3723,l13325,2981r1372,2982l15873,7950r1763,3975l18910,15901r1078,3975e" filled="f">
                  <v:stroke dashstyle="1 1"/>
                  <v:path arrowok="t" o:connecttype="custom" o:connectlocs="0,160;72,136;160,104;264,80;368,48;464,24;552,16;664,0;968,0;1088,24;1200,48;1296,64;1440,96;1544,128;1632,160" o:connectangles="0,0,0,0,0,0,0,0,0,0,0,0,0,0,0"/>
                </v:shape>
                <v:shape id="Picture 62" o:spid="_x0000_s1092" type="#_x0000_t75" style="position:absolute;left:2741;top:11260;width:792;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">
                  <v:imagedata r:id="rId18" o:title=""/>
                </v:shape>
                <v:shape id="Picture 63" o:spid="_x0000_s1093" type="#_x0000_t75" style="position:absolute;left:3405;top:11912;width:1068;height: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">
                  <v:imagedata r:id="rId19" o:title=""/>
                </v:shape>
                <v:shape id="Picture 64" o:spid="_x0000_s1094" type="#_x0000_t75" style="position:absolute;left:8109;top:11780;width:1176;height:1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">
                  <v:imagedata r:id="rId20" o:title=""/>
                </v:shape>
                <v:shape id="Picture 65" o:spid="_x0000_s1095" type="#_x0000_t75" style="position:absolute;left:9146;top:11248;width:744;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">
                  <v:imagedata r:id="rId21" o:title=""/>
                </v:shape>
              </v:group>
            </w:pict>
          </mc:Fallback>
        </mc:AlternateContent>
      </w: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sz w:val="22"/>
        </w:rPr>
      </w:pPr>
      <w:r>
        <w:rPr>
          <w:rFonts w:ascii="ＭＳ Ｐ明朝" w:eastAsia="ＭＳ Ｐ明朝" w:hAnsi="ＭＳ Ｐ明朝" w:hint="eastAsia"/>
          <w:sz w:val="22"/>
        </w:rPr>
        <w:t>・送受信するデータのフォーマットは相互の取り決めによる。</w:t>
      </w:r>
    </w:p>
    <w:p w:rsidR="00000000" w:rsidRDefault="00215564">
      <w:pPr>
        <w:spacing w:line="400" w:lineRule="atLeast"/>
        <w:ind w:left="105" w:hanging="105"/>
        <w:rPr>
          <w:rFonts w:ascii="ＭＳ Ｐ明朝" w:eastAsia="ＭＳ Ｐ明朝" w:hAnsi="ＭＳ Ｐ明朝" w:hint="eastAsia"/>
          <w:sz w:val="22"/>
        </w:rPr>
      </w:pPr>
      <w:r>
        <w:rPr>
          <w:rFonts w:ascii="ＭＳ Ｐ明朝" w:eastAsia="ＭＳ Ｐ明朝" w:hAnsi="ＭＳ Ｐ明朝" w:hint="eastAsia"/>
          <w:sz w:val="22"/>
        </w:rPr>
        <w:t>・データ転送は自動化が理想的だが、少量、非定期的データ交換の場合は、人手を介するケースが多くなると考えられる。</w:t>
      </w:r>
    </w:p>
    <w:p w:rsidR="00000000" w:rsidRDefault="00215564">
      <w:pPr>
        <w:spacing w:line="400" w:lineRule="atLeast"/>
        <w:ind w:left="105" w:hanging="105"/>
        <w:rPr>
          <w:rFonts w:ascii="ＭＳ Ｐ明朝" w:eastAsia="ＭＳ Ｐ明朝" w:hAnsi="ＭＳ Ｐ明朝" w:hint="eastAsia"/>
          <w:sz w:val="22"/>
        </w:rPr>
      </w:pPr>
      <w:r>
        <w:rPr>
          <w:rFonts w:ascii="ＭＳ Ｐ明朝" w:eastAsia="ＭＳ Ｐ明朝" w:hAnsi="ＭＳ Ｐ明朝" w:hint="eastAsia"/>
          <w:sz w:val="22"/>
        </w:rPr>
        <w:t>・システム構築に際してＥＤＩ諸規約の理解や社内の基幹システムとの連携は必ずしも必要とはならない。</w:t>
      </w:r>
    </w:p>
    <w:p w:rsidR="00000000" w:rsidRDefault="00215564">
      <w:pPr>
        <w:spacing w:line="400" w:lineRule="atLeast"/>
        <w:ind w:left="105" w:hanging="105"/>
        <w:rPr>
          <w:rFonts w:ascii="ＭＳ Ｐ明朝" w:eastAsia="ＭＳ Ｐ明朝" w:hAnsi="ＭＳ Ｐ明朝" w:hint="eastAsia"/>
          <w:sz w:val="22"/>
        </w:rPr>
      </w:pPr>
      <w:r>
        <w:rPr>
          <w:rFonts w:ascii="ＭＳ Ｐ明朝" w:eastAsia="ＭＳ Ｐ明朝" w:hAnsi="ＭＳ Ｐ明朝"/>
          <w:sz w:val="22"/>
        </w:rPr>
        <w:br w:type="page"/>
      </w:r>
    </w:p>
    <w:p w:rsidR="00000000" w:rsidRDefault="00215564">
      <w:pPr>
        <w:spacing w:line="400" w:lineRule="atLeast"/>
        <w:ind w:left="105" w:hanging="105"/>
        <w:rPr>
          <w:rFonts w:ascii="ＭＳ Ｐ明朝" w:eastAsia="ＭＳ Ｐゴシック" w:hAnsi="ＭＳ Ｐ明朝" w:hint="eastAsia"/>
          <w:sz w:val="22"/>
        </w:rPr>
      </w:pPr>
      <w:r>
        <w:rPr>
          <w:rFonts w:ascii="ＭＳ Ｐ明朝" w:eastAsia="ＭＳ Ｐゴシック" w:hAnsi="ＭＳ Ｐ明朝" w:hint="eastAsia"/>
          <w:sz w:val="22"/>
        </w:rPr>
        <w:t>5</w:t>
      </w:r>
      <w:r>
        <w:rPr>
          <w:rFonts w:ascii="ＭＳ Ｐ明朝" w:eastAsia="ＭＳ Ｐゴシック" w:hAnsi="ＭＳ Ｐ明朝" w:hint="eastAsia"/>
          <w:sz w:val="22"/>
        </w:rPr>
        <w:t>－</w:t>
      </w:r>
      <w:r>
        <w:rPr>
          <w:rFonts w:ascii="ＭＳ Ｐ明朝" w:eastAsia="ＭＳ Ｐゴシック" w:hAnsi="ＭＳ Ｐ明朝" w:hint="eastAsia"/>
          <w:sz w:val="22"/>
        </w:rPr>
        <w:t>1</w:t>
      </w:r>
      <w:r>
        <w:rPr>
          <w:rFonts w:ascii="ＭＳ Ｐ明朝" w:eastAsia="ＭＳ Ｐゴシック" w:hAnsi="ＭＳ Ｐ明朝" w:hint="eastAsia"/>
          <w:sz w:val="22"/>
        </w:rPr>
        <w:t>－</w:t>
      </w:r>
      <w:r>
        <w:rPr>
          <w:rFonts w:ascii="ＭＳ Ｐ明朝" w:eastAsia="ＭＳ Ｐゴシック" w:hAnsi="ＭＳ Ｐ明朝" w:hint="eastAsia"/>
          <w:sz w:val="22"/>
        </w:rPr>
        <w:t>2</w:t>
      </w:r>
      <w:r>
        <w:rPr>
          <w:rFonts w:ascii="ＭＳ Ｐ明朝" w:eastAsia="ＭＳ Ｐゴシック" w:hAnsi="ＭＳ Ｐ明朝" w:hint="eastAsia"/>
          <w:sz w:val="22"/>
        </w:rPr>
        <w:t>．Ｗｅｂ型ＥＤＩの特徴</w:t>
      </w:r>
    </w:p>
    <w:p w:rsidR="00000000" w:rsidRDefault="00215564">
      <w:pPr>
        <w:spacing w:line="400" w:lineRule="atLeast"/>
        <w:ind w:left="105" w:hanging="105"/>
        <w:rPr>
          <w:rFonts w:ascii="ＭＳ Ｐ明朝" w:eastAsia="ＭＳ Ｐ明朝" w:hAnsi="ＭＳ Ｐ明朝" w:hint="eastAsia"/>
          <w:sz w:val="22"/>
        </w:rPr>
      </w:pPr>
    </w:p>
    <w:p w:rsidR="00000000" w:rsidRDefault="00E81F67">
      <w:pPr>
        <w:spacing w:line="400" w:lineRule="atLeast"/>
        <w:ind w:left="105" w:hanging="105"/>
        <w:jc w:val="center"/>
        <w:rPr>
          <w:rFonts w:ascii="ＭＳ Ｐゴシック" w:eastAsia="ＭＳ Ｐゴシック" w:hAnsi="ＭＳ Ｐ明朝" w:hint="eastAsia"/>
          <w:sz w:val="22"/>
        </w:rPr>
      </w:pPr>
      <w:r>
        <w:rPr>
          <w:rFonts w:ascii="ＭＳ Ｐゴシック" w:eastAsia="ＭＳ Ｐゴシック" w:hAnsi="ＭＳ Ｐ明朝"/>
          <w:noProof/>
          <w:sz w:val="20"/>
          <w:u w:val="single"/>
        </w:rPr>
        <mc:AlternateContent>
          <mc:Choice Requires="wpg">
            <w:drawing>
              <wp:anchor distT="0" distB="0" distL="114300" distR="114300" simplePos="0" relativeHeight="251619840" behindDoc="0" locked="0" layoutInCell="1" allowOverlap="1">
                <wp:simplePos x="0" y="0"/>
                <wp:positionH relativeFrom="column">
                  <wp:posOffset>1256030</wp:posOffset>
                </wp:positionH>
                <wp:positionV relativeFrom="paragraph">
                  <wp:posOffset>163195</wp:posOffset>
                </wp:positionV>
                <wp:extent cx="4341495" cy="1793240"/>
                <wp:effectExtent l="0" t="0" r="0" b="7620"/>
                <wp:wrapNone/>
                <wp:docPr id="15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1495" cy="1793240"/>
                          <a:chOff x="2619" y="2242"/>
                          <a:chExt cx="6837" cy="2824"/>
                        </a:xfrm>
                      </wpg:grpSpPr>
                      <pic:pic xmlns:pic="http://schemas.openxmlformats.org/drawingml/2006/picture">
                        <pic:nvPicPr>
                          <pic:cNvPr id="151"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137" y="3095"/>
                            <a:ext cx="1680" cy="1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2" name="Rectangle 24"/>
                        <wps:cNvSpPr>
                          <a:spLocks noChangeArrowheads="1"/>
                        </wps:cNvSpPr>
                        <wps:spPr bwMode="auto">
                          <a:xfrm>
                            <a:off x="5400" y="3679"/>
                            <a:ext cx="1183" cy="4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200" w:lineRule="exact"/>
                                <w:rPr>
                                  <w:rFonts w:eastAsia="ＭＳ Ｐ明朝"/>
                                  <w:sz w:val="20"/>
                                </w:rPr>
                              </w:pPr>
                              <w:r>
                                <w:rPr>
                                  <w:rFonts w:eastAsia="ＭＳ Ｐ明朝" w:hint="eastAsia"/>
                                  <w:sz w:val="20"/>
                                </w:rPr>
                                <w:t>インターネット</w:t>
                              </w:r>
                            </w:p>
                          </w:txbxContent>
                        </wps:txbx>
                        <wps:bodyPr rot="0" vert="horz" wrap="square" lIns="12700" tIns="12700" rIns="12700" bIns="12700" anchor="t" anchorCtr="0" upright="1">
                          <a:noAutofit/>
                        </wps:bodyPr>
                      </wps:wsp>
                      <wps:wsp>
                        <wps:cNvPr id="153" name="Rectangle 25"/>
                        <wps:cNvSpPr>
                          <a:spLocks noChangeArrowheads="1"/>
                        </wps:cNvSpPr>
                        <wps:spPr bwMode="auto">
                          <a:xfrm>
                            <a:off x="8619" y="2758"/>
                            <a:ext cx="693" cy="5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rPr>
                                  <w:rFonts w:eastAsia="ＭＳ Ｐ明朝"/>
                                </w:rPr>
                              </w:pPr>
                              <w:r>
                                <w:rPr>
                                  <w:rFonts w:eastAsia="ＭＳ Ｐ明朝" w:hint="eastAsia"/>
                                </w:rPr>
                                <w:t>Ａ社</w:t>
                              </w:r>
                            </w:p>
                          </w:txbxContent>
                        </wps:txbx>
                        <wps:bodyPr rot="0" vert="horz" wrap="square" lIns="63500" tIns="63500" rIns="63500" bIns="63500" anchor="t" anchorCtr="0" upright="1">
                          <a:noAutofit/>
                        </wps:bodyPr>
                      </wps:wsp>
                      <wps:wsp>
                        <wps:cNvPr id="154" name="Rectangle 26"/>
                        <wps:cNvSpPr>
                          <a:spLocks noChangeArrowheads="1"/>
                        </wps:cNvSpPr>
                        <wps:spPr bwMode="auto">
                          <a:xfrm>
                            <a:off x="8763" y="4200"/>
                            <a:ext cx="693" cy="5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rPr>
                                  <w:rFonts w:eastAsia="ＭＳ Ｐ明朝"/>
                                </w:rPr>
                              </w:pPr>
                              <w:r>
                                <w:rPr>
                                  <w:rFonts w:eastAsia="ＭＳ Ｐ明朝" w:hint="eastAsia"/>
                                </w:rPr>
                                <w:t>Ｂ社</w:t>
                              </w:r>
                            </w:p>
                          </w:txbxContent>
                        </wps:txbx>
                        <wps:bodyPr rot="0" vert="horz" wrap="square" lIns="63500" tIns="63500" rIns="63500" bIns="63500" anchor="t" anchorCtr="0" upright="1">
                          <a:noAutofit/>
                        </wps:bodyPr>
                      </wps:wsp>
                      <wps:wsp>
                        <wps:cNvPr id="155" name="Rectangle 27"/>
                        <wps:cNvSpPr>
                          <a:spLocks noChangeArrowheads="1"/>
                        </wps:cNvSpPr>
                        <wps:spPr bwMode="auto">
                          <a:xfrm>
                            <a:off x="2829" y="4287"/>
                            <a:ext cx="1391" cy="473"/>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60" w:lineRule="exact"/>
                                <w:jc w:val="center"/>
                                <w:rPr>
                                  <w:rFonts w:eastAsia="ＭＳ Ｐ明朝" w:hint="eastAsia"/>
                                  <w:sz w:val="18"/>
                                </w:rPr>
                              </w:pPr>
                              <w:r>
                                <w:rPr>
                                  <w:rFonts w:eastAsia="ＭＳ Ｐ明朝"/>
                                  <w:sz w:val="18"/>
                                </w:rPr>
                                <w:t>Web</w:t>
                              </w:r>
                              <w:r>
                                <w:rPr>
                                  <w:rFonts w:eastAsia="ＭＳ Ｐ明朝" w:hint="eastAsia"/>
                                  <w:sz w:val="18"/>
                                </w:rPr>
                                <w:t>サーバー</w:t>
                              </w:r>
                            </w:p>
                          </w:txbxContent>
                        </wps:txbx>
                        <wps:bodyPr rot="0" vert="horz" wrap="square" lIns="0" tIns="0" rIns="0" bIns="0" anchor="t" anchorCtr="0" upright="1">
                          <a:noAutofit/>
                        </wps:bodyPr>
                      </wps:wsp>
                      <wpg:grpSp>
                        <wpg:cNvPr id="156" name="Group 28"/>
                        <wpg:cNvGrpSpPr>
                          <a:grpSpLocks/>
                        </wpg:cNvGrpSpPr>
                        <wpg:grpSpPr bwMode="auto">
                          <a:xfrm>
                            <a:off x="4369" y="4014"/>
                            <a:ext cx="3228" cy="238"/>
                            <a:chOff x="3867" y="9752"/>
                            <a:chExt cx="3228" cy="238"/>
                          </a:xfrm>
                        </wpg:grpSpPr>
                        <wps:wsp>
                          <wps:cNvPr id="157" name="Line 29"/>
                          <wps:cNvCnPr>
                            <a:cxnSpLocks noChangeShapeType="1"/>
                          </wps:cNvCnPr>
                          <wps:spPr bwMode="auto">
                            <a:xfrm>
                              <a:off x="6279" y="9776"/>
                              <a:ext cx="558"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30"/>
                          <wps:cNvCnPr>
                            <a:cxnSpLocks noChangeShapeType="1"/>
                          </wps:cNvCnPr>
                          <wps:spPr bwMode="auto">
                            <a:xfrm>
                              <a:off x="6537" y="9989"/>
                              <a:ext cx="558" cy="1"/>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Line 31"/>
                          <wps:cNvCnPr>
                            <a:cxnSpLocks noChangeShapeType="1"/>
                          </wps:cNvCnPr>
                          <wps:spPr bwMode="auto">
                            <a:xfrm flipH="1">
                              <a:off x="6536" y="9768"/>
                              <a:ext cx="290" cy="21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 name="Arc 32"/>
                          <wps:cNvSpPr>
                            <a:spLocks/>
                          </wps:cNvSpPr>
                          <wps:spPr bwMode="auto">
                            <a:xfrm flipV="1">
                              <a:off x="4724" y="9765"/>
                              <a:ext cx="1633" cy="1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1" name="Line 33"/>
                          <wps:cNvCnPr>
                            <a:cxnSpLocks noChangeShapeType="1"/>
                          </wps:cNvCnPr>
                          <wps:spPr bwMode="auto">
                            <a:xfrm>
                              <a:off x="3867" y="9752"/>
                              <a:ext cx="858" cy="1"/>
                            </a:xfrm>
                            <a:prstGeom prst="line">
                              <a:avLst/>
                            </a:prstGeom>
                            <a:noFill/>
                            <a:ln w="9525">
                              <a:solidFill>
                                <a:srgbClr val="000000"/>
                              </a:solidFill>
                              <a:round/>
                              <a:headEnd type="arrow" w="sm" len="sm"/>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62" name="Group 34"/>
                        <wpg:cNvGrpSpPr>
                          <a:grpSpLocks/>
                        </wpg:cNvGrpSpPr>
                        <wpg:grpSpPr bwMode="auto">
                          <a:xfrm>
                            <a:off x="4357" y="3291"/>
                            <a:ext cx="3014" cy="521"/>
                            <a:chOff x="3879" y="9029"/>
                            <a:chExt cx="3014" cy="521"/>
                          </a:xfrm>
                        </wpg:grpSpPr>
                        <wps:wsp>
                          <wps:cNvPr id="163" name="Line 35"/>
                          <wps:cNvCnPr>
                            <a:cxnSpLocks noChangeShapeType="1"/>
                          </wps:cNvCnPr>
                          <wps:spPr bwMode="auto">
                            <a:xfrm>
                              <a:off x="3879" y="9524"/>
                              <a:ext cx="798" cy="1"/>
                            </a:xfrm>
                            <a:prstGeom prst="line">
                              <a:avLst/>
                            </a:prstGeom>
                            <a:noFill/>
                            <a:ln w="9525">
                              <a:solidFill>
                                <a:srgbClr val="000000"/>
                              </a:solidFill>
                              <a:round/>
                              <a:headEnd type="arrow" w="sm" len="sm"/>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4" name="Arc 36"/>
                          <wps:cNvSpPr>
                            <a:spLocks/>
                          </wps:cNvSpPr>
                          <wps:spPr bwMode="auto">
                            <a:xfrm flipH="1">
                              <a:off x="4676" y="9181"/>
                              <a:ext cx="1447" cy="3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5" name="Line 37"/>
                          <wps:cNvCnPr>
                            <a:cxnSpLocks noChangeShapeType="1"/>
                          </wps:cNvCnPr>
                          <wps:spPr bwMode="auto">
                            <a:xfrm flipV="1">
                              <a:off x="6077" y="9029"/>
                              <a:ext cx="536" cy="14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6" name="Line 38"/>
                          <wps:cNvCnPr>
                            <a:cxnSpLocks noChangeShapeType="1"/>
                          </wps:cNvCnPr>
                          <wps:spPr bwMode="auto">
                            <a:xfrm flipH="1">
                              <a:off x="6332" y="9048"/>
                              <a:ext cx="274" cy="23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7" name="Line 39"/>
                          <wps:cNvCnPr>
                            <a:cxnSpLocks noChangeShapeType="1"/>
                          </wps:cNvCnPr>
                          <wps:spPr bwMode="auto">
                            <a:xfrm flipV="1">
                              <a:off x="6300" y="9133"/>
                              <a:ext cx="593" cy="177"/>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68" name="Rectangle 40"/>
                        <wps:cNvSpPr>
                          <a:spLocks noChangeArrowheads="1"/>
                        </wps:cNvSpPr>
                        <wps:spPr bwMode="auto">
                          <a:xfrm>
                            <a:off x="7782" y="3493"/>
                            <a:ext cx="905" cy="217"/>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60" w:lineRule="exact"/>
                                <w:rPr>
                                  <w:rFonts w:eastAsia="ＭＳ Ｐ明朝"/>
                                  <w:sz w:val="16"/>
                                </w:rPr>
                              </w:pPr>
                              <w:r>
                                <w:rPr>
                                  <w:rFonts w:eastAsia="ＭＳ Ｐ明朝"/>
                                  <w:sz w:val="16"/>
                                </w:rPr>
                                <w:t>Web</w:t>
                              </w:r>
                              <w:r>
                                <w:rPr>
                                  <w:rFonts w:eastAsia="ＭＳ Ｐ明朝" w:hint="eastAsia"/>
                                  <w:sz w:val="16"/>
                                </w:rPr>
                                <w:t>ﾌﾞﾗ</w:t>
                              </w:r>
                              <w:r>
                                <w:rPr>
                                  <w:rFonts w:eastAsia="ＭＳ Ｐ明朝" w:hint="eastAsia"/>
                                  <w:sz w:val="16"/>
                                </w:rPr>
                                <w:t>ｳｻﾞ</w:t>
                              </w:r>
                            </w:p>
                          </w:txbxContent>
                        </wps:txbx>
                        <wps:bodyPr rot="0" vert="horz" wrap="square" lIns="12700" tIns="12700" rIns="12700" bIns="12700" anchor="t" anchorCtr="0" upright="1">
                          <a:noAutofit/>
                        </wps:bodyPr>
                      </wps:wsp>
                      <pic:pic xmlns:pic="http://schemas.openxmlformats.org/drawingml/2006/picture">
                        <pic:nvPicPr>
                          <pic:cNvPr id="169"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3405" y="3450"/>
                            <a:ext cx="348"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7921" y="4166"/>
                            <a:ext cx="924"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1"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7741" y="2767"/>
                            <a:ext cx="924"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2" name="Rectangle 44"/>
                        <wps:cNvSpPr>
                          <a:spLocks noChangeArrowheads="1"/>
                        </wps:cNvSpPr>
                        <wps:spPr bwMode="auto">
                          <a:xfrm>
                            <a:off x="7950" y="4849"/>
                            <a:ext cx="905" cy="217"/>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60" w:lineRule="exact"/>
                                <w:rPr>
                                  <w:rFonts w:eastAsia="ＭＳ Ｐ明朝"/>
                                  <w:sz w:val="16"/>
                                </w:rPr>
                              </w:pPr>
                              <w:r>
                                <w:rPr>
                                  <w:rFonts w:eastAsia="ＭＳ Ｐ明朝"/>
                                  <w:sz w:val="16"/>
                                </w:rPr>
                                <w:t>Web</w:t>
                              </w:r>
                              <w:r>
                                <w:rPr>
                                  <w:rFonts w:eastAsia="ＭＳ Ｐ明朝" w:hint="eastAsia"/>
                                  <w:sz w:val="16"/>
                                </w:rPr>
                                <w:t>ﾌﾞﾗｳｻﾞ</w:t>
                              </w:r>
                            </w:p>
                          </w:txbxContent>
                        </wps:txbx>
                        <wps:bodyPr rot="0" vert="horz" wrap="square" lIns="12700" tIns="12700" rIns="12700" bIns="12700" anchor="t" anchorCtr="0" upright="1">
                          <a:noAutofit/>
                        </wps:bodyPr>
                      </wps:wsp>
                      <wps:wsp>
                        <wps:cNvPr id="173" name="Text Box 45"/>
                        <wps:cNvSpPr txBox="1">
                          <a:spLocks noChangeArrowheads="1"/>
                        </wps:cNvSpPr>
                        <wps:spPr bwMode="auto">
                          <a:xfrm>
                            <a:off x="7764" y="2242"/>
                            <a:ext cx="1365"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spacing w:line="240" w:lineRule="exact"/>
                                <w:rPr>
                                  <w:rFonts w:eastAsia="ＭＳ Ｐ明朝" w:hint="eastAsia"/>
                                  <w:sz w:val="18"/>
                                </w:rPr>
                              </w:pPr>
                              <w:r>
                                <w:rPr>
                                  <w:rFonts w:eastAsia="ＭＳ Ｐ明朝" w:hint="eastAsia"/>
                                  <w:sz w:val="18"/>
                                </w:rPr>
                                <w:t>クライアント</w:t>
                              </w:r>
                            </w:p>
                          </w:txbxContent>
                        </wps:txbx>
                        <wps:bodyPr rot="0" vert="horz" wrap="square" lIns="91440" tIns="45720" rIns="91440" bIns="45720" anchor="t" anchorCtr="0" upright="1">
                          <a:noAutofit/>
                        </wps:bodyPr>
                      </wps:wsp>
                      <wps:wsp>
                        <wps:cNvPr id="174" name="Arc 46"/>
                        <wps:cNvSpPr>
                          <a:spLocks/>
                        </wps:cNvSpPr>
                        <wps:spPr bwMode="auto">
                          <a:xfrm flipH="1" flipV="1">
                            <a:off x="2984" y="3207"/>
                            <a:ext cx="268" cy="2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pic:pic xmlns:pic="http://schemas.openxmlformats.org/drawingml/2006/picture">
                        <pic:nvPicPr>
                          <pic:cNvPr id="175"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619" y="2782"/>
                            <a:ext cx="792"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2" o:spid="_x0000_s1096" style="position:absolute;left:0;text-align:left;margin-left:98.9pt;margin-top:12.85pt;width:341.85pt;height:141.2pt;z-index:251619840" coordorigin="2619,2242" coordsize="6837,2824"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">
                <v:shape id="Picture 23" o:spid="_x0000_s1097" type="#_x0000_t75" style="position:absolute;left:5137;top:3095;width:1680;height:1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">
                  <v:imagedata r:id="rId17" o:title=""/>
                </v:shape>
                <v:rect id="Rectangle 24" o:spid="_x0000_s1098" style="position:absolute;left:5400;top:3679;width:1183;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" filled="f" stroked="f">
                  <v:textbox inset="1pt,1pt,1pt,1pt">
                    <w:txbxContent>
                      <w:p w:rsidR="00000000" w:rsidRDefault="00215564">
                        <w:pPr>
                          <w:spacing w:line="200" w:lineRule="exact"/>
                          <w:rPr>
                            <w:rFonts w:eastAsia="ＭＳ Ｐ明朝"/>
                            <w:sz w:val="20"/>
                          </w:rPr>
                        </w:pPr>
                        <w:r>
                          <w:rPr>
                            <w:rFonts w:eastAsia="ＭＳ Ｐ明朝" w:hint="eastAsia"/>
                            <w:sz w:val="20"/>
                          </w:rPr>
                          <w:t>インターネット</w:t>
                        </w:r>
                      </w:p>
                    </w:txbxContent>
                  </v:textbox>
                </v:rect>
                <v:rect id="Rectangle 25" o:spid="_x0000_s1099" style="position:absolute;left:8619;top:2758;width:693;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" filled="f" stroked="f">
                  <v:textbox inset="5pt,5pt,5pt,5pt">
                    <w:txbxContent>
                      <w:p w:rsidR="00000000" w:rsidRDefault="00215564">
                        <w:pPr>
                          <w:rPr>
                            <w:rFonts w:eastAsia="ＭＳ Ｐ明朝"/>
                          </w:rPr>
                        </w:pPr>
                        <w:r>
                          <w:rPr>
                            <w:rFonts w:eastAsia="ＭＳ Ｐ明朝" w:hint="eastAsia"/>
                          </w:rPr>
                          <w:t>Ａ社</w:t>
                        </w:r>
                      </w:p>
                    </w:txbxContent>
                  </v:textbox>
                </v:rect>
                <v:rect id="Rectangle 26" o:spid="_x0000_s1100" style="position:absolute;left:8763;top:4200;width:693;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" filled="f" stroked="f">
                  <v:textbox inset="5pt,5pt,5pt,5pt">
                    <w:txbxContent>
                      <w:p w:rsidR="00000000" w:rsidRDefault="00215564">
                        <w:pPr>
                          <w:rPr>
                            <w:rFonts w:eastAsia="ＭＳ Ｐ明朝"/>
                          </w:rPr>
                        </w:pPr>
                        <w:r>
                          <w:rPr>
                            <w:rFonts w:eastAsia="ＭＳ Ｐ明朝" w:hint="eastAsia"/>
                          </w:rPr>
                          <w:t>Ｂ社</w:t>
                        </w:r>
                      </w:p>
                    </w:txbxContent>
                  </v:textbox>
                </v:rect>
                <v:rect id="Rectangle 27" o:spid="_x0000_s1101" style="position:absolute;left:2829;top:4287;width:1391;height: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" filled="f" strokeweight=".5pt">
                  <v:textbox inset="0,0,0,0">
                    <w:txbxContent>
                      <w:p w:rsidR="00000000" w:rsidRDefault="00215564">
                        <w:pPr>
                          <w:spacing w:line="360" w:lineRule="exact"/>
                          <w:jc w:val="center"/>
                          <w:rPr>
                            <w:rFonts w:eastAsia="ＭＳ Ｐ明朝" w:hint="eastAsia"/>
                            <w:sz w:val="18"/>
                          </w:rPr>
                        </w:pPr>
                        <w:r>
                          <w:rPr>
                            <w:rFonts w:eastAsia="ＭＳ Ｐ明朝"/>
                            <w:sz w:val="18"/>
                          </w:rPr>
                          <w:t>Web</w:t>
                        </w:r>
                        <w:r>
                          <w:rPr>
                            <w:rFonts w:eastAsia="ＭＳ Ｐ明朝" w:hint="eastAsia"/>
                            <w:sz w:val="18"/>
                          </w:rPr>
                          <w:t>サーバー</w:t>
                        </w:r>
                      </w:p>
                    </w:txbxContent>
                  </v:textbox>
                </v:rect>
                <v:group id="Group 28" o:spid="_x0000_s1102" style="position:absolute;left:4369;top:4014;width:3228;height:238" coordorigin="3867,9752" coordsize="3228,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line id="Line 29" o:spid="_x0000_s1103" style="position:absolute;visibility:visible;mso-wrap-style:square" from="6279,9776" to="6837,9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line id="Line 30" o:spid="_x0000_s1104" style="position:absolute;visibility:visible;mso-wrap-style:square" from="6537,9989" to="7095,9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">
                    <v:stroke endarrow="open" endarrowwidth="narrow" endarrowlength="short"/>
                  </v:line>
                  <v:line id="Line 31" o:spid="_x0000_s1105" style="position:absolute;flip:x;visibility:visible;mso-wrap-style:square" from="6536,9768" to="6826,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"/>
                  <v:shape id="Arc 32" o:spid="_x0000_s1106" style="position:absolute;left:4724;top:9765;width:1633;height:13;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" path="m-1,nfc11929,,21600,9670,21600,21600em-1,nsc11929,,21600,9670,21600,21600l,21600,-1,xe" filled="f">
                    <v:stroke dashstyle="1 1"/>
                    <v:path arrowok="t" o:extrusionok="f" o:connecttype="custom" o:connectlocs="0,0;1633,13;0,13" o:connectangles="0,0,0"/>
                  </v:shape>
                  <v:line id="Line 33" o:spid="_x0000_s1107" style="position:absolute;visibility:visible;mso-wrap-style:square" from="3867,9752" to="4725,9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">
                    <v:stroke startarrow="open" startarrowwidth="narrow" startarrowlength="short"/>
                  </v:line>
                </v:group>
                <v:group id="Group 34" o:spid="_x0000_s1108" style="position:absolute;left:4357;top:3291;width:3014;height:521" coordorigin="3879,9029" coordsize="301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Line 35" o:spid="_x0000_s1109" style="position:absolute;visibility:visible;mso-wrap-style:square" from="3879,9524" to="4677,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">
                    <v:stroke startarrow="open" startarrowwidth="narrow" startarrowlength="short"/>
                  </v:line>
                  <v:shape id="Arc 36" o:spid="_x0000_s1110" style="position:absolute;left:4676;top:9181;width:1447;height:369;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" path="m-1,nfc11929,,21600,9670,21600,21600em-1,nsc11929,,21600,9670,21600,21600l,21600,-1,xe" filled="f">
                    <v:stroke dashstyle="1 1"/>
                    <v:path arrowok="t" o:extrusionok="f" o:connecttype="custom" o:connectlocs="0,0;1447,369;0,369" o:connectangles="0,0,0"/>
                  </v:shape>
                  <v:line id="Line 37" o:spid="_x0000_s1111" style="position:absolute;flip:y;visibility:visible;mso-wrap-style:square" from="6077,9029" to="6613,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"/>
                  <v:line id="Line 38" o:spid="_x0000_s1112" style="position:absolute;flip:x;visibility:visible;mso-wrap-style:square" from="6332,9048" to="6606,9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"/>
                  <v:line id="Line 39" o:spid="_x0000_s1113" style="position:absolute;flip:y;visibility:visible;mso-wrap-style:square" from="6300,9133" to="6893,9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">
                    <v:stroke endarrow="open" endarrowwidth="narrow" endarrowlength="short"/>
                  </v:line>
                </v:group>
                <v:rect id="Rectangle 40" o:spid="_x0000_s1114" style="position:absolute;left:7782;top:3493;width:905;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" filled="f" strokeweight=".5pt">
                  <v:textbox inset="1pt,1pt,1pt,1pt">
                    <w:txbxContent>
                      <w:p w:rsidR="00000000" w:rsidRDefault="00215564">
                        <w:pPr>
                          <w:spacing w:line="160" w:lineRule="exact"/>
                          <w:rPr>
                            <w:rFonts w:eastAsia="ＭＳ Ｐ明朝"/>
                            <w:sz w:val="16"/>
                          </w:rPr>
                        </w:pPr>
                        <w:r>
                          <w:rPr>
                            <w:rFonts w:eastAsia="ＭＳ Ｐ明朝"/>
                            <w:sz w:val="16"/>
                          </w:rPr>
                          <w:t>Web</w:t>
                        </w:r>
                        <w:r>
                          <w:rPr>
                            <w:rFonts w:eastAsia="ＭＳ Ｐ明朝" w:hint="eastAsia"/>
                            <w:sz w:val="16"/>
                          </w:rPr>
                          <w:t>ﾌﾞﾗ</w:t>
                        </w:r>
                        <w:r>
                          <w:rPr>
                            <w:rFonts w:eastAsia="ＭＳ Ｐ明朝" w:hint="eastAsia"/>
                            <w:sz w:val="16"/>
                          </w:rPr>
                          <w:t>ｳｻﾞ</w:t>
                        </w:r>
                      </w:p>
                    </w:txbxContent>
                  </v:textbox>
                </v:rect>
                <v:shape id="Picture 41" o:spid="_x0000_s1115" type="#_x0000_t75" style="position:absolute;left:3405;top:3450;width:348;height: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">
                  <v:imagedata r:id="rId25" o:title=""/>
                </v:shape>
                <v:shape id="Picture 42" o:spid="_x0000_s1116" type="#_x0000_t75" style="position:absolute;left:7921;top:4166;width:924;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">
                  <v:imagedata r:id="rId26" o:title=""/>
                </v:shape>
                <v:shape id="Picture 43" o:spid="_x0000_s1117" type="#_x0000_t75" style="position:absolute;left:7741;top:2767;width:924;height: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">
                  <v:imagedata r:id="rId27" o:title=""/>
                </v:shape>
                <v:rect id="Rectangle 44" o:spid="_x0000_s1118" style="position:absolute;left:7950;top:4849;width:905;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" filled="f" strokeweight=".5pt">
                  <v:textbox inset="1pt,1pt,1pt,1pt">
                    <w:txbxContent>
                      <w:p w:rsidR="00000000" w:rsidRDefault="00215564">
                        <w:pPr>
                          <w:spacing w:line="160" w:lineRule="exact"/>
                          <w:rPr>
                            <w:rFonts w:eastAsia="ＭＳ Ｐ明朝"/>
                            <w:sz w:val="16"/>
                          </w:rPr>
                        </w:pPr>
                        <w:r>
                          <w:rPr>
                            <w:rFonts w:eastAsia="ＭＳ Ｐ明朝"/>
                            <w:sz w:val="16"/>
                          </w:rPr>
                          <w:t>Web</w:t>
                        </w:r>
                        <w:r>
                          <w:rPr>
                            <w:rFonts w:eastAsia="ＭＳ Ｐ明朝" w:hint="eastAsia"/>
                            <w:sz w:val="16"/>
                          </w:rPr>
                          <w:t>ﾌﾞﾗｳｻﾞ</w:t>
                        </w:r>
                      </w:p>
                    </w:txbxContent>
                  </v:textbox>
                </v:rect>
                <v:shape id="Text Box 45" o:spid="_x0000_s1119" type="#_x0000_t202" style="position:absolute;left:7764;top:2242;width:136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" stroked="f">
                  <v:textbox>
                    <w:txbxContent>
                      <w:p w:rsidR="00000000" w:rsidRDefault="00215564">
                        <w:pPr>
                          <w:spacing w:line="240" w:lineRule="exact"/>
                          <w:rPr>
                            <w:rFonts w:eastAsia="ＭＳ Ｐ明朝" w:hint="eastAsia"/>
                            <w:sz w:val="18"/>
                          </w:rPr>
                        </w:pPr>
                        <w:r>
                          <w:rPr>
                            <w:rFonts w:eastAsia="ＭＳ Ｐ明朝" w:hint="eastAsia"/>
                            <w:sz w:val="18"/>
                          </w:rPr>
                          <w:t>クライアント</w:t>
                        </w:r>
                      </w:p>
                    </w:txbxContent>
                  </v:textbox>
                </v:shape>
                <v:shape id="Arc 46" o:spid="_x0000_s1120" style="position:absolute;left:2984;top:3207;width:268;height:277;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" path="m-1,nfc11929,,21600,9670,21600,21600em-1,nsc11929,,21600,9670,21600,21600l,21600,-1,xe" filled="f" strokeweight="1pt">
                  <v:stroke dashstyle="1 1"/>
                  <v:path arrowok="t" o:extrusionok="f" o:connecttype="custom" o:connectlocs="0,0;268,277;0,277" o:connectangles="0,0,0"/>
                </v:shape>
                <v:shape id="Picture 47" o:spid="_x0000_s1121" type="#_x0000_t75" style="position:absolute;left:2619;top:2782;width:792;height: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">
                  <v:imagedata r:id="rId18" o:title=""/>
                </v:shape>
              </v:group>
            </w:pict>
          </mc:Fallback>
        </mc:AlternateContent>
      </w:r>
      <w:r w:rsidR="00215564">
        <w:rPr>
          <w:rFonts w:ascii="ＭＳ Ｐゴシック" w:eastAsia="ＭＳ Ｐゴシック" w:hAnsi="ＭＳ Ｐ明朝" w:hint="eastAsia"/>
          <w:sz w:val="22"/>
        </w:rPr>
        <w:t>【第</w:t>
      </w:r>
      <w:r w:rsidR="00215564">
        <w:rPr>
          <w:rFonts w:ascii="ＭＳ Ｐゴシック" w:eastAsia="ＭＳ Ｐゴシック" w:hAnsi="ＭＳ Ｐ明朝" w:hint="eastAsia"/>
          <w:sz w:val="22"/>
        </w:rPr>
        <w:t>9</w:t>
      </w:r>
      <w:r w:rsidR="00215564">
        <w:rPr>
          <w:rFonts w:ascii="ＭＳ Ｐゴシック" w:eastAsia="ＭＳ Ｐゴシック" w:hAnsi="ＭＳ Ｐ明朝" w:hint="eastAsia"/>
          <w:sz w:val="22"/>
        </w:rPr>
        <w:t>図】Ｗｅｂ－ＥＤＩ</w:t>
      </w: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noProof/>
          <w:sz w:val="22"/>
        </w:rPr>
      </w:pPr>
    </w:p>
    <w:p w:rsidR="00000000" w:rsidRDefault="00215564">
      <w:pPr>
        <w:spacing w:line="400" w:lineRule="atLeast"/>
        <w:ind w:left="105" w:hanging="105"/>
        <w:rPr>
          <w:rFonts w:ascii="ＭＳ Ｐ明朝" w:eastAsia="ＭＳ Ｐ明朝" w:hAnsi="ＭＳ Ｐ明朝" w:hint="eastAsia"/>
          <w:noProof/>
          <w:sz w:val="22"/>
        </w:rPr>
      </w:pP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ind w:left="105" w:hanging="105"/>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ind w:left="105" w:hanging="105"/>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ind w:left="105" w:hanging="105"/>
        <w:rPr>
          <w:rFonts w:ascii="ＭＳ Ｐ明朝" w:eastAsia="ＭＳ Ｐ明朝" w:hAnsi="ＭＳ Ｐ明朝" w:hint="eastAsia"/>
          <w:sz w:val="22"/>
        </w:rPr>
      </w:pPr>
    </w:p>
    <w:p w:rsidR="00000000" w:rsidRDefault="00215564">
      <w:pPr>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・当事者のどちらか一方がＷｅｂサーバを構えることが前提。ＩＳＰ等のＷｅｂサーバをレンタルし共同運用する形態もある。</w:t>
      </w:r>
    </w:p>
    <w:p w:rsidR="00000000" w:rsidRDefault="00215564">
      <w:pPr>
        <w:pStyle w:val="2"/>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・クラ</w:t>
      </w:r>
      <w:r>
        <w:rPr>
          <w:rFonts w:ascii="ＭＳ Ｐ明朝" w:eastAsia="ＭＳ Ｐ明朝" w:hAnsi="ＭＳ Ｐ明朝" w:hint="eastAsia"/>
          <w:sz w:val="22"/>
        </w:rPr>
        <w:t>イアントは、Ｗｅｂブラウザのみを使用して所定のＷｅｂサーバにログインして情報の検索、表示、印刷、入力、ダウンロード、アップロードを行う。また、拡張性を高めるためにはクライアント側に集計、印刷など独自アプリケーションの導入も行うことが有効である。</w:t>
      </w:r>
    </w:p>
    <w:p w:rsidR="00000000" w:rsidRDefault="00215564">
      <w:pPr>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・人手を仲介した、会話形式によるデータ処理</w:t>
      </w:r>
    </w:p>
    <w:p w:rsidR="00000000" w:rsidRDefault="00215564">
      <w:pPr>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・ＥＤＩ諸規約の理解が不要</w:t>
      </w:r>
    </w:p>
    <w:p w:rsidR="00000000" w:rsidRDefault="00215564">
      <w:pPr>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・サーバ側は、社内基幹システムとＷｅｂサーバの間でデータの自動変換処理が必要。</w:t>
      </w:r>
    </w:p>
    <w:p w:rsidR="00000000" w:rsidRDefault="00215564">
      <w:pPr>
        <w:pStyle w:val="2"/>
        <w:spacing w:line="400" w:lineRule="atLeast"/>
        <w:ind w:left="105" w:hanging="105"/>
        <w:rPr>
          <w:rFonts w:ascii="ＭＳ Ｐ明朝" w:eastAsia="ＭＳ Ｐ明朝" w:hAnsi="ＭＳ Ｐ明朝"/>
          <w:sz w:val="22"/>
        </w:rPr>
      </w:pPr>
      <w:r>
        <w:rPr>
          <w:rFonts w:ascii="ＭＳ Ｐ明朝" w:eastAsia="ＭＳ Ｐ明朝" w:hAnsi="ＭＳ Ｐ明朝" w:hint="eastAsia"/>
          <w:sz w:val="22"/>
        </w:rPr>
        <w:t>・クライアントが必要に応じてダウンロード・アップロードするデータ形式は相互取り決めで柔軟に対応可能。</w:t>
      </w:r>
    </w:p>
    <w:p w:rsidR="00000000" w:rsidRDefault="00215564">
      <w:pPr>
        <w:pStyle w:val="a4"/>
        <w:spacing w:line="400" w:lineRule="atLeast"/>
        <w:ind w:left="105" w:hanging="105"/>
        <w:rPr>
          <w:rFonts w:ascii="ＭＳ Ｐ明朝" w:eastAsia="ＭＳ Ｐ明朝" w:hAnsi="ＭＳ Ｐ明朝" w:hint="eastAsia"/>
          <w:sz w:val="22"/>
        </w:rPr>
      </w:pPr>
      <w:r>
        <w:rPr>
          <w:rFonts w:ascii="ＭＳ Ｐ明朝" w:eastAsia="ＭＳ Ｐ明朝" w:hAnsi="ＭＳ Ｐ明朝" w:hint="eastAsia"/>
          <w:sz w:val="22"/>
        </w:rPr>
        <w:t>・</w:t>
      </w:r>
      <w:r>
        <w:rPr>
          <w:rFonts w:ascii="ＭＳ Ｐ明朝" w:eastAsia="ＭＳ Ｐ明朝" w:hAnsi="ＭＳ Ｐ明朝" w:hint="eastAsia"/>
          <w:sz w:val="22"/>
          <w:u w:val="single"/>
        </w:rPr>
        <w:t>非定期的に</w:t>
      </w:r>
      <w:r>
        <w:rPr>
          <w:rFonts w:ascii="ＭＳ Ｐ明朝" w:eastAsia="ＭＳ Ｐ明朝" w:hAnsi="ＭＳ Ｐ明朝" w:hint="eastAsia"/>
          <w:sz w:val="22"/>
          <w:u w:val="single"/>
        </w:rPr>
        <w:t>情報が発生し、その情報が随時変更される可能性がある情報に有効。従って業界内で共有する新商品情報データベース、今後の製品製造計画や長期的な発注予定情報をデータベース化して取引企業との間で共有する資材受発注システムなどに向いている。</w:t>
      </w:r>
    </w:p>
    <w:p w:rsidR="00000000" w:rsidRDefault="00215564">
      <w:pPr>
        <w:spacing w:line="400" w:lineRule="atLeast"/>
        <w:rPr>
          <w:rFonts w:ascii="ＭＳ Ｐ明朝" w:eastAsia="ＭＳ Ｐ明朝" w:hAnsi="ＭＳ Ｐ明朝" w:hint="eastAsia"/>
          <w:sz w:val="22"/>
          <w:u w:val="single"/>
        </w:rPr>
      </w:pPr>
    </w:p>
    <w:p w:rsidR="00000000" w:rsidRDefault="00215564">
      <w:pPr>
        <w:pStyle w:val="a3"/>
        <w:tabs>
          <w:tab w:val="clear" w:pos="4252"/>
          <w:tab w:val="clear" w:pos="8504"/>
        </w:tabs>
        <w:spacing w:line="400" w:lineRule="atLeast"/>
        <w:jc w:val="center"/>
        <w:rPr>
          <w:rFonts w:eastAsia="ＭＳ Ｐゴシック" w:hint="eastAsia"/>
          <w:sz w:val="22"/>
        </w:rPr>
      </w:pPr>
      <w:r>
        <w:rPr>
          <w:rFonts w:eastAsia="ＭＳ Ｐゴシック"/>
          <w:sz w:val="22"/>
        </w:rPr>
        <w:br w:type="page"/>
      </w:r>
      <w:r>
        <w:rPr>
          <w:rFonts w:eastAsia="ＭＳ Ｐゴシック" w:hint="eastAsia"/>
          <w:sz w:val="22"/>
        </w:rPr>
        <w:t>【第</w:t>
      </w:r>
      <w:r>
        <w:rPr>
          <w:rFonts w:eastAsia="ＭＳ Ｐゴシック" w:hint="eastAsia"/>
          <w:sz w:val="22"/>
        </w:rPr>
        <w:t>7</w:t>
      </w:r>
      <w:r>
        <w:rPr>
          <w:rFonts w:eastAsia="ＭＳ Ｐゴシック" w:hint="eastAsia"/>
          <w:sz w:val="22"/>
        </w:rPr>
        <w:t>表】インターネットＥＤＩの種類による機能比較</w:t>
      </w:r>
    </w:p>
    <w:p w:rsidR="00000000" w:rsidRDefault="00215564">
      <w:pPr>
        <w:pStyle w:val="a3"/>
        <w:tabs>
          <w:tab w:val="clear" w:pos="4252"/>
          <w:tab w:val="clear" w:pos="8504"/>
        </w:tabs>
        <w:spacing w:line="400" w:lineRule="atLeast"/>
        <w:rPr>
          <w:rFonts w:ascii="ＭＳ Ｐ明朝" w:eastAsia="ＭＳ Ｐゴシック" w:hAnsi="ＭＳ Ｐ明朝" w:hint="eastAsia"/>
          <w:sz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4"/>
        <w:gridCol w:w="2078"/>
        <w:gridCol w:w="1876"/>
        <w:gridCol w:w="1877"/>
        <w:gridCol w:w="1939"/>
      </w:tblGrid>
      <w:tr w:rsidR="00000000">
        <w:tblPrEx>
          <w:tblCellMar>
            <w:top w:w="0" w:type="dxa"/>
            <w:bottom w:w="0" w:type="dxa"/>
          </w:tblCellMar>
        </w:tblPrEx>
        <w:trPr>
          <w:cantSplit/>
          <w:trHeight w:val="616"/>
          <w:jc w:val="center"/>
        </w:trPr>
        <w:tc>
          <w:tcPr>
            <w:tcW w:w="3752" w:type="dxa"/>
            <w:gridSpan w:val="2"/>
            <w:shd w:val="pct20" w:color="auto" w:fill="auto"/>
            <w:vAlign w:val="center"/>
          </w:tcPr>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比較項目</w:t>
            </w:r>
          </w:p>
        </w:tc>
        <w:tc>
          <w:tcPr>
            <w:tcW w:w="1876" w:type="dxa"/>
            <w:shd w:val="pct20" w:color="auto" w:fill="auto"/>
            <w:vAlign w:val="center"/>
          </w:tcPr>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ファイル転送型</w:t>
            </w:r>
          </w:p>
        </w:tc>
        <w:tc>
          <w:tcPr>
            <w:tcW w:w="1877" w:type="dxa"/>
            <w:shd w:val="pct20" w:color="auto" w:fill="auto"/>
            <w:vAlign w:val="center"/>
          </w:tcPr>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メール型</w:t>
            </w:r>
          </w:p>
        </w:tc>
        <w:tc>
          <w:tcPr>
            <w:tcW w:w="1939" w:type="dxa"/>
            <w:shd w:val="pct20" w:color="auto" w:fill="auto"/>
            <w:vAlign w:val="center"/>
          </w:tcPr>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Ｗｅｂ型</w:t>
            </w:r>
          </w:p>
        </w:tc>
      </w:tr>
      <w:tr w:rsidR="00000000">
        <w:tblPrEx>
          <w:tblCellMar>
            <w:top w:w="0" w:type="dxa"/>
            <w:bottom w:w="0" w:type="dxa"/>
          </w:tblCellMar>
        </w:tblPrEx>
        <w:trPr>
          <w:cantSplit/>
          <w:trHeight w:val="460"/>
          <w:jc w:val="center"/>
        </w:trPr>
        <w:tc>
          <w:tcPr>
            <w:tcW w:w="1674" w:type="dxa"/>
            <w:vMerge w:val="restart"/>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セキュリティ</w:t>
            </w: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電子署名</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r>
      <w:tr w:rsidR="00000000">
        <w:tblPrEx>
          <w:tblCellMar>
            <w:top w:w="0" w:type="dxa"/>
            <w:bottom w:w="0" w:type="dxa"/>
          </w:tblCellMar>
        </w:tblPrEx>
        <w:trPr>
          <w:cantSplit/>
          <w:trHeight w:val="525"/>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暗号強度（情報）</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IP-SEC</w:t>
            </w:r>
            <w:r>
              <w:rPr>
                <w:rFonts w:ascii="ＭＳ Ｐ明朝" w:eastAsia="ＭＳ Ｐ明朝" w:hAnsi="ＭＳ Ｐ明朝" w:hint="eastAsia"/>
                <w:sz w:val="22"/>
              </w:rPr>
              <w:t>活用</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S/MIME</w:t>
            </w:r>
            <w:r>
              <w:rPr>
                <w:rFonts w:ascii="ＭＳ Ｐ明朝" w:eastAsia="ＭＳ Ｐ明朝" w:hAnsi="ＭＳ Ｐ明朝" w:hint="eastAsia"/>
                <w:sz w:val="22"/>
              </w:rPr>
              <w:t>活用</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SSL</w:t>
            </w:r>
            <w:r>
              <w:rPr>
                <w:rFonts w:ascii="ＭＳ Ｐ明朝" w:eastAsia="ＭＳ Ｐ明朝" w:hAnsi="ＭＳ Ｐ明朝" w:hint="eastAsia"/>
                <w:sz w:val="22"/>
              </w:rPr>
              <w:t>活用</w:t>
            </w:r>
          </w:p>
        </w:tc>
      </w:tr>
      <w:tr w:rsidR="00000000">
        <w:tblPrEx>
          <w:tblCellMar>
            <w:top w:w="0" w:type="dxa"/>
            <w:bottom w:w="0" w:type="dxa"/>
          </w:tblCellMar>
        </w:tblPrEx>
        <w:trPr>
          <w:cantSplit/>
          <w:jc w:val="center"/>
        </w:trPr>
        <w:tc>
          <w:tcPr>
            <w:tcW w:w="1674" w:type="dxa"/>
            <w:vMerge w:val="restart"/>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構築の容易性</w:t>
            </w: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出側</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基本的にＡＰ開発が必要</w:t>
            </w:r>
          </w:p>
        </w:tc>
      </w:tr>
      <w:tr w:rsidR="00000000">
        <w:tblPrEx>
          <w:tblCellMar>
            <w:top w:w="0" w:type="dxa"/>
            <w:bottom w:w="0" w:type="dxa"/>
          </w:tblCellMar>
        </w:tblPrEx>
        <w:trPr>
          <w:cantSplit/>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受側</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ＰＣブラウザのみ</w:t>
            </w:r>
          </w:p>
        </w:tc>
      </w:tr>
      <w:tr w:rsidR="00000000">
        <w:tblPrEx>
          <w:tblCellMar>
            <w:top w:w="0" w:type="dxa"/>
            <w:bottom w:w="0" w:type="dxa"/>
          </w:tblCellMar>
        </w:tblPrEx>
        <w:trPr>
          <w:cantSplit/>
          <w:jc w:val="center"/>
        </w:trPr>
        <w:tc>
          <w:tcPr>
            <w:tcW w:w="1674" w:type="dxa"/>
            <w:vMerge w:val="restart"/>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運用の容易性</w:t>
            </w: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送達確認</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pStyle w:val="a3"/>
              <w:tabs>
                <w:tab w:val="clear" w:pos="4252"/>
                <w:tab w:val="clear" w:pos="8504"/>
              </w:tabs>
              <w:spacing w:line="400" w:lineRule="atLeast"/>
              <w:rPr>
                <w:rFonts w:ascii="ＭＳ Ｐ明朝" w:eastAsia="ＭＳ Ｐ明朝" w:hAnsi="ＭＳ Ｐ明朝" w:hint="eastAsia"/>
                <w:sz w:val="22"/>
              </w:rPr>
            </w:pPr>
            <w:r>
              <w:rPr>
                <w:rFonts w:ascii="ＭＳ Ｐ明朝" w:eastAsia="ＭＳ Ｐ明朝" w:hAnsi="ＭＳ Ｐ明朝" w:hint="eastAsia"/>
                <w:sz w:val="22"/>
              </w:rPr>
              <w:t>ログを残すことができる。</w:t>
            </w:r>
          </w:p>
        </w:tc>
        <w:tc>
          <w:tcPr>
            <w:tcW w:w="1877" w:type="dxa"/>
          </w:tcPr>
          <w:p w:rsidR="00000000" w:rsidRDefault="00215564">
            <w:pPr>
              <w:pStyle w:val="a3"/>
              <w:tabs>
                <w:tab w:val="clear" w:pos="4252"/>
                <w:tab w:val="clear" w:pos="8504"/>
              </w:tabs>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一部ﾒｰﾗでは送達確認可能。</w:t>
            </w: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ＡＰ改造もしくは人手の運用で対応</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ログを残すことができる。</w:t>
            </w:r>
          </w:p>
        </w:tc>
      </w:tr>
      <w:tr w:rsidR="00000000">
        <w:tblPrEx>
          <w:tblCellMar>
            <w:top w:w="0" w:type="dxa"/>
            <w:bottom w:w="0" w:type="dxa"/>
          </w:tblCellMar>
        </w:tblPrEx>
        <w:trPr>
          <w:cantSplit/>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ファイルの再受信</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ＡＰで対応可能</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center"/>
              <w:rPr>
                <w:rFonts w:ascii="ＭＳ Ｐ明朝" w:eastAsia="ＭＳ Ｐ明朝" w:hAnsi="ＭＳ Ｐ明朝" w:hint="eastAsia"/>
                <w:sz w:val="22"/>
              </w:rPr>
            </w:pP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人間介在が基本</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AP</w:t>
            </w:r>
            <w:r>
              <w:rPr>
                <w:rFonts w:ascii="ＭＳ Ｐ明朝" w:eastAsia="ＭＳ Ｐ明朝" w:hAnsi="ＭＳ Ｐ明朝" w:hint="eastAsia"/>
                <w:sz w:val="22"/>
              </w:rPr>
              <w:t>で対応可能。</w:t>
            </w:r>
          </w:p>
        </w:tc>
      </w:tr>
      <w:tr w:rsidR="00000000">
        <w:tblPrEx>
          <w:tblCellMar>
            <w:top w:w="0" w:type="dxa"/>
            <w:bottom w:w="0" w:type="dxa"/>
          </w:tblCellMar>
        </w:tblPrEx>
        <w:trPr>
          <w:cantSplit/>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サイクル管理</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ＡＰで対応可能</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ＡＰで対応可能</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人間介在が基本</w:t>
            </w:r>
          </w:p>
        </w:tc>
      </w:tr>
      <w:tr w:rsidR="00000000">
        <w:tblPrEx>
          <w:tblCellMar>
            <w:top w:w="0" w:type="dxa"/>
            <w:bottom w:w="0" w:type="dxa"/>
          </w:tblCellMar>
        </w:tblPrEx>
        <w:trPr>
          <w:cantSplit/>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二重交換防止</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ＡＰで対応可能</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ＡＰで対応可能</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人間介在が基本</w:t>
            </w:r>
          </w:p>
        </w:tc>
      </w:tr>
      <w:tr w:rsidR="00000000">
        <w:tblPrEx>
          <w:tblCellMar>
            <w:top w:w="0" w:type="dxa"/>
            <w:bottom w:w="0" w:type="dxa"/>
          </w:tblCellMar>
        </w:tblPrEx>
        <w:trPr>
          <w:cantSplit/>
          <w:trHeight w:val="3145"/>
          <w:jc w:val="center"/>
        </w:trPr>
        <w:tc>
          <w:tcPr>
            <w:tcW w:w="1674" w:type="dxa"/>
            <w:vMerge/>
            <w:shd w:val="pct20" w:color="auto" w:fill="auto"/>
          </w:tcPr>
          <w:p w:rsidR="00000000" w:rsidRDefault="00215564">
            <w:pPr>
              <w:spacing w:line="400" w:lineRule="atLeast"/>
              <w:rPr>
                <w:rFonts w:ascii="ＭＳ Ｐ明朝" w:eastAsia="ＭＳ Ｐゴシック" w:hAnsi="ＭＳ Ｐ明朝" w:hint="eastAsia"/>
                <w:sz w:val="22"/>
              </w:rPr>
            </w:pPr>
          </w:p>
        </w:tc>
        <w:tc>
          <w:tcPr>
            <w:tcW w:w="2078" w:type="dxa"/>
            <w:shd w:val="pct20" w:color="auto" w:fill="auto"/>
          </w:tcPr>
          <w:p w:rsidR="00000000" w:rsidRDefault="00215564">
            <w:pPr>
              <w:spacing w:line="400" w:lineRule="atLeast"/>
              <w:rPr>
                <w:rFonts w:ascii="ＭＳ Ｐ明朝" w:eastAsia="ＭＳ Ｐゴシック" w:hAnsi="ＭＳ Ｐ明朝" w:hint="eastAsia"/>
                <w:sz w:val="22"/>
              </w:rPr>
            </w:pPr>
            <w:r>
              <w:rPr>
                <w:rFonts w:ascii="ＭＳ Ｐ明朝" w:eastAsia="ＭＳ Ｐゴシック" w:hAnsi="ＭＳ Ｐ明朝" w:hint="eastAsia"/>
                <w:sz w:val="22"/>
              </w:rPr>
              <w:t>１回の転送データ量</w:t>
            </w:r>
          </w:p>
        </w:tc>
        <w:tc>
          <w:tcPr>
            <w:tcW w:w="1876"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特に制限なし</w:t>
            </w:r>
          </w:p>
        </w:tc>
        <w:tc>
          <w:tcPr>
            <w:tcW w:w="1877"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ローカル環境に依存。</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１ＭＢ～</w:t>
            </w:r>
            <w:r>
              <w:rPr>
                <w:rFonts w:ascii="ＭＳ Ｐ明朝" w:eastAsia="ＭＳ Ｐ明朝" w:hAnsi="ＭＳ Ｐ明朝" w:hint="eastAsia"/>
                <w:sz w:val="22"/>
              </w:rPr>
              <w:t>10</w:t>
            </w:r>
            <w:r>
              <w:rPr>
                <w:rFonts w:ascii="ＭＳ Ｐ明朝" w:eastAsia="ＭＳ Ｐ明朝" w:hAnsi="ＭＳ Ｐ明朝" w:hint="eastAsia"/>
                <w:sz w:val="22"/>
              </w:rPr>
              <w:t>ＭＢ以下が目安、大量データはＡＰによる分割・結合で対応可能</w:t>
            </w:r>
          </w:p>
        </w:tc>
        <w:tc>
          <w:tcPr>
            <w:tcW w:w="1939" w:type="dxa"/>
          </w:tcPr>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w:t>
            </w: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ダウンロード、アップロード方式。</w:t>
            </w: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ローカル環境に依存。</w:t>
            </w:r>
          </w:p>
        </w:tc>
      </w:tr>
    </w:tbl>
    <w:p w:rsidR="00000000" w:rsidRDefault="00215564">
      <w:pPr>
        <w:pStyle w:val="a3"/>
        <w:tabs>
          <w:tab w:val="clear" w:pos="4252"/>
          <w:tab w:val="clear" w:pos="8504"/>
        </w:tabs>
        <w:spacing w:line="400" w:lineRule="atLeast"/>
        <w:ind w:firstLineChars="300" w:firstLine="660"/>
        <w:rPr>
          <w:rFonts w:ascii="ＭＳ Ｐ明朝" w:eastAsia="ＭＳ Ｐ明朝" w:hAnsi="ＭＳ Ｐ明朝" w:hint="eastAsia"/>
          <w:sz w:val="22"/>
        </w:rPr>
      </w:pPr>
      <w:r>
        <w:rPr>
          <w:rFonts w:ascii="ＭＳ Ｐ明朝" w:eastAsia="ＭＳ Ｐ明朝" w:hAnsi="ＭＳ Ｐ明朝" w:hint="eastAsia"/>
          <w:sz w:val="22"/>
        </w:rPr>
        <w:t>（注）◎：特に優れている、○：問題なく対応できる、</w:t>
      </w:r>
    </w:p>
    <w:p w:rsidR="00000000" w:rsidRDefault="00215564">
      <w:pPr>
        <w:pStyle w:val="a3"/>
        <w:tabs>
          <w:tab w:val="clear" w:pos="4252"/>
          <w:tab w:val="clear" w:pos="8504"/>
        </w:tabs>
        <w:spacing w:line="400" w:lineRule="atLeast"/>
        <w:rPr>
          <w:rFonts w:eastAsia="ＭＳ Ｐ明朝" w:hint="eastAsia"/>
          <w:sz w:val="22"/>
          <w:u w:val="single"/>
        </w:rPr>
      </w:pPr>
      <w:r>
        <w:rPr>
          <w:rFonts w:eastAsia="ＭＳ Ｐ明朝" w:hint="eastAsia"/>
          <w:sz w:val="22"/>
        </w:rPr>
        <w:t xml:space="preserve">　　　　　　　</w:t>
      </w:r>
      <w:r>
        <w:rPr>
          <w:rFonts w:eastAsia="ＭＳ Ｐ明朝" w:hint="eastAsia"/>
          <w:sz w:val="22"/>
        </w:rPr>
        <w:t xml:space="preserve"> </w:t>
      </w:r>
      <w:r>
        <w:rPr>
          <w:rFonts w:eastAsia="ＭＳ Ｐ明朝" w:hint="eastAsia"/>
          <w:sz w:val="22"/>
        </w:rPr>
        <w:t>△：機能的に不足している、×：機能的に対応できない</w:t>
      </w:r>
    </w:p>
    <w:p w:rsidR="00000000" w:rsidRDefault="00215564">
      <w:pPr>
        <w:spacing w:line="400" w:lineRule="exact"/>
        <w:rPr>
          <w:rFonts w:ascii="ＭＳ Ｐゴシック" w:eastAsia="ＭＳ Ｐゴシック" w:hAnsi="ＭＳ Ｐ明朝"/>
          <w:sz w:val="22"/>
        </w:rPr>
      </w:pPr>
      <w:r>
        <w:rPr>
          <w:rFonts w:ascii="ＭＳ Ｐゴシック" w:eastAsia="ＭＳ Ｐゴシック" w:hAnsi="ＭＳ Ｐ明朝"/>
          <w:sz w:val="22"/>
        </w:rPr>
        <w:br w:type="page"/>
      </w:r>
      <w:r>
        <w:rPr>
          <w:rFonts w:ascii="ＭＳ Ｐゴシック" w:eastAsia="ＭＳ Ｐゴシック" w:hAnsi="ＭＳ Ｐ明朝" w:hint="eastAsia"/>
          <w:sz w:val="22"/>
        </w:rPr>
        <w:t>5</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．ファイル転送型ＥＤＩ</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w:t>
      </w:r>
    </w:p>
    <w:p w:rsidR="00000000" w:rsidRDefault="00215564">
      <w:pPr>
        <w:ind w:firstLineChars="100" w:firstLine="220"/>
        <w:rPr>
          <w:rFonts w:ascii="ＭＳ Ｐ明朝" w:eastAsia="ＭＳ Ｐ明朝" w:hAnsi="ＭＳ Ｐ明朝"/>
          <w:sz w:val="22"/>
        </w:rPr>
      </w:pPr>
      <w:r>
        <w:rPr>
          <w:rFonts w:ascii="ＭＳ Ｐ明朝" w:eastAsia="ＭＳ Ｐ明朝" w:hAnsi="ＭＳ Ｐ明朝" w:hint="eastAsia"/>
          <w:sz w:val="22"/>
        </w:rPr>
        <w:t>ファイル転送型のＥＤＩでは、エンド・エンド間の伝送路を、</w:t>
      </w:r>
      <w:r>
        <w:rPr>
          <w:rFonts w:ascii="ＭＳ Ｐ明朝" w:eastAsia="ＭＳ Ｐ明朝" w:hAnsi="ＭＳ Ｐ明朝"/>
          <w:sz w:val="22"/>
        </w:rPr>
        <w:t xml:space="preserve"> </w:t>
      </w:r>
      <w:r>
        <w:rPr>
          <w:rFonts w:ascii="ＭＳ Ｐ明朝" w:eastAsia="ＭＳ Ｐ明朝" w:hAnsi="ＭＳ Ｐ明朝" w:hint="eastAsia"/>
          <w:sz w:val="22"/>
        </w:rPr>
        <w:t>ＩＰＳｅｃ（</w:t>
      </w:r>
      <w:r>
        <w:rPr>
          <w:rFonts w:ascii="ＭＳ Ｐ明朝" w:eastAsia="ＭＳ Ｐ明朝" w:hAnsi="ＭＳ Ｐ明朝"/>
          <w:sz w:val="22"/>
        </w:rPr>
        <w:t>IP Security Protocol</w:t>
      </w:r>
      <w:r>
        <w:rPr>
          <w:rFonts w:ascii="ＭＳ Ｐ明朝" w:eastAsia="ＭＳ Ｐ明朝" w:hAnsi="ＭＳ Ｐ明朝" w:hint="eastAsia"/>
          <w:sz w:val="22"/>
        </w:rPr>
        <w:t>）に代表されるＶＰＮ</w:t>
      </w:r>
      <w:r>
        <w:rPr>
          <w:rFonts w:ascii="ＭＳ Ｐ明朝" w:eastAsia="ＭＳ Ｐ明朝" w:hAnsi="ＭＳ Ｐ明朝"/>
          <w:sz w:val="22"/>
        </w:rPr>
        <w:t>(</w:t>
      </w:r>
      <w:r>
        <w:rPr>
          <w:rFonts w:ascii="ＭＳ Ｐ明朝" w:eastAsia="ＭＳ Ｐ明朝" w:hAnsi="ＭＳ Ｐ明朝" w:hint="eastAsia"/>
          <w:sz w:val="22"/>
        </w:rPr>
        <w:t>仮想プライベート網</w:t>
      </w:r>
      <w:r>
        <w:rPr>
          <w:rFonts w:ascii="ＭＳ Ｐ明朝" w:eastAsia="ＭＳ Ｐ明朝" w:hAnsi="ＭＳ Ｐ明朝"/>
          <w:sz w:val="22"/>
        </w:rPr>
        <w:t>)</w:t>
      </w:r>
      <w:r>
        <w:rPr>
          <w:rFonts w:ascii="ＭＳ Ｐ明朝" w:eastAsia="ＭＳ Ｐ明朝" w:hAnsi="ＭＳ Ｐ明朝" w:hint="eastAsia"/>
          <w:sz w:val="22"/>
        </w:rPr>
        <w:t>技術を利用して暗号化する場合は、専用線と同じ手法でデータ交換が可能である。すな</w:t>
      </w:r>
      <w:r>
        <w:rPr>
          <w:rFonts w:ascii="ＭＳ Ｐ明朝" w:eastAsia="ＭＳ Ｐ明朝" w:hAnsi="ＭＳ Ｐ明朝" w:hint="eastAsia"/>
          <w:sz w:val="22"/>
        </w:rPr>
        <w:t>わち、利用者はあたかも社内ＬＡＮを利用しているように、ファイル転送を行うことができる。</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一方、メール型やＷｅｂ型と同様にエンド・エンド間でのデータ暗号化を行う手法としては、ＳＳＬがあるが、標準ツールとして提供されているわけではないので、利用者側でのソフト導入、利用上の工夫が必要である。</w:t>
      </w:r>
    </w:p>
    <w:p w:rsidR="00000000" w:rsidRDefault="00215564">
      <w:pPr>
        <w:rPr>
          <w:rFonts w:ascii="ＭＳ Ｐ明朝" w:eastAsia="ＭＳ Ｐ明朝" w:hAnsi="ＭＳ Ｐ明朝" w:hint="eastAsia"/>
          <w:sz w:val="22"/>
        </w:rPr>
      </w:pPr>
      <w:r>
        <w:rPr>
          <w:rFonts w:ascii="ＭＳ Ｐ明朝" w:eastAsia="ＭＳ Ｐ明朝" w:hAnsi="ＭＳ Ｐ明朝" w:hint="eastAsia"/>
          <w:sz w:val="22"/>
        </w:rPr>
        <w:t xml:space="preserve">　以下では、ＩＰＳｅｃを適用した場合の処理手順、注意点等について述べる。</w:t>
      </w:r>
    </w:p>
    <w:p w:rsidR="00000000" w:rsidRDefault="00215564">
      <w:pPr>
        <w:rPr>
          <w:rFonts w:ascii="ＭＳ Ｐ明朝" w:eastAsia="ＭＳ Ｐ明朝" w:hAnsi="ＭＳ Ｐ明朝" w:hint="eastAsia"/>
          <w:sz w:val="22"/>
        </w:rPr>
      </w:pPr>
    </w:p>
    <w:p w:rsidR="00000000" w:rsidRDefault="00215564">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9</w:t>
      </w:r>
      <w:r>
        <w:rPr>
          <w:rFonts w:ascii="ＭＳ Ｐゴシック" w:eastAsia="ＭＳ Ｐゴシック" w:hAnsi="ＭＳ Ｐゴシック" w:hint="eastAsia"/>
          <w:sz w:val="22"/>
        </w:rPr>
        <w:t>図】</w:t>
      </w:r>
      <w:r>
        <w:rPr>
          <w:rFonts w:ascii="ＭＳ Ｐゴシック" w:eastAsia="ＭＳ Ｐゴシック" w:hAnsi="ＭＳ Ｐゴシック" w:hint="eastAsia"/>
          <w:sz w:val="22"/>
        </w:rPr>
        <w:t>IP-sec</w:t>
      </w:r>
      <w:r>
        <w:rPr>
          <w:rFonts w:ascii="ＭＳ Ｐゴシック" w:eastAsia="ＭＳ Ｐゴシック" w:hAnsi="ＭＳ Ｐゴシック" w:hint="eastAsia"/>
          <w:sz w:val="22"/>
        </w:rPr>
        <w:t>による暗号化通信</w:t>
      </w:r>
    </w:p>
    <w:p w:rsidR="00000000" w:rsidRDefault="00E81F67">
      <w:pPr>
        <w:rPr>
          <w:rFonts w:ascii="ＭＳ Ｐ明朝" w:eastAsia="ＭＳ Ｐ明朝" w:hAnsi="ＭＳ Ｐ明朝"/>
          <w:sz w:val="22"/>
        </w:rPr>
      </w:pPr>
      <w:r>
        <w:rPr>
          <w:rFonts w:ascii="ＭＳ Ｐ明朝" w:eastAsia="ＭＳ Ｐ明朝" w:hAnsi="ＭＳ Ｐ明朝"/>
          <w:noProof/>
          <w:sz w:val="20"/>
        </w:rPr>
        <mc:AlternateContent>
          <mc:Choice Requires="wpg">
            <w:drawing>
              <wp:anchor distT="0" distB="0" distL="114300" distR="114300" simplePos="0" relativeHeight="251696640" behindDoc="0" locked="0" layoutInCell="1" allowOverlap="1">
                <wp:simplePos x="0" y="0"/>
                <wp:positionH relativeFrom="column">
                  <wp:posOffset>495300</wp:posOffset>
                </wp:positionH>
                <wp:positionV relativeFrom="paragraph">
                  <wp:posOffset>14605</wp:posOffset>
                </wp:positionV>
                <wp:extent cx="6019800" cy="1790700"/>
                <wp:effectExtent l="7620" t="9525" r="11430" b="9525"/>
                <wp:wrapNone/>
                <wp:docPr id="130"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1790700"/>
                          <a:chOff x="1212" y="7364"/>
                          <a:chExt cx="9480" cy="2820"/>
                        </a:xfrm>
                      </wpg:grpSpPr>
                      <wps:wsp>
                        <wps:cNvPr id="131" name="Rectangle 298"/>
                        <wps:cNvSpPr>
                          <a:spLocks noChangeArrowheads="1"/>
                        </wps:cNvSpPr>
                        <wps:spPr bwMode="auto">
                          <a:xfrm>
                            <a:off x="4452" y="8820"/>
                            <a:ext cx="2264" cy="825"/>
                          </a:xfrm>
                          <a:prstGeom prst="rect">
                            <a:avLst/>
                          </a:prstGeom>
                          <a:solidFill>
                            <a:srgbClr val="9F9F9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80" w:lineRule="atLeast"/>
                                <w:rPr>
                                  <w:rFonts w:ascii="ＭＳ ゴシック"/>
                                  <w:sz w:val="16"/>
                                </w:rPr>
                              </w:pPr>
                              <w:r>
                                <w:rPr>
                                  <w:rFonts w:ascii="ＭＳ ゴシック" w:hint="eastAsia"/>
                                  <w:sz w:val="16"/>
                                </w:rPr>
                                <w:t>カプセル化されたﾊﾟｹｯﾄﾃﾞｰﾀ</w:t>
                              </w:r>
                            </w:p>
                          </w:txbxContent>
                        </wps:txbx>
                        <wps:bodyPr rot="0" vert="horz" wrap="square" lIns="12700" tIns="12700" rIns="12700" bIns="12700" anchor="t" anchorCtr="0" upright="1">
                          <a:noAutofit/>
                        </wps:bodyPr>
                      </wps:wsp>
                      <wps:wsp>
                        <wps:cNvPr id="132" name="Rectangle 299"/>
                        <wps:cNvSpPr>
                          <a:spLocks noChangeArrowheads="1"/>
                        </wps:cNvSpPr>
                        <wps:spPr bwMode="auto">
                          <a:xfrm>
                            <a:off x="9372" y="8443"/>
                            <a:ext cx="721" cy="481"/>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20" w:lineRule="atLeast"/>
                                <w:jc w:val="center"/>
                                <w:rPr>
                                  <w:rFonts w:ascii="ＭＳ ゴシック" w:eastAsia="ＭＳ ゴシック"/>
                                  <w:sz w:val="18"/>
                                </w:rPr>
                              </w:pPr>
                              <w:r>
                                <w:rPr>
                                  <w:rFonts w:ascii="ＭＳ ゴシック" w:eastAsia="ＭＳ ゴシック" w:hint="eastAsia"/>
                                  <w:sz w:val="18"/>
                                </w:rPr>
                                <w:t>受信者</w:t>
                              </w:r>
                            </w:p>
                          </w:txbxContent>
                        </wps:txbx>
                        <wps:bodyPr rot="0" vert="horz" wrap="square" lIns="12700" tIns="12700" rIns="12700" bIns="12700" anchor="t" anchorCtr="0" upright="1">
                          <a:noAutofit/>
                        </wps:bodyPr>
                      </wps:wsp>
                      <wps:wsp>
                        <wps:cNvPr id="133" name="Rectangle 300"/>
                        <wps:cNvSpPr>
                          <a:spLocks noChangeArrowheads="1"/>
                        </wps:cNvSpPr>
                        <wps:spPr bwMode="auto">
                          <a:xfrm>
                            <a:off x="1332" y="8443"/>
                            <a:ext cx="721" cy="481"/>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20" w:lineRule="atLeast"/>
                                <w:jc w:val="center"/>
                                <w:rPr>
                                  <w:rFonts w:ascii="ＭＳ ゴシック" w:eastAsia="ＭＳ ゴシック"/>
                                  <w:sz w:val="18"/>
                                </w:rPr>
                              </w:pPr>
                              <w:r>
                                <w:rPr>
                                  <w:rFonts w:ascii="ＭＳ ゴシック" w:eastAsia="ＭＳ ゴシック" w:hint="eastAsia"/>
                                  <w:sz w:val="18"/>
                                </w:rPr>
                                <w:t>送信者</w:t>
                              </w:r>
                            </w:p>
                          </w:txbxContent>
                        </wps:txbx>
                        <wps:bodyPr rot="0" vert="horz" wrap="square" lIns="12700" tIns="12700" rIns="12700" bIns="12700" anchor="t" anchorCtr="0" upright="1">
                          <a:noAutofit/>
                        </wps:bodyPr>
                      </wps:wsp>
                      <wps:wsp>
                        <wps:cNvPr id="134" name="Rectangle 301"/>
                        <wps:cNvSpPr>
                          <a:spLocks noChangeArrowheads="1"/>
                        </wps:cNvSpPr>
                        <wps:spPr bwMode="auto">
                          <a:xfrm>
                            <a:off x="2772" y="8444"/>
                            <a:ext cx="1321" cy="481"/>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20" w:lineRule="atLeast"/>
                                <w:jc w:val="center"/>
                                <w:rPr>
                                  <w:rFonts w:ascii="ＭＳ ゴシック" w:eastAsia="ＭＳ ゴシック"/>
                                  <w:sz w:val="18"/>
                                </w:rPr>
                              </w:pPr>
                              <w:r>
                                <w:rPr>
                                  <w:rFonts w:ascii="ＭＳ ゴシック" w:eastAsia="ＭＳ ゴシック"/>
                                  <w:sz w:val="18"/>
                                </w:rPr>
                                <w:t>IPSec</w:t>
                              </w:r>
                              <w:r>
                                <w:rPr>
                                  <w:rFonts w:ascii="ＭＳ ゴシック" w:eastAsia="ＭＳ ゴシック" w:hint="eastAsia"/>
                                  <w:sz w:val="18"/>
                                </w:rPr>
                                <w:t>装置</w:t>
                              </w:r>
                            </w:p>
                          </w:txbxContent>
                        </wps:txbx>
                        <wps:bodyPr rot="0" vert="horz" wrap="square" lIns="12700" tIns="12700" rIns="12700" bIns="12700" anchor="t" anchorCtr="0" upright="1">
                          <a:noAutofit/>
                        </wps:bodyPr>
                      </wps:wsp>
                      <wps:wsp>
                        <wps:cNvPr id="135" name="Rectangle 302"/>
                        <wps:cNvSpPr>
                          <a:spLocks noChangeArrowheads="1"/>
                        </wps:cNvSpPr>
                        <wps:spPr bwMode="auto">
                          <a:xfrm>
                            <a:off x="7332" y="8443"/>
                            <a:ext cx="1321" cy="481"/>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20" w:lineRule="atLeast"/>
                                <w:jc w:val="center"/>
                                <w:rPr>
                                  <w:rFonts w:ascii="ＭＳ ゴシック" w:eastAsia="ＭＳ ゴシック"/>
                                  <w:sz w:val="18"/>
                                </w:rPr>
                              </w:pPr>
                              <w:r>
                                <w:rPr>
                                  <w:rFonts w:ascii="ＭＳ ゴシック" w:eastAsia="ＭＳ ゴシック"/>
                                  <w:sz w:val="18"/>
                                </w:rPr>
                                <w:t>IPSec</w:t>
                              </w:r>
                              <w:r>
                                <w:rPr>
                                  <w:rFonts w:ascii="ＭＳ ゴシック" w:eastAsia="ＭＳ ゴシック" w:hint="eastAsia"/>
                                  <w:sz w:val="18"/>
                                </w:rPr>
                                <w:t>装置</w:t>
                              </w:r>
                            </w:p>
                          </w:txbxContent>
                        </wps:txbx>
                        <wps:bodyPr rot="0" vert="horz" wrap="square" lIns="12700" tIns="12700" rIns="12700" bIns="12700" anchor="t" anchorCtr="0" upright="1">
                          <a:noAutofit/>
                        </wps:bodyPr>
                      </wps:wsp>
                      <wps:wsp>
                        <wps:cNvPr id="136" name="Line 303"/>
                        <wps:cNvCnPr>
                          <a:cxnSpLocks noChangeShapeType="1"/>
                        </wps:cNvCnPr>
                        <wps:spPr bwMode="auto">
                          <a:xfrm>
                            <a:off x="4092" y="8684"/>
                            <a:ext cx="3241" cy="1"/>
                          </a:xfrm>
                          <a:prstGeom prst="line">
                            <a:avLst/>
                          </a:prstGeom>
                          <a:noFill/>
                          <a:ln w="25400">
                            <a:solidFill>
                              <a:srgbClr val="00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Line 304"/>
                        <wps:cNvCnPr>
                          <a:cxnSpLocks noChangeShapeType="1"/>
                        </wps:cNvCnPr>
                        <wps:spPr bwMode="auto">
                          <a:xfrm flipH="1">
                            <a:off x="2052" y="8684"/>
                            <a:ext cx="721" cy="1"/>
                          </a:xfrm>
                          <a:prstGeom prst="line">
                            <a:avLst/>
                          </a:prstGeom>
                          <a:noFill/>
                          <a:ln w="25400">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Line 305"/>
                        <wps:cNvCnPr>
                          <a:cxnSpLocks noChangeShapeType="1"/>
                        </wps:cNvCnPr>
                        <wps:spPr bwMode="auto">
                          <a:xfrm flipH="1">
                            <a:off x="8652" y="8684"/>
                            <a:ext cx="721" cy="1"/>
                          </a:xfrm>
                          <a:prstGeom prst="line">
                            <a:avLst/>
                          </a:prstGeom>
                          <a:noFill/>
                          <a:ln w="25400">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Rectangle 306"/>
                        <wps:cNvSpPr>
                          <a:spLocks noChangeArrowheads="1"/>
                        </wps:cNvSpPr>
                        <wps:spPr bwMode="auto">
                          <a:xfrm>
                            <a:off x="4332" y="8324"/>
                            <a:ext cx="2881" cy="3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300" w:lineRule="atLeast"/>
                                <w:jc w:val="center"/>
                                <w:rPr>
                                  <w:rFonts w:ascii="ＭＳ ゴシック" w:eastAsia="ＭＳ ゴシック"/>
                                  <w:sz w:val="18"/>
                                </w:rPr>
                              </w:pPr>
                              <w:r>
                                <w:rPr>
                                  <w:rFonts w:ascii="ＭＳ ゴシック" w:eastAsia="ＭＳ ゴシック" w:hint="eastAsia"/>
                                  <w:sz w:val="18"/>
                                </w:rPr>
                                <w:t>インターネット／イントラネット</w:t>
                              </w:r>
                            </w:p>
                          </w:txbxContent>
                        </wps:txbx>
                        <wps:bodyPr rot="0" vert="horz" wrap="square" lIns="12700" tIns="12700" rIns="12700" bIns="12700" anchor="t" anchorCtr="0" upright="1">
                          <a:noAutofit/>
                        </wps:bodyPr>
                      </wps:wsp>
                      <wps:wsp>
                        <wps:cNvPr id="140" name="Rectangle 307"/>
                        <wps:cNvSpPr>
                          <a:spLocks noChangeArrowheads="1"/>
                        </wps:cNvSpPr>
                        <wps:spPr bwMode="auto">
                          <a:xfrm>
                            <a:off x="8772" y="9164"/>
                            <a:ext cx="1094" cy="37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20" w:lineRule="atLeast"/>
                              </w:pPr>
                              <w:r>
                                <w:rPr>
                                  <w:rFonts w:eastAsia="ＭＳ ゴシック" w:hint="eastAsia"/>
                                  <w:sz w:val="16"/>
                                </w:rPr>
                                <w:t>復号化ﾃﾞｰﾀ</w:t>
                              </w:r>
                            </w:p>
                          </w:txbxContent>
                        </wps:txbx>
                        <wps:bodyPr rot="0" vert="horz" wrap="square" lIns="12700" tIns="12700" rIns="12700" bIns="12700" anchor="t" anchorCtr="0" upright="1">
                          <a:noAutofit/>
                        </wps:bodyPr>
                      </wps:wsp>
                      <wps:wsp>
                        <wps:cNvPr id="141" name="Rectangle 308"/>
                        <wps:cNvSpPr>
                          <a:spLocks noChangeArrowheads="1"/>
                        </wps:cNvSpPr>
                        <wps:spPr bwMode="auto">
                          <a:xfrm>
                            <a:off x="2052" y="9164"/>
                            <a:ext cx="1081" cy="37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100" w:lineRule="atLeast"/>
                              </w:pPr>
                              <w:r>
                                <w:rPr>
                                  <w:rFonts w:eastAsia="ＭＳ ゴシック" w:hint="eastAsia"/>
                                  <w:sz w:val="16"/>
                                </w:rPr>
                                <w:t>暗号化ﾃﾞｰﾀ</w:t>
                              </w:r>
                            </w:p>
                          </w:txbxContent>
                        </wps:txbx>
                        <wps:bodyPr rot="0" vert="horz" wrap="square" lIns="12700" tIns="1800" rIns="12700" bIns="12700" anchor="t" anchorCtr="0" upright="1">
                          <a:noAutofit/>
                        </wps:bodyPr>
                      </wps:wsp>
                      <wps:wsp>
                        <wps:cNvPr id="142" name="Rectangle 309"/>
                        <wps:cNvSpPr>
                          <a:spLocks noChangeArrowheads="1"/>
                        </wps:cNvSpPr>
                        <wps:spPr bwMode="auto">
                          <a:xfrm>
                            <a:off x="4572" y="9163"/>
                            <a:ext cx="989" cy="377"/>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20" w:lineRule="atLeast"/>
                              </w:pPr>
                              <w:r>
                                <w:rPr>
                                  <w:rFonts w:eastAsia="ＭＳ ゴシック" w:hint="eastAsia"/>
                                  <w:sz w:val="16"/>
                                </w:rPr>
                                <w:t>送受ヘッダ</w:t>
                              </w:r>
                            </w:p>
                          </w:txbxContent>
                        </wps:txbx>
                        <wps:bodyPr rot="0" vert="horz" wrap="square" lIns="12700" tIns="12700" rIns="12700" bIns="12700" anchor="t" anchorCtr="0" upright="1">
                          <a:noAutofit/>
                        </wps:bodyPr>
                      </wps:wsp>
                      <wps:wsp>
                        <wps:cNvPr id="143" name="Rectangle 310"/>
                        <wps:cNvSpPr>
                          <a:spLocks noChangeArrowheads="1"/>
                        </wps:cNvSpPr>
                        <wps:spPr bwMode="auto">
                          <a:xfrm>
                            <a:off x="5532" y="9163"/>
                            <a:ext cx="974" cy="377"/>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20" w:lineRule="atLeast"/>
                              </w:pPr>
                              <w:r>
                                <w:rPr>
                                  <w:rFonts w:eastAsia="ＭＳ ゴシック" w:hint="eastAsia"/>
                                  <w:sz w:val="16"/>
                                </w:rPr>
                                <w:t>暗号化ﾃﾞｰﾀ</w:t>
                              </w:r>
                            </w:p>
                          </w:txbxContent>
                        </wps:txbx>
                        <wps:bodyPr rot="0" vert="horz" wrap="square" lIns="12700" tIns="12700" rIns="12700" bIns="12700" anchor="t" anchorCtr="0" upright="1">
                          <a:noAutofit/>
                        </wps:bodyPr>
                      </wps:wsp>
                      <wps:wsp>
                        <wps:cNvPr id="144" name="Oval 311"/>
                        <wps:cNvSpPr>
                          <a:spLocks noChangeArrowheads="1"/>
                        </wps:cNvSpPr>
                        <wps:spPr bwMode="auto">
                          <a:xfrm>
                            <a:off x="3252" y="7844"/>
                            <a:ext cx="4801" cy="2056"/>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5" name="AutoShape 312"/>
                        <wps:cNvSpPr>
                          <a:spLocks/>
                        </wps:cNvSpPr>
                        <wps:spPr bwMode="auto">
                          <a:xfrm>
                            <a:off x="6492" y="7364"/>
                            <a:ext cx="2400" cy="360"/>
                          </a:xfrm>
                          <a:prstGeom prst="borderCallout2">
                            <a:avLst>
                              <a:gd name="adj1" fmla="val 50000"/>
                              <a:gd name="adj2" fmla="val 0"/>
                              <a:gd name="adj3" fmla="val 50000"/>
                              <a:gd name="adj4" fmla="val -7500"/>
                              <a:gd name="adj5" fmla="val 133333"/>
                              <a:gd name="adj6" fmla="val -15000"/>
                            </a:avLst>
                          </a:prstGeom>
                          <a:noFill/>
                          <a:ln w="9525">
                            <a:solidFill>
                              <a:srgbClr val="000000"/>
                            </a:solidFill>
                            <a:miter lim="800000"/>
                            <a:headEnd type="none" w="sm" len="sm"/>
                            <a:tailEnd type="triangle" w="sm" len="sm"/>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仮想的な社内ネットワーク</w:t>
                              </w:r>
                            </w:p>
                          </w:txbxContent>
                        </wps:txbx>
                        <wps:bodyPr rot="0" vert="horz" wrap="square" lIns="12700" tIns="12700" rIns="12700" bIns="12700" anchor="t" anchorCtr="0" upright="1">
                          <a:noAutofit/>
                        </wps:bodyPr>
                      </wps:wsp>
                      <wps:wsp>
                        <wps:cNvPr id="146" name="Oval 313"/>
                        <wps:cNvSpPr>
                          <a:spLocks noChangeArrowheads="1"/>
                        </wps:cNvSpPr>
                        <wps:spPr bwMode="auto">
                          <a:xfrm>
                            <a:off x="1212" y="7904"/>
                            <a:ext cx="2641" cy="180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 name="Oval 314"/>
                        <wps:cNvSpPr>
                          <a:spLocks noChangeArrowheads="1"/>
                        </wps:cNvSpPr>
                        <wps:spPr bwMode="auto">
                          <a:xfrm>
                            <a:off x="7812" y="7904"/>
                            <a:ext cx="2641" cy="180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8" name="AutoShape 315"/>
                        <wps:cNvSpPr>
                          <a:spLocks/>
                        </wps:cNvSpPr>
                        <wps:spPr bwMode="auto">
                          <a:xfrm>
                            <a:off x="9132" y="9824"/>
                            <a:ext cx="1560" cy="360"/>
                          </a:xfrm>
                          <a:prstGeom prst="borderCallout2">
                            <a:avLst>
                              <a:gd name="adj1" fmla="val 50000"/>
                              <a:gd name="adj2" fmla="val 0"/>
                              <a:gd name="adj3" fmla="val 50000"/>
                              <a:gd name="adj4" fmla="val -11537"/>
                              <a:gd name="adj5" fmla="val -33333"/>
                              <a:gd name="adj6" fmla="val -23079"/>
                            </a:avLst>
                          </a:prstGeom>
                          <a:noFill/>
                          <a:ln w="9525">
                            <a:solidFill>
                              <a:srgbClr val="000000"/>
                            </a:solidFill>
                            <a:miter lim="800000"/>
                            <a:headEnd type="none" w="sm" len="sm"/>
                            <a:tailEnd type="triangle" w="sm" len="sm"/>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社内ネットワーク</w:t>
                              </w:r>
                            </w:p>
                          </w:txbxContent>
                        </wps:txbx>
                        <wps:bodyPr rot="0" vert="horz" wrap="square" lIns="12700" tIns="12700" rIns="12700" bIns="12700" anchor="t" anchorCtr="0" upright="1">
                          <a:noAutofit/>
                        </wps:bodyPr>
                      </wps:wsp>
                      <wps:wsp>
                        <wps:cNvPr id="149" name="AutoShape 316"/>
                        <wps:cNvSpPr>
                          <a:spLocks/>
                        </wps:cNvSpPr>
                        <wps:spPr bwMode="auto">
                          <a:xfrm>
                            <a:off x="1212" y="9824"/>
                            <a:ext cx="1560" cy="360"/>
                          </a:xfrm>
                          <a:prstGeom prst="borderCallout2">
                            <a:avLst>
                              <a:gd name="adj1" fmla="val 50000"/>
                              <a:gd name="adj2" fmla="val 100000"/>
                              <a:gd name="adj3" fmla="val 50000"/>
                              <a:gd name="adj4" fmla="val 103847"/>
                              <a:gd name="adj5" fmla="val -33333"/>
                              <a:gd name="adj6" fmla="val 107694"/>
                            </a:avLst>
                          </a:prstGeom>
                          <a:noFill/>
                          <a:ln w="9525">
                            <a:solidFill>
                              <a:srgbClr val="000000"/>
                            </a:solidFill>
                            <a:miter lim="800000"/>
                            <a:headEnd type="none" w="sm" len="sm"/>
                            <a:tailEnd type="triangle" w="sm" len="sm"/>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社内ネットワーク</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7" o:spid="_x0000_s1122" style="position:absolute;left:0;text-align:left;margin-left:39pt;margin-top:1.15pt;width:474pt;height:141pt;z-index:251696640" coordorigin="1212,7364" coordsize="9480,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">
                <v:rect id="Rectangle 298" o:spid="_x0000_s1123" style="position:absolute;left:4452;top:8820;width:2264;height: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" fillcolor="#9f9f9f">
                  <v:textbox inset="1pt,1pt,1pt,1pt">
                    <w:txbxContent>
                      <w:p w:rsidR="00000000" w:rsidRDefault="00215564">
                        <w:pPr>
                          <w:spacing w:line="180" w:lineRule="atLeast"/>
                          <w:rPr>
                            <w:rFonts w:ascii="ＭＳ ゴシック"/>
                            <w:sz w:val="16"/>
                          </w:rPr>
                        </w:pPr>
                        <w:r>
                          <w:rPr>
                            <w:rFonts w:ascii="ＭＳ ゴシック" w:hint="eastAsia"/>
                            <w:sz w:val="16"/>
                          </w:rPr>
                          <w:t>カプセル化されたﾊﾟｹｯﾄﾃﾞｰﾀ</w:t>
                        </w:r>
                      </w:p>
                    </w:txbxContent>
                  </v:textbox>
                </v:rect>
                <v:rect id="Rectangle 299" o:spid="_x0000_s1124" style="position:absolute;left:9372;top:8443;width:72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" filled="f">
                  <v:textbox inset="1pt,1pt,1pt,1pt">
                    <w:txbxContent>
                      <w:p w:rsidR="00000000" w:rsidRDefault="00215564">
                        <w:pPr>
                          <w:spacing w:line="320" w:lineRule="atLeast"/>
                          <w:jc w:val="center"/>
                          <w:rPr>
                            <w:rFonts w:ascii="ＭＳ ゴシック" w:eastAsia="ＭＳ ゴシック"/>
                            <w:sz w:val="18"/>
                          </w:rPr>
                        </w:pPr>
                        <w:r>
                          <w:rPr>
                            <w:rFonts w:ascii="ＭＳ ゴシック" w:eastAsia="ＭＳ ゴシック" w:hint="eastAsia"/>
                            <w:sz w:val="18"/>
                          </w:rPr>
                          <w:t>受信者</w:t>
                        </w:r>
                      </w:p>
                    </w:txbxContent>
                  </v:textbox>
                </v:rect>
                <v:rect id="Rectangle 300" o:spid="_x0000_s1125" style="position:absolute;left:1332;top:8443;width:72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" filled="f">
                  <v:textbox inset="1pt,1pt,1pt,1pt">
                    <w:txbxContent>
                      <w:p w:rsidR="00000000" w:rsidRDefault="00215564">
                        <w:pPr>
                          <w:spacing w:line="320" w:lineRule="atLeast"/>
                          <w:jc w:val="center"/>
                          <w:rPr>
                            <w:rFonts w:ascii="ＭＳ ゴシック" w:eastAsia="ＭＳ ゴシック"/>
                            <w:sz w:val="18"/>
                          </w:rPr>
                        </w:pPr>
                        <w:r>
                          <w:rPr>
                            <w:rFonts w:ascii="ＭＳ ゴシック" w:eastAsia="ＭＳ ゴシック" w:hint="eastAsia"/>
                            <w:sz w:val="18"/>
                          </w:rPr>
                          <w:t>送信者</w:t>
                        </w:r>
                      </w:p>
                    </w:txbxContent>
                  </v:textbox>
                </v:rect>
                <v:rect id="Rectangle 301" o:spid="_x0000_s1126" style="position:absolute;left:2772;top:8444;width:132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" filled="f">
                  <v:textbox inset="1pt,1pt,1pt,1pt">
                    <w:txbxContent>
                      <w:p w:rsidR="00000000" w:rsidRDefault="00215564">
                        <w:pPr>
                          <w:spacing w:line="320" w:lineRule="atLeast"/>
                          <w:jc w:val="center"/>
                          <w:rPr>
                            <w:rFonts w:ascii="ＭＳ ゴシック" w:eastAsia="ＭＳ ゴシック"/>
                            <w:sz w:val="18"/>
                          </w:rPr>
                        </w:pPr>
                        <w:r>
                          <w:rPr>
                            <w:rFonts w:ascii="ＭＳ ゴシック" w:eastAsia="ＭＳ ゴシック"/>
                            <w:sz w:val="18"/>
                          </w:rPr>
                          <w:t>IPSec</w:t>
                        </w:r>
                        <w:r>
                          <w:rPr>
                            <w:rFonts w:ascii="ＭＳ ゴシック" w:eastAsia="ＭＳ ゴシック" w:hint="eastAsia"/>
                            <w:sz w:val="18"/>
                          </w:rPr>
                          <w:t>装置</w:t>
                        </w:r>
                      </w:p>
                    </w:txbxContent>
                  </v:textbox>
                </v:rect>
                <v:rect id="Rectangle 302" o:spid="_x0000_s1127" style="position:absolute;left:7332;top:8443;width:132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" filled="f">
                  <v:textbox inset="1pt,1pt,1pt,1pt">
                    <w:txbxContent>
                      <w:p w:rsidR="00000000" w:rsidRDefault="00215564">
                        <w:pPr>
                          <w:spacing w:line="320" w:lineRule="atLeast"/>
                          <w:jc w:val="center"/>
                          <w:rPr>
                            <w:rFonts w:ascii="ＭＳ ゴシック" w:eastAsia="ＭＳ ゴシック"/>
                            <w:sz w:val="18"/>
                          </w:rPr>
                        </w:pPr>
                        <w:r>
                          <w:rPr>
                            <w:rFonts w:ascii="ＭＳ ゴシック" w:eastAsia="ＭＳ ゴシック"/>
                            <w:sz w:val="18"/>
                          </w:rPr>
                          <w:t>IPSec</w:t>
                        </w:r>
                        <w:r>
                          <w:rPr>
                            <w:rFonts w:ascii="ＭＳ ゴシック" w:eastAsia="ＭＳ ゴシック" w:hint="eastAsia"/>
                            <w:sz w:val="18"/>
                          </w:rPr>
                          <w:t>装置</w:t>
                        </w:r>
                      </w:p>
                    </w:txbxContent>
                  </v:textbox>
                </v:rect>
                <v:line id="Line 303" o:spid="_x0000_s1128" style="position:absolute;visibility:visible;mso-wrap-style:square" from="4092,8684" to="7333,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" strokeweight="2pt">
                  <v:stroke startarrow="block" startarrowwidth="narrow" startarrowlength="short" endarrow="block" endarrowwidth="narrow" endarrowlength="short"/>
                </v:line>
                <v:line id="Line 304" o:spid="_x0000_s1129" style="position:absolute;flip:x;visibility:visible;mso-wrap-style:square" from="2052,8684" to="2773,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" strokeweight="2pt">
                  <v:stroke startarrow="block" startarrowwidth="narrow" startarrowlength="short" endarrowwidth="narrow" endarrowlength="short"/>
                </v:line>
                <v:line id="Line 305" o:spid="_x0000_s1130" style="position:absolute;flip:x;visibility:visible;mso-wrap-style:square" from="8652,8684" to="9373,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" strokeweight="2pt">
                  <v:stroke startarrow="block" startarrowwidth="narrow" startarrowlength="short" endarrowwidth="narrow" endarrowlength="short"/>
                </v:line>
                <v:rect id="Rectangle 306" o:spid="_x0000_s1131" style="position:absolute;left:4332;top:8324;width:2881;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" filled="f" stroked="f" strokeweight="2pt">
                  <v:textbox inset="1pt,1pt,1pt,1pt">
                    <w:txbxContent>
                      <w:p w:rsidR="00000000" w:rsidRDefault="00215564">
                        <w:pPr>
                          <w:spacing w:line="300" w:lineRule="atLeast"/>
                          <w:jc w:val="center"/>
                          <w:rPr>
                            <w:rFonts w:ascii="ＭＳ ゴシック" w:eastAsia="ＭＳ ゴシック"/>
                            <w:sz w:val="18"/>
                          </w:rPr>
                        </w:pPr>
                        <w:r>
                          <w:rPr>
                            <w:rFonts w:ascii="ＭＳ ゴシック" w:eastAsia="ＭＳ ゴシック" w:hint="eastAsia"/>
                            <w:sz w:val="18"/>
                          </w:rPr>
                          <w:t>インターネット／イントラネット</w:t>
                        </w:r>
                      </w:p>
                    </w:txbxContent>
                  </v:textbox>
                </v:rect>
                <v:rect id="Rectangle 307" o:spid="_x0000_s1132" style="position:absolute;left:8772;top:9164;width:1094;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">
                  <v:textbox inset="1pt,1pt,1pt,1pt">
                    <w:txbxContent>
                      <w:p w:rsidR="00000000" w:rsidRDefault="00215564">
                        <w:pPr>
                          <w:spacing w:line="220" w:lineRule="atLeast"/>
                        </w:pPr>
                        <w:r>
                          <w:rPr>
                            <w:rFonts w:eastAsia="ＭＳ ゴシック" w:hint="eastAsia"/>
                            <w:sz w:val="16"/>
                          </w:rPr>
                          <w:t>復号化ﾃﾞｰﾀ</w:t>
                        </w:r>
                      </w:p>
                    </w:txbxContent>
                  </v:textbox>
                </v:rect>
                <v:rect id="Rectangle 308" o:spid="_x0000_s1133" style="position:absolute;left:2052;top:9164;width:1081;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">
                  <v:textbox inset="1pt,.05mm,1pt,1pt">
                    <w:txbxContent>
                      <w:p w:rsidR="00000000" w:rsidRDefault="00215564">
                        <w:pPr>
                          <w:spacing w:line="100" w:lineRule="atLeast"/>
                        </w:pPr>
                        <w:r>
                          <w:rPr>
                            <w:rFonts w:eastAsia="ＭＳ ゴシック" w:hint="eastAsia"/>
                            <w:sz w:val="16"/>
                          </w:rPr>
                          <w:t>暗号化ﾃﾞｰﾀ</w:t>
                        </w:r>
                      </w:p>
                    </w:txbxContent>
                  </v:textbox>
                </v:rect>
                <v:rect id="Rectangle 309" o:spid="_x0000_s1134" style="position:absolute;left:4572;top:9163;width:989;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">
                  <v:textbox inset="1pt,1pt,1pt,1pt">
                    <w:txbxContent>
                      <w:p w:rsidR="00000000" w:rsidRDefault="00215564">
                        <w:pPr>
                          <w:spacing w:line="220" w:lineRule="atLeast"/>
                        </w:pPr>
                        <w:r>
                          <w:rPr>
                            <w:rFonts w:eastAsia="ＭＳ ゴシック" w:hint="eastAsia"/>
                            <w:sz w:val="16"/>
                          </w:rPr>
                          <w:t>送受ヘッダ</w:t>
                        </w:r>
                      </w:p>
                    </w:txbxContent>
                  </v:textbox>
                </v:rect>
                <v:rect id="Rectangle 310" o:spid="_x0000_s1135" style="position:absolute;left:5532;top:9163;width:974;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">
                  <v:textbox inset="1pt,1pt,1pt,1pt">
                    <w:txbxContent>
                      <w:p w:rsidR="00000000" w:rsidRDefault="00215564">
                        <w:pPr>
                          <w:spacing w:line="220" w:lineRule="atLeast"/>
                        </w:pPr>
                        <w:r>
                          <w:rPr>
                            <w:rFonts w:eastAsia="ＭＳ ゴシック" w:hint="eastAsia"/>
                            <w:sz w:val="16"/>
                          </w:rPr>
                          <w:t>暗号化ﾃﾞｰﾀ</w:t>
                        </w:r>
                      </w:p>
                    </w:txbxContent>
                  </v:textbox>
                </v:rect>
                <v:oval id="Oval 311" o:spid="_x0000_s1136" style="position:absolute;left:3252;top:7844;width:4801;height:2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" filled="f">
                  <v:stroke dashstyle="1 1"/>
                </v:oval>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12" o:spid="_x0000_s1137" type="#_x0000_t48" style="position:absolute;left:6492;top:7364;width:24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" adj="-3240,28800,-1620,10800,0,10800" filled="f">
                  <v:stroke startarrow="block" startarrowwidth="narrow" startarrowlength="short" endarrowwidth="narrow" endarrowlength="short"/>
                  <v:textbox inset="1pt,1pt,1pt,1pt">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仮想的な社内ネットワーク</w:t>
                        </w:r>
                      </w:p>
                    </w:txbxContent>
                  </v:textbox>
                  <o:callout v:ext="edit" minusy="t"/>
                </v:shape>
                <v:oval id="Oval 313" o:spid="_x0000_s1138" style="position:absolute;left:1212;top:7904;width:2641;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" filled="f">
                  <v:stroke dashstyle="1 1"/>
                </v:oval>
                <v:oval id="Oval 314" o:spid="_x0000_s1139" style="position:absolute;left:7812;top:7904;width:2641;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" filled="f">
                  <v:stroke dashstyle="1 1"/>
                </v:oval>
                <v:shape id="AutoShape 315" o:spid="_x0000_s1140" type="#_x0000_t48" style="position:absolute;left:9132;top:9824;width:15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" adj="-4985,-7200,-2492,10800,0,10800" filled="f">
                  <v:stroke startarrow="block" startarrowwidth="narrow" startarrowlength="short" endarrowwidth="narrow" endarrowlength="short"/>
                  <v:textbox inset="1pt,1pt,1pt,1pt">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社内ネットワーク</w:t>
                        </w:r>
                      </w:p>
                    </w:txbxContent>
                  </v:textbox>
                </v:shape>
                <v:shape id="AutoShape 316" o:spid="_x0000_s1141" type="#_x0000_t48" style="position:absolute;left:1212;top:9824;width:15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" adj="23262,-7200,22431,10800,21600,10800" filled="f">
                  <v:stroke startarrow="block" startarrowwidth="narrow" startarrowlength="short" endarrowwidth="narrow" endarrowlength="short"/>
                  <v:textbox inset="1pt,1pt,1pt,1pt">
                    <w:txbxContent>
                      <w:p w:rsidR="00000000" w:rsidRDefault="00215564">
                        <w:pPr>
                          <w:spacing w:line="240" w:lineRule="atLeast"/>
                          <w:rPr>
                            <w:rFonts w:ascii="ＭＳ ゴシック" w:eastAsia="ＭＳ ゴシック"/>
                            <w:sz w:val="18"/>
                          </w:rPr>
                        </w:pPr>
                        <w:r>
                          <w:rPr>
                            <w:rFonts w:ascii="ＭＳ ゴシック" w:eastAsia="ＭＳ ゴシック" w:hint="eastAsia"/>
                            <w:sz w:val="18"/>
                          </w:rPr>
                          <w:t>社内ネットワーク</w:t>
                        </w:r>
                      </w:p>
                    </w:txbxContent>
                  </v:textbox>
                  <o:callout v:ext="edit" minusx="t"/>
                </v:shape>
              </v:group>
            </w:pict>
          </mc:Fallback>
        </mc:AlternateContent>
      </w: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p>
    <w:p w:rsidR="00000000" w:rsidRDefault="00215564">
      <w:pPr>
        <w:rPr>
          <w:rFonts w:ascii="ＭＳ Ｐ明朝" w:eastAsia="ＭＳ Ｐ明朝" w:hAnsi="ＭＳ Ｐ明朝"/>
          <w:sz w:val="22"/>
        </w:rPr>
      </w:pPr>
      <w:r>
        <w:rPr>
          <w:rFonts w:ascii="ＭＳ Ｐ明朝" w:eastAsia="ＭＳ Ｐ明朝" w:hAnsi="ＭＳ Ｐ明朝" w:hint="eastAsia"/>
          <w:sz w:val="22"/>
        </w:rPr>
        <w:t>（１）ＩＰＳｅｃの動作概要</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ＩＰＳｅｃは、暗号化および復号化の処理と、ユーザ認証の処</w:t>
      </w:r>
      <w:r>
        <w:rPr>
          <w:rFonts w:ascii="ＭＳ Ｐ明朝" w:eastAsia="ＭＳ Ｐ明朝" w:hAnsi="ＭＳ Ｐ明朝" w:hint="eastAsia"/>
          <w:sz w:val="22"/>
        </w:rPr>
        <w:t>理機能を備えている。ただし、認証および暗号化のアルゴリズムは仕様に含まれておらず、認証方式や暗号化方式を通知し合うための枠組みのみ提供している。このため実際の使用では、ＩＰＳｅｃ製品同士での相互運用性確認が必要である。</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・送信側ではデータを暗号化し、電子署名を付与し、暗号データをカプセル化して送信する</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・受信側はカプセルから取り出し暗号文を復号化し、電子署名により相手認証を行う</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（２）ＩＰＳｅｃのデータ構成</w:t>
      </w:r>
    </w:p>
    <w:p w:rsidR="00000000" w:rsidRDefault="00215564">
      <w:pPr>
        <w:rPr>
          <w:rFonts w:ascii="ＭＳ Ｐ明朝" w:eastAsia="ＭＳ Ｐ明朝" w:hAnsi="ＭＳ Ｐ明朝"/>
          <w:sz w:val="22"/>
        </w:rPr>
      </w:pPr>
      <w:r>
        <w:rPr>
          <w:rFonts w:ascii="ＭＳ Ｐ明朝" w:eastAsia="ＭＳ Ｐ明朝" w:hAnsi="ＭＳ Ｐ明朝" w:hint="eastAsia"/>
          <w:sz w:val="22"/>
        </w:rPr>
        <w:t xml:space="preserve">　ＩＰＳｅｃの規定は、認証ヘッダ、パケット暗号化、鍵配送の三つから構成されている。</w:t>
      </w:r>
    </w:p>
    <w:p w:rsidR="00000000" w:rsidRDefault="00215564">
      <w:pPr>
        <w:ind w:left="1470" w:hangingChars="668" w:hanging="1470"/>
        <w:rPr>
          <w:rFonts w:ascii="ＭＳ Ｐ明朝" w:eastAsia="ＭＳ Ｐ明朝" w:hAnsi="ＭＳ Ｐ明朝"/>
          <w:sz w:val="22"/>
        </w:rPr>
      </w:pPr>
      <w:r>
        <w:rPr>
          <w:rFonts w:ascii="ＭＳ Ｐ明朝" w:eastAsia="ＭＳ Ｐ明朝" w:hAnsi="ＭＳ Ｐ明朝" w:hint="eastAsia"/>
          <w:sz w:val="22"/>
        </w:rPr>
        <w:t xml:space="preserve">　・認証ヘッ</w:t>
      </w:r>
      <w:r>
        <w:rPr>
          <w:rFonts w:ascii="ＭＳ Ｐ明朝" w:eastAsia="ＭＳ Ｐ明朝" w:hAnsi="ＭＳ Ｐ明朝" w:hint="eastAsia"/>
          <w:sz w:val="22"/>
        </w:rPr>
        <w:t>ダ</w:t>
      </w:r>
      <w:r>
        <w:rPr>
          <w:rFonts w:ascii="ＭＳ Ｐ明朝" w:eastAsia="ＭＳ Ｐ明朝" w:hAnsi="ＭＳ Ｐ明朝"/>
          <w:sz w:val="22"/>
        </w:rPr>
        <w:t xml:space="preserve"> </w:t>
      </w:r>
      <w:r>
        <w:rPr>
          <w:rFonts w:ascii="ＭＳ Ｐ明朝" w:eastAsia="ＭＳ Ｐ明朝" w:hAnsi="ＭＳ Ｐ明朝" w:hint="eastAsia"/>
          <w:sz w:val="22"/>
        </w:rPr>
        <w:t>：ＩＰデータそのものを認証するために、ＩＰヘッダに付加するシーケンス番号、ハッシュ関数によるダイジェストデータなど</w:t>
      </w:r>
    </w:p>
    <w:p w:rsidR="00000000" w:rsidRDefault="00215564">
      <w:pPr>
        <w:ind w:left="1573" w:hangingChars="715" w:hanging="1573"/>
        <w:rPr>
          <w:rFonts w:ascii="ＭＳ Ｐ明朝" w:eastAsia="ＭＳ Ｐ明朝" w:hAnsi="ＭＳ Ｐ明朝"/>
          <w:sz w:val="22"/>
        </w:rPr>
      </w:pPr>
      <w:r>
        <w:rPr>
          <w:rFonts w:ascii="ＭＳ Ｐ明朝" w:eastAsia="ＭＳ Ｐ明朝" w:hAnsi="ＭＳ Ｐ明朝" w:hint="eastAsia"/>
          <w:sz w:val="22"/>
        </w:rPr>
        <w:t xml:space="preserve">　・パケット暗号化：</w:t>
      </w:r>
      <w:r>
        <w:rPr>
          <w:rFonts w:ascii="ＭＳ Ｐ明朝" w:eastAsia="ＭＳ Ｐ明朝" w:hAnsi="ＭＳ Ｐ明朝"/>
          <w:sz w:val="22"/>
        </w:rPr>
        <w:t>IP</w:t>
      </w:r>
      <w:r>
        <w:rPr>
          <w:rFonts w:ascii="ＭＳ Ｐ明朝" w:eastAsia="ＭＳ Ｐ明朝" w:hAnsi="ＭＳ Ｐ明朝" w:hint="eastAsia"/>
          <w:sz w:val="22"/>
        </w:rPr>
        <w:t>パケット全体の暗号化</w:t>
      </w:r>
      <w:r>
        <w:rPr>
          <w:rFonts w:ascii="ＭＳ Ｐ明朝" w:eastAsia="ＭＳ Ｐ明朝" w:hAnsi="ＭＳ Ｐ明朝"/>
          <w:sz w:val="22"/>
        </w:rPr>
        <w:t>(</w:t>
      </w:r>
      <w:r>
        <w:rPr>
          <w:rFonts w:ascii="ＭＳ Ｐ明朝" w:eastAsia="ＭＳ Ｐ明朝" w:hAnsi="ＭＳ Ｐ明朝" w:hint="eastAsia"/>
          <w:sz w:val="22"/>
        </w:rPr>
        <w:t>トンネルモード</w:t>
      </w:r>
      <w:r>
        <w:rPr>
          <w:rFonts w:ascii="ＭＳ Ｐ明朝" w:eastAsia="ＭＳ Ｐ明朝" w:hAnsi="ＭＳ Ｐ明朝"/>
          <w:sz w:val="22"/>
        </w:rPr>
        <w:t>)</w:t>
      </w:r>
      <w:r>
        <w:rPr>
          <w:rFonts w:ascii="ＭＳ Ｐ明朝" w:eastAsia="ＭＳ Ｐ明朝" w:hAnsi="ＭＳ Ｐ明朝" w:hint="eastAsia"/>
          <w:sz w:val="22"/>
        </w:rPr>
        <w:t>またはＩＰパケットのデータ部分のみの暗号化</w:t>
      </w:r>
      <w:r>
        <w:rPr>
          <w:rFonts w:ascii="ＭＳ Ｐ明朝" w:eastAsia="ＭＳ Ｐ明朝" w:hAnsi="ＭＳ Ｐ明朝"/>
          <w:sz w:val="22"/>
        </w:rPr>
        <w:t>(</w:t>
      </w:r>
      <w:r>
        <w:rPr>
          <w:rFonts w:ascii="ＭＳ Ｐ明朝" w:eastAsia="ＭＳ Ｐ明朝" w:hAnsi="ＭＳ Ｐ明朝" w:hint="eastAsia"/>
          <w:sz w:val="22"/>
        </w:rPr>
        <w:t>トランスポートモード</w:t>
      </w:r>
      <w:r>
        <w:rPr>
          <w:rFonts w:ascii="ＭＳ Ｐ明朝" w:eastAsia="ＭＳ Ｐ明朝" w:hAnsi="ＭＳ Ｐ明朝"/>
          <w:sz w:val="22"/>
        </w:rPr>
        <w:t>)</w:t>
      </w:r>
      <w:r>
        <w:rPr>
          <w:rFonts w:ascii="ＭＳ Ｐ明朝" w:eastAsia="ＭＳ Ｐ明朝" w:hAnsi="ＭＳ Ｐ明朝" w:hint="eastAsia"/>
          <w:sz w:val="22"/>
        </w:rPr>
        <w:t>の２種類のモードを選択できる．ネットワーク構成により、利用できるモードに差が生じるが、ファイアウォールでＩＰＳｅｃ処理を行う場合は、トンネルモードしか採用できない</w:t>
      </w:r>
    </w:p>
    <w:p w:rsidR="00000000" w:rsidRDefault="00215564">
      <w:pPr>
        <w:ind w:left="1470" w:hangingChars="668" w:hanging="1470"/>
        <w:rPr>
          <w:rFonts w:ascii="ＭＳ Ｐ明朝" w:eastAsia="ＭＳ Ｐ明朝" w:hAnsi="ＭＳ Ｐ明朝"/>
          <w:sz w:val="22"/>
        </w:rPr>
      </w:pPr>
      <w:r>
        <w:rPr>
          <w:rFonts w:ascii="ＭＳ Ｐ明朝" w:eastAsia="ＭＳ Ｐ明朝" w:hAnsi="ＭＳ Ｐ明朝" w:hint="eastAsia"/>
          <w:sz w:val="22"/>
        </w:rPr>
        <w:t xml:space="preserve">　・鍵配送　　</w:t>
      </w:r>
      <w:r>
        <w:rPr>
          <w:rFonts w:ascii="ＭＳ Ｐ明朝" w:eastAsia="ＭＳ Ｐ明朝" w:hAnsi="ＭＳ Ｐ明朝"/>
          <w:sz w:val="22"/>
        </w:rPr>
        <w:t xml:space="preserve"> </w:t>
      </w:r>
      <w:r>
        <w:rPr>
          <w:rFonts w:ascii="ＭＳ Ｐ明朝" w:eastAsia="ＭＳ Ｐ明朝" w:hAnsi="ＭＳ Ｐ明朝" w:hint="eastAsia"/>
          <w:sz w:val="22"/>
        </w:rPr>
        <w:t>：鍵の管理、交換の規定．ユーザが手作業で鍵を一致させる方法とＩＳＡＫＭＰ</w:t>
      </w:r>
      <w:r>
        <w:rPr>
          <w:rFonts w:ascii="ＭＳ Ｐ明朝" w:eastAsia="ＭＳ Ｐ明朝" w:hAnsi="ＭＳ Ｐ明朝"/>
          <w:sz w:val="22"/>
        </w:rPr>
        <w:t>(Inter</w:t>
      </w:r>
      <w:r>
        <w:rPr>
          <w:rFonts w:ascii="ＭＳ Ｐ明朝" w:eastAsia="ＭＳ Ｐ明朝" w:hAnsi="ＭＳ Ｐ明朝"/>
          <w:sz w:val="22"/>
        </w:rPr>
        <w:t>net Security Association and Key Management Protocol)</w:t>
      </w:r>
      <w:r>
        <w:rPr>
          <w:rFonts w:ascii="ＭＳ Ｐ明朝" w:eastAsia="ＭＳ Ｐ明朝" w:hAnsi="ＭＳ Ｐ明朝" w:hint="eastAsia"/>
          <w:sz w:val="22"/>
        </w:rPr>
        <w:t>プロトコルを利用して動的に交換する方法がある．データ交換拠点数が多くなるとＩＳＡＫＭＰによる鍵交換が望ましいが、製品によってはこの機能を実装していないこともある</w:t>
      </w:r>
    </w:p>
    <w:p w:rsidR="00000000" w:rsidRDefault="00215564">
      <w:pPr>
        <w:spacing w:line="400" w:lineRule="exact"/>
        <w:ind w:left="-100"/>
        <w:rPr>
          <w:rFonts w:ascii="ＭＳ Ｐゴシック" w:eastAsia="ＭＳ Ｐゴシック" w:hAnsi="ＭＳ Ｐ明朝" w:hint="eastAsia"/>
          <w:sz w:val="22"/>
        </w:rPr>
      </w:pPr>
    </w:p>
    <w:p w:rsidR="00000000" w:rsidRDefault="00215564">
      <w:pPr>
        <w:spacing w:line="400" w:lineRule="exact"/>
        <w:ind w:left="-100"/>
        <w:rPr>
          <w:rFonts w:ascii="ＭＳ Ｐゴシック" w:eastAsia="ＭＳ Ｐゴシック" w:hAnsi="ＭＳ Ｐ明朝" w:hint="eastAsia"/>
          <w:sz w:val="22"/>
        </w:rPr>
      </w:pPr>
    </w:p>
    <w:p w:rsidR="00000000" w:rsidRDefault="00215564">
      <w:pPr>
        <w:spacing w:line="400" w:lineRule="exact"/>
        <w:ind w:left="-100"/>
        <w:rPr>
          <w:rFonts w:ascii="ＭＳ Ｐゴシック" w:eastAsia="ＭＳ Ｐゴシック" w:hAnsi="ＭＳ Ｐ明朝" w:hint="eastAsia"/>
          <w:sz w:val="22"/>
        </w:rPr>
      </w:pPr>
    </w:p>
    <w:p w:rsidR="00000000" w:rsidRDefault="00215564">
      <w:pPr>
        <w:spacing w:line="400" w:lineRule="exact"/>
        <w:ind w:left="-100"/>
        <w:rPr>
          <w:rFonts w:ascii="ＭＳ Ｐゴシック" w:eastAsia="ＭＳ Ｐゴシック" w:hAnsi="ＭＳ Ｐ明朝" w:hint="eastAsia"/>
          <w:sz w:val="22"/>
        </w:rPr>
      </w:pPr>
    </w:p>
    <w:p w:rsidR="00000000" w:rsidRDefault="00215564">
      <w:pPr>
        <w:spacing w:line="400" w:lineRule="exact"/>
        <w:ind w:left="-100"/>
        <w:rPr>
          <w:rFonts w:ascii="ＭＳ Ｐゴシック" w:eastAsia="ＭＳ Ｐゴシック" w:hAnsi="ＭＳ Ｐ明朝" w:hint="eastAsia"/>
          <w:sz w:val="22"/>
        </w:rPr>
      </w:pPr>
    </w:p>
    <w:p w:rsidR="00000000" w:rsidRDefault="00215564">
      <w:pPr>
        <w:spacing w:line="400" w:lineRule="exact"/>
        <w:ind w:left="-100"/>
        <w:rPr>
          <w:rFonts w:ascii="ＭＳ Ｐゴシック" w:eastAsia="ＭＳ Ｐゴシック" w:hAnsi="ＭＳ Ｐ明朝"/>
          <w:sz w:val="22"/>
        </w:rPr>
      </w:pPr>
      <w:r>
        <w:rPr>
          <w:rFonts w:ascii="ＭＳ Ｐゴシック" w:eastAsia="ＭＳ Ｐゴシック" w:hAnsi="ＭＳ Ｐ明朝" w:hint="eastAsia"/>
          <w:sz w:val="22"/>
        </w:rPr>
        <w:t>5</w:t>
      </w:r>
      <w:r>
        <w:rPr>
          <w:rFonts w:ascii="ＭＳ Ｐゴシック" w:eastAsia="ＭＳ Ｐゴシック" w:hAnsi="ＭＳ Ｐ明朝" w:hint="eastAsia"/>
          <w:sz w:val="22"/>
        </w:rPr>
        <w:t>－</w:t>
      </w:r>
      <w:r>
        <w:rPr>
          <w:rFonts w:ascii="ＭＳ Ｐゴシック" w:eastAsia="ＭＳ Ｐゴシック" w:hAnsi="ＭＳ Ｐ明朝" w:hint="eastAsia"/>
          <w:sz w:val="22"/>
        </w:rPr>
        <w:t>3</w:t>
      </w:r>
      <w:r>
        <w:rPr>
          <w:rFonts w:ascii="ＭＳ Ｐゴシック" w:eastAsia="ＭＳ Ｐゴシック" w:hAnsi="ＭＳ Ｐ明朝" w:hint="eastAsia"/>
          <w:sz w:val="22"/>
        </w:rPr>
        <w:t>．メール型ＥＤＩ</w:t>
      </w:r>
    </w:p>
    <w:p w:rsidR="00000000" w:rsidRDefault="00215564">
      <w:pPr>
        <w:spacing w:line="400" w:lineRule="exact"/>
        <w:rPr>
          <w:rFonts w:ascii="ＭＳ Ｐゴシック" w:eastAsia="ＭＳ Ｐゴシック" w:hAnsi="ＭＳ Ｐ明朝" w:hint="eastAsia"/>
          <w:sz w:val="22"/>
        </w:rPr>
      </w:pPr>
    </w:p>
    <w:p w:rsidR="00000000" w:rsidRDefault="00215564">
      <w:pPr>
        <w:spacing w:line="400" w:lineRule="exact"/>
        <w:ind w:leftChars="-1" w:left="-2" w:firstLine="2"/>
        <w:rPr>
          <w:rFonts w:ascii="ＭＳ Ｐ明朝" w:eastAsia="ＭＳ Ｐ明朝" w:hAnsi="ＭＳ Ｐ明朝"/>
          <w:sz w:val="22"/>
        </w:rPr>
      </w:pPr>
      <w:r>
        <w:rPr>
          <w:rFonts w:ascii="ＭＳ Ｐ明朝" w:eastAsia="ＭＳ Ｐ明朝" w:hAnsi="ＭＳ Ｐ明朝" w:hint="eastAsia"/>
          <w:sz w:val="22"/>
        </w:rPr>
        <w:t xml:space="preserve">　電子メールでファイルを送受信する場合に選択できる手法には、Ｓ／ＭＩＭＥ（</w:t>
      </w:r>
      <w:r>
        <w:rPr>
          <w:rFonts w:ascii="ＭＳ Ｐ明朝" w:eastAsia="ＭＳ Ｐ明朝" w:hAnsi="ＭＳ Ｐ明朝"/>
          <w:sz w:val="22"/>
        </w:rPr>
        <w:t>Secure Multipurpose Internet Mail Extensions</w:t>
      </w:r>
      <w:r>
        <w:rPr>
          <w:rFonts w:ascii="ＭＳ Ｐ明朝" w:eastAsia="ＭＳ Ｐ明朝" w:hAnsi="ＭＳ Ｐ明朝" w:hint="eastAsia"/>
          <w:sz w:val="22"/>
        </w:rPr>
        <w:t>）とＰＧＰ</w:t>
      </w:r>
      <w:r>
        <w:rPr>
          <w:rFonts w:ascii="ＭＳ Ｐ明朝" w:eastAsia="ＭＳ Ｐ明朝" w:hAnsi="ＭＳ Ｐ明朝"/>
          <w:sz w:val="22"/>
        </w:rPr>
        <w:t>(Pretty Good Priva</w:t>
      </w:r>
      <w:r>
        <w:rPr>
          <w:rFonts w:ascii="ＭＳ Ｐ明朝" w:eastAsia="ＭＳ Ｐ明朝" w:hAnsi="ＭＳ Ｐ明朝"/>
          <w:sz w:val="22"/>
        </w:rPr>
        <w:t>cy)</w:t>
      </w:r>
      <w:r>
        <w:rPr>
          <w:rFonts w:ascii="ＭＳ Ｐ明朝" w:eastAsia="ＭＳ Ｐ明朝" w:hAnsi="ＭＳ Ｐ明朝" w:hint="eastAsia"/>
          <w:sz w:val="22"/>
        </w:rPr>
        <w:t>がある。</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両者とも、電子メールの暗号化／復号化、電子署名の作成、添付、確認という機能を備えているが、公開鍵の保証方法が異なる。Ｓ／ＭＩＭＥではＣＡの証明書が公開鍵の正当性を保証するが、ＰＧＰではＣＡを利用せず、知り合い同士で公開鍵の信頼性を保証する手法を用いる。</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以下では、Ｓ／ＭＩＭＥの使用指針について述べる。</w:t>
      </w:r>
    </w:p>
    <w:p w:rsidR="00000000" w:rsidRDefault="00215564">
      <w:pPr>
        <w:spacing w:line="400" w:lineRule="exact"/>
        <w:ind w:left="-100"/>
        <w:rPr>
          <w:rFonts w:ascii="ＭＳ Ｐ明朝" w:eastAsia="ＭＳ Ｐ明朝" w:hAnsi="ＭＳ Ｐ明朝"/>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（１）Ｓ／ＭＩＭＥによるデータ交換方式の概要</w:t>
      </w:r>
    </w:p>
    <w:p w:rsidR="00000000" w:rsidRDefault="00215564">
      <w:pPr>
        <w:spacing w:line="400" w:lineRule="exact"/>
        <w:ind w:left="-100"/>
        <w:jc w:val="center"/>
        <w:rPr>
          <w:rFonts w:ascii="ＭＳ Ｐゴシック" w:eastAsia="ＭＳ Ｐゴシック" w:hAnsi="ＭＳ Ｐゴシック"/>
          <w:sz w:val="22"/>
        </w:rPr>
      </w:pPr>
      <w:r>
        <w:rPr>
          <w:rFonts w:ascii="ＭＳ Ｐ明朝" w:eastAsia="ＭＳ Ｐ明朝" w:hAnsi="ＭＳ Ｐ明朝"/>
          <w:noProof/>
          <w:sz w:val="20"/>
        </w:rPr>
        <w:object w:dxaOrig="9338" w:dyaOrig="3701">
          <v:shape id="_x0000_s1194" type="#_x0000_t75" style="position:absolute;left:0;text-align:left;margin-left:29.95pt;margin-top:20.75pt;width:465.05pt;height:325.55pt;z-index:251644416">
            <v:imagedata r:id="rId28" o:title=""/>
            <w10:wrap type="topAndBottom"/>
          </v:shape>
          <o:OLEObject Type="Embed" ProgID="Word.Document.8" ShapeID="_x0000_s1194" DrawAspect="Content" ObjectID="_1824988401" r:id="rId29">
            <o:FieldCodes>\s</o:FieldCodes>
          </o:OLEObject>
        </w:object>
      </w: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7</w:t>
      </w:r>
      <w:r>
        <w:rPr>
          <w:rFonts w:ascii="ＭＳ Ｐゴシック" w:eastAsia="ＭＳ Ｐゴシック" w:hAnsi="ＭＳ Ｐゴシック" w:hint="eastAsia"/>
          <w:sz w:val="22"/>
        </w:rPr>
        <w:t>図】Ｓ／ＭＩＭＥによるデータ交換方式</w:t>
      </w:r>
    </w:p>
    <w:p w:rsidR="00000000" w:rsidRDefault="00215564">
      <w:pPr>
        <w:widowControl/>
        <w:spacing w:line="400" w:lineRule="exact"/>
        <w:ind w:left="-100"/>
        <w:jc w:val="left"/>
        <w:rPr>
          <w:rFonts w:ascii="ＭＳ Ｐ明朝" w:eastAsia="ＭＳ Ｐ明朝" w:hAnsi="ＭＳ Ｐ明朝"/>
          <w:noProof/>
          <w:sz w:val="22"/>
        </w:rPr>
      </w:pPr>
    </w:p>
    <w:p w:rsidR="00000000" w:rsidRDefault="00215564">
      <w:pPr>
        <w:spacing w:line="400" w:lineRule="exact"/>
        <w:ind w:left="-100"/>
        <w:rPr>
          <w:rFonts w:ascii="ＭＳ Ｐ明朝" w:eastAsia="ＭＳ Ｐ明朝" w:hAnsi="ＭＳ Ｐ明朝"/>
          <w:sz w:val="22"/>
        </w:rPr>
      </w:pPr>
      <w:r>
        <w:rPr>
          <w:rFonts w:ascii="ＭＳ Ｐ明朝" w:eastAsia="ＭＳ Ｐ明朝" w:hAnsi="ＭＳ Ｐ明朝" w:hint="eastAsia"/>
          <w:sz w:val="22"/>
        </w:rPr>
        <w:t>（２）データ処理手順</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 xml:space="preserve">　暗号化メールを送受する場合は、送受信双方の電子証明書の取得が必要であ</w:t>
      </w:r>
      <w:r>
        <w:rPr>
          <w:rFonts w:ascii="ＭＳ Ｐ明朝" w:eastAsia="ＭＳ Ｐ明朝" w:hAnsi="ＭＳ Ｐ明朝" w:hint="eastAsia"/>
          <w:sz w:val="22"/>
        </w:rPr>
        <w:t>る。電子証明書の取得は、商用のＣＡを利用が望ましいが、データ交換者相互間の合意に基づく方法で行うことも可能である。</w:t>
      </w:r>
    </w:p>
    <w:p w:rsidR="00000000" w:rsidRDefault="00215564">
      <w:pPr>
        <w:spacing w:line="400" w:lineRule="exact"/>
        <w:ind w:firstLineChars="95" w:firstLine="209"/>
        <w:rPr>
          <w:rFonts w:ascii="ＭＳ Ｐ明朝" w:eastAsia="ＭＳ Ｐ明朝" w:hAnsi="ＭＳ Ｐ明朝"/>
          <w:sz w:val="22"/>
        </w:rPr>
      </w:pPr>
      <w:r>
        <w:rPr>
          <w:rFonts w:ascii="ＭＳ Ｐ明朝" w:eastAsia="ＭＳ Ｐ明朝" w:hAnsi="ＭＳ Ｐ明朝" w:hint="eastAsia"/>
          <w:sz w:val="22"/>
        </w:rPr>
        <w:t>電子証明書の取得から、データ送受信の手順概要は以下の通りとなる。</w:t>
      </w:r>
    </w:p>
    <w:p w:rsidR="00000000" w:rsidRDefault="00215564">
      <w:pPr>
        <w:spacing w:line="400" w:lineRule="exact"/>
        <w:ind w:leftChars="100" w:left="210"/>
        <w:rPr>
          <w:rFonts w:ascii="ＭＳ Ｐ明朝" w:eastAsia="ＭＳ Ｐ明朝" w:hAnsi="ＭＳ Ｐ明朝"/>
          <w:sz w:val="22"/>
        </w:rPr>
      </w:pPr>
      <w:r>
        <w:rPr>
          <w:rFonts w:ascii="ＭＳ Ｐ明朝" w:eastAsia="ＭＳ Ｐ明朝" w:hAnsi="ＭＳ Ｐ明朝" w:hint="eastAsia"/>
          <w:sz w:val="22"/>
        </w:rPr>
        <w:t>・電子証明書を取得（秘密鍵と公開鍵を生成することと等しい）</w:t>
      </w:r>
      <w:r>
        <w:rPr>
          <w:rFonts w:ascii="ＭＳ Ｐ明朝" w:eastAsia="ＭＳ Ｐ明朝" w:hAnsi="ＭＳ Ｐ明朝"/>
          <w:sz w:val="22"/>
        </w:rPr>
        <w:t xml:space="preserve"> </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秘密鍵は自分の手元に保管し、公開鍵を郵送、</w:t>
      </w:r>
      <w:r>
        <w:rPr>
          <w:rFonts w:ascii="ＭＳ Ｐ明朝" w:eastAsia="ＭＳ Ｐ明朝" w:hAnsi="ＭＳ Ｐ明朝"/>
          <w:sz w:val="22"/>
        </w:rPr>
        <w:t>Web</w:t>
      </w:r>
      <w:r>
        <w:rPr>
          <w:rFonts w:ascii="ＭＳ Ｐ明朝" w:eastAsia="ＭＳ Ｐ明朝" w:hAnsi="ＭＳ Ｐ明朝" w:hint="eastAsia"/>
          <w:sz w:val="22"/>
        </w:rPr>
        <w:t>等の手段で通信相手に通知</w:t>
      </w:r>
    </w:p>
    <w:p w:rsidR="00000000" w:rsidRDefault="00215564">
      <w:pPr>
        <w:spacing w:line="400" w:lineRule="exact"/>
        <w:ind w:leftChars="100" w:left="210"/>
        <w:rPr>
          <w:rFonts w:ascii="ＭＳ Ｐ明朝" w:eastAsia="ＭＳ Ｐ明朝" w:hAnsi="ＭＳ Ｐ明朝" w:hint="eastAsia"/>
          <w:sz w:val="22"/>
        </w:rPr>
      </w:pPr>
    </w:p>
    <w:p w:rsidR="00000000" w:rsidRDefault="00215564">
      <w:pPr>
        <w:spacing w:line="400" w:lineRule="exact"/>
        <w:ind w:leftChars="100" w:left="210"/>
        <w:rPr>
          <w:rFonts w:ascii="ＭＳ Ｐ明朝" w:eastAsia="ＭＳ Ｐ明朝" w:hAnsi="ＭＳ Ｐ明朝" w:hint="eastAsia"/>
          <w:sz w:val="22"/>
        </w:rPr>
      </w:pPr>
    </w:p>
    <w:p w:rsidR="00000000" w:rsidRDefault="00215564">
      <w:pPr>
        <w:spacing w:line="400" w:lineRule="exact"/>
        <w:ind w:leftChars="100" w:left="210"/>
        <w:rPr>
          <w:rFonts w:ascii="ＭＳ Ｐ明朝" w:eastAsia="ＭＳ Ｐ明朝" w:hAnsi="ＭＳ Ｐ明朝"/>
          <w:sz w:val="22"/>
        </w:rPr>
      </w:pPr>
      <w:r>
        <w:rPr>
          <w:rFonts w:ascii="ＭＳ Ｐ明朝" w:eastAsia="ＭＳ Ｐ明朝" w:hAnsi="ＭＳ Ｐ明朝" w:hint="eastAsia"/>
          <w:sz w:val="22"/>
        </w:rPr>
        <w:t>・送信側の処理</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①電子署名の作成</w:t>
      </w:r>
    </w:p>
    <w:p w:rsidR="00000000" w:rsidRDefault="00215564">
      <w:pPr>
        <w:spacing w:line="400" w:lineRule="exact"/>
        <w:ind w:leftChars="250" w:left="525"/>
        <w:rPr>
          <w:rFonts w:ascii="ＭＳ Ｐ明朝" w:eastAsia="ＭＳ Ｐ明朝" w:hAnsi="ＭＳ Ｐ明朝"/>
          <w:sz w:val="22"/>
        </w:rPr>
      </w:pPr>
      <w:r>
        <w:rPr>
          <w:rFonts w:ascii="ＭＳ Ｐ明朝" w:eastAsia="ＭＳ Ｐ明朝" w:hAnsi="ＭＳ Ｐ明朝" w:hint="eastAsia"/>
          <w:sz w:val="22"/>
        </w:rPr>
        <w:t>送信する電子メールを元にメッセージ･ﾀﾞｲｼﾞｪｽﾄと呼ばれるデータを作成し、これを送信側の秘密鍵で暗号化する。電子署名は、改竄の有無などを受信側で確認する</w:t>
      </w:r>
      <w:r>
        <w:rPr>
          <w:rFonts w:ascii="ＭＳ Ｐ明朝" w:eastAsia="ＭＳ Ｐ明朝" w:hAnsi="ＭＳ Ｐ明朝" w:hint="eastAsia"/>
          <w:sz w:val="22"/>
        </w:rPr>
        <w:t>ために使用する。</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②メール全体の暗号化</w:t>
      </w:r>
    </w:p>
    <w:p w:rsidR="00000000" w:rsidRDefault="00215564">
      <w:pPr>
        <w:spacing w:line="400" w:lineRule="exact"/>
        <w:ind w:leftChars="250" w:left="525"/>
        <w:rPr>
          <w:rFonts w:ascii="ＭＳ Ｐ明朝" w:eastAsia="ＭＳ Ｐ明朝" w:hAnsi="ＭＳ Ｐ明朝"/>
          <w:sz w:val="22"/>
        </w:rPr>
      </w:pPr>
      <w:r>
        <w:rPr>
          <w:rFonts w:ascii="ＭＳ Ｐ明朝" w:eastAsia="ＭＳ Ｐ明朝" w:hAnsi="ＭＳ Ｐ明朝" w:hint="eastAsia"/>
          <w:sz w:val="22"/>
        </w:rPr>
        <w:t>送信する電子メールと電子署名および証明書を一つのファイルにして、メール本文にファイルとして添付して共通鍵で暗号化する。</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③共通鍵の暗号化…共通鍵を受信相手の公開鍵で暗号化する</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④電子メールの送信…暗号文と暗号化された共通鍵を電子メールに記載して送信する。</w:t>
      </w:r>
    </w:p>
    <w:p w:rsidR="00000000" w:rsidRDefault="00215564">
      <w:pPr>
        <w:spacing w:line="400" w:lineRule="exact"/>
        <w:ind w:leftChars="100" w:left="210"/>
        <w:rPr>
          <w:rFonts w:ascii="ＭＳ Ｐ明朝" w:eastAsia="ＭＳ Ｐ明朝" w:hAnsi="ＭＳ Ｐ明朝"/>
          <w:sz w:val="22"/>
        </w:rPr>
      </w:pPr>
      <w:r>
        <w:rPr>
          <w:rFonts w:ascii="ＭＳ Ｐ明朝" w:eastAsia="ＭＳ Ｐ明朝" w:hAnsi="ＭＳ Ｐ明朝" w:hint="eastAsia"/>
          <w:sz w:val="22"/>
        </w:rPr>
        <w:t>・受信側の処理</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⑤共通鍵の復号</w:t>
      </w:r>
    </w:p>
    <w:p w:rsidR="00000000" w:rsidRDefault="00215564">
      <w:pPr>
        <w:spacing w:line="400" w:lineRule="exact"/>
        <w:ind w:leftChars="250" w:left="525"/>
        <w:rPr>
          <w:rFonts w:ascii="ＭＳ Ｐ明朝" w:eastAsia="ＭＳ Ｐ明朝" w:hAnsi="ＭＳ Ｐ明朝"/>
          <w:sz w:val="22"/>
        </w:rPr>
      </w:pPr>
      <w:r>
        <w:rPr>
          <w:rFonts w:ascii="ＭＳ Ｐ明朝" w:eastAsia="ＭＳ Ｐ明朝" w:hAnsi="ＭＳ Ｐ明朝" w:hint="eastAsia"/>
          <w:sz w:val="22"/>
        </w:rPr>
        <w:t>受信された電子メールを元に戻すには、暗号化に使用された共通鍵の暗号を解く必要がある。ここでは受信者の公開鍵で暗号化されているので、受信者の秘密鍵のみで復号化できる。</w:t>
      </w:r>
    </w:p>
    <w:p w:rsidR="00000000" w:rsidRDefault="00215564">
      <w:pPr>
        <w:spacing w:line="400" w:lineRule="exact"/>
        <w:ind w:leftChars="150" w:left="315"/>
        <w:rPr>
          <w:rFonts w:ascii="ＭＳ Ｐ明朝" w:eastAsia="ＭＳ Ｐ明朝" w:hAnsi="ＭＳ Ｐ明朝"/>
          <w:sz w:val="22"/>
        </w:rPr>
      </w:pPr>
      <w:r>
        <w:rPr>
          <w:rFonts w:ascii="ＭＳ Ｐ明朝" w:eastAsia="ＭＳ Ｐ明朝" w:hAnsi="ＭＳ Ｐ明朝" w:hint="eastAsia"/>
          <w:sz w:val="22"/>
        </w:rPr>
        <w:t>⑥暗号文の復号…前</w:t>
      </w:r>
      <w:r>
        <w:rPr>
          <w:rFonts w:ascii="ＭＳ Ｐ明朝" w:eastAsia="ＭＳ Ｐ明朝" w:hAnsi="ＭＳ Ｐ明朝" w:hint="eastAsia"/>
          <w:sz w:val="22"/>
        </w:rPr>
        <w:t>記の復号された共通鍵を使用して、受信したメールと電子署名を復号する。</w:t>
      </w:r>
    </w:p>
    <w:p w:rsidR="00000000" w:rsidRDefault="00215564">
      <w:pPr>
        <w:spacing w:line="400" w:lineRule="exact"/>
        <w:ind w:leftChars="150" w:left="315"/>
        <w:rPr>
          <w:rFonts w:ascii="ＭＳ Ｐ明朝" w:eastAsia="ＭＳ Ｐ明朝" w:hAnsi="ＭＳ Ｐ明朝" w:hint="eastAsia"/>
          <w:sz w:val="22"/>
        </w:rPr>
      </w:pPr>
      <w:r>
        <w:rPr>
          <w:rFonts w:ascii="ＭＳ Ｐ明朝" w:eastAsia="ＭＳ Ｐ明朝" w:hAnsi="ＭＳ Ｐ明朝" w:hint="eastAsia"/>
          <w:sz w:val="22"/>
        </w:rPr>
        <w:t>⑦電子署名のチェック</w:t>
      </w:r>
    </w:p>
    <w:p w:rsidR="00000000" w:rsidRDefault="00215564">
      <w:pPr>
        <w:spacing w:line="400" w:lineRule="exact"/>
        <w:ind w:leftChars="250" w:left="525"/>
        <w:rPr>
          <w:rFonts w:ascii="ＭＳ Ｐ明朝" w:eastAsia="ＭＳ Ｐ明朝" w:hAnsi="ＭＳ Ｐ明朝"/>
          <w:sz w:val="22"/>
        </w:rPr>
      </w:pPr>
      <w:r>
        <w:rPr>
          <w:rFonts w:ascii="ＭＳ Ｐ明朝" w:eastAsia="ＭＳ Ｐ明朝" w:hAnsi="ＭＳ Ｐ明朝" w:hint="eastAsia"/>
          <w:sz w:val="22"/>
        </w:rPr>
        <w:t>電子署名および証明書を用いて、受信された電子メールが途中で改ざんされていないことを確認する。</w:t>
      </w: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（３）Ｓ／ＭＩＭＥにおいて選択する暗号化方式</w:t>
      </w:r>
    </w:p>
    <w:p w:rsidR="00000000" w:rsidRDefault="00215564">
      <w:pPr>
        <w:spacing w:line="400" w:lineRule="exact"/>
        <w:ind w:leftChars="100" w:left="210"/>
        <w:rPr>
          <w:rFonts w:ascii="ＭＳ Ｐ明朝" w:eastAsia="ＭＳ Ｐ明朝" w:hAnsi="ＭＳ Ｐ明朝"/>
          <w:sz w:val="22"/>
        </w:rPr>
      </w:pPr>
      <w:r>
        <w:rPr>
          <w:rFonts w:ascii="ＭＳ Ｐ明朝" w:eastAsia="ＭＳ Ｐ明朝" w:hAnsi="ＭＳ Ｐ明朝" w:hint="eastAsia"/>
          <w:sz w:val="22"/>
        </w:rPr>
        <w:t>Ｓ／ＭＩＭＥを採用する場合のアルゴリズム例として以下のものがある</w:t>
      </w:r>
    </w:p>
    <w:p w:rsidR="00000000" w:rsidRDefault="00215564">
      <w:pPr>
        <w:spacing w:line="400" w:lineRule="exact"/>
        <w:ind w:leftChars="100" w:left="210"/>
        <w:rPr>
          <w:rFonts w:ascii="ＭＳ Ｐ明朝" w:eastAsia="ＭＳ Ｐ明朝" w:hAnsi="ＭＳ Ｐ明朝" w:hint="eastAsia"/>
          <w:sz w:val="22"/>
        </w:rPr>
      </w:pPr>
      <w:r>
        <w:rPr>
          <w:rFonts w:ascii="ＭＳ Ｐ明朝" w:eastAsia="ＭＳ Ｐ明朝" w:hAnsi="ＭＳ Ｐ明朝" w:hint="eastAsia"/>
          <w:sz w:val="22"/>
        </w:rPr>
        <w:t>・メッセージ･ﾀﾞｲｼﾞｪｽﾄのアルゴリズム…</w:t>
      </w:r>
      <w:r>
        <w:rPr>
          <w:rFonts w:ascii="ＭＳ Ｐ明朝" w:eastAsia="ＭＳ Ｐ明朝" w:hAnsi="ＭＳ Ｐ明朝" w:hint="eastAsia"/>
          <w:b/>
          <w:bCs/>
          <w:sz w:val="22"/>
        </w:rPr>
        <w:t>ＳＨＡ１（</w:t>
      </w:r>
      <w:r>
        <w:rPr>
          <w:rFonts w:ascii="ＭＳ Ｐ明朝" w:eastAsia="ＭＳ Ｐ明朝" w:hAnsi="ＭＳ Ｐ明朝" w:hint="eastAsia"/>
          <w:b/>
          <w:bCs/>
          <w:sz w:val="22"/>
        </w:rPr>
        <w:t>20</w:t>
      </w:r>
      <w:r>
        <w:rPr>
          <w:rFonts w:ascii="ＭＳ Ｐ明朝" w:eastAsia="ＭＳ Ｐ明朝" w:hAnsi="ＭＳ Ｐ明朝" w:hint="eastAsia"/>
          <w:b/>
          <w:bCs/>
          <w:sz w:val="22"/>
        </w:rPr>
        <w:t>ﾊﾞｲﾄ）</w:t>
      </w:r>
      <w:r>
        <w:rPr>
          <w:rFonts w:ascii="ＭＳ Ｐ明朝" w:eastAsia="ＭＳ Ｐ明朝" w:hAnsi="ＭＳ Ｐ明朝" w:hint="eastAsia"/>
          <w:sz w:val="22"/>
        </w:rPr>
        <w:t>，ＭＤ５（</w:t>
      </w:r>
      <w:r>
        <w:rPr>
          <w:rFonts w:ascii="ＭＳ Ｐ明朝" w:eastAsia="ＭＳ Ｐ明朝" w:hAnsi="ＭＳ Ｐ明朝" w:hint="eastAsia"/>
          <w:sz w:val="22"/>
        </w:rPr>
        <w:t>16</w:t>
      </w:r>
      <w:r>
        <w:rPr>
          <w:rFonts w:ascii="ＭＳ Ｐ明朝" w:eastAsia="ＭＳ Ｐ明朝" w:hAnsi="ＭＳ Ｐ明朝" w:hint="eastAsia"/>
          <w:sz w:val="22"/>
        </w:rPr>
        <w:t>バイト）</w:t>
      </w:r>
    </w:p>
    <w:p w:rsidR="00000000" w:rsidRDefault="00215564">
      <w:pPr>
        <w:spacing w:line="400" w:lineRule="exact"/>
        <w:ind w:leftChars="100" w:left="210"/>
        <w:rPr>
          <w:rFonts w:ascii="ＭＳ Ｐ明朝" w:eastAsia="ＭＳ Ｐ明朝" w:hAnsi="ＭＳ Ｐ明朝"/>
          <w:sz w:val="22"/>
        </w:rPr>
      </w:pPr>
      <w:r>
        <w:rPr>
          <w:rFonts w:ascii="ＭＳ Ｐ明朝" w:eastAsia="ＭＳ Ｐ明朝" w:hAnsi="ＭＳ Ｐ明朝" w:hint="eastAsia"/>
          <w:sz w:val="22"/>
        </w:rPr>
        <w:t>・公開鍵暗号化方式…</w:t>
      </w:r>
      <w:r>
        <w:rPr>
          <w:rFonts w:ascii="ＭＳ Ｐ明朝" w:eastAsia="ＭＳ Ｐ明朝" w:hAnsi="ＭＳ Ｐ明朝" w:hint="eastAsia"/>
          <w:b/>
          <w:bCs/>
          <w:sz w:val="22"/>
        </w:rPr>
        <w:t>ＲＳＡ</w:t>
      </w:r>
      <w:r>
        <w:rPr>
          <w:rFonts w:ascii="ＭＳ Ｐ明朝" w:eastAsia="ＭＳ Ｐ明朝" w:hAnsi="ＭＳ Ｐ明朝" w:hint="eastAsia"/>
          <w:sz w:val="22"/>
        </w:rPr>
        <w:t>、</w:t>
      </w:r>
      <w:r>
        <w:rPr>
          <w:rFonts w:ascii="ＭＳ Ｐ明朝" w:eastAsia="ＭＳ Ｐ明朝" w:hAnsi="ＭＳ Ｐ明朝" w:hint="eastAsia"/>
          <w:sz w:val="22"/>
        </w:rPr>
        <w:t>DSA</w:t>
      </w:r>
      <w:r>
        <w:rPr>
          <w:rFonts w:ascii="ＭＳ Ｐ明朝" w:eastAsia="ＭＳ Ｐ明朝" w:hAnsi="ＭＳ Ｐ明朝" w:hint="eastAsia"/>
          <w:sz w:val="22"/>
        </w:rPr>
        <w:t>、</w:t>
      </w:r>
      <w:r>
        <w:rPr>
          <w:rFonts w:ascii="ＭＳ Ｐ明朝" w:eastAsia="ＭＳ Ｐ明朝" w:hAnsi="ＭＳ Ｐ明朝" w:hint="eastAsia"/>
          <w:sz w:val="22"/>
        </w:rPr>
        <w:t>ECDSA</w:t>
      </w:r>
    </w:p>
    <w:p w:rsidR="00000000" w:rsidRDefault="00215564">
      <w:pPr>
        <w:spacing w:line="400" w:lineRule="exact"/>
        <w:ind w:leftChars="100" w:left="210"/>
        <w:rPr>
          <w:rFonts w:ascii="ＭＳ Ｐ明朝" w:eastAsia="ＭＳ Ｐ明朝" w:hAnsi="ＭＳ Ｐ明朝" w:hint="eastAsia"/>
          <w:sz w:val="22"/>
        </w:rPr>
      </w:pPr>
      <w:r>
        <w:rPr>
          <w:rFonts w:ascii="ＭＳ Ｐ明朝" w:eastAsia="ＭＳ Ｐ明朝" w:hAnsi="ＭＳ Ｐ明朝" w:hint="eastAsia"/>
          <w:sz w:val="22"/>
        </w:rPr>
        <w:t>・秘密鍵暗号化方式…</w:t>
      </w:r>
      <w:r>
        <w:rPr>
          <w:rFonts w:ascii="ＭＳ Ｐ明朝" w:eastAsia="ＭＳ Ｐ明朝" w:hAnsi="ＭＳ Ｐ明朝" w:hint="eastAsia"/>
          <w:b/>
          <w:bCs/>
          <w:sz w:val="22"/>
        </w:rPr>
        <w:t>ＤＥＳ</w:t>
      </w:r>
      <w:r>
        <w:rPr>
          <w:rFonts w:ascii="ＭＳ Ｐ明朝" w:eastAsia="ＭＳ Ｐ明朝" w:hAnsi="ＭＳ Ｐ明朝" w:hint="eastAsia"/>
          <w:b/>
          <w:bCs/>
          <w:sz w:val="22"/>
        </w:rPr>
        <w:t>,</w:t>
      </w:r>
      <w:r>
        <w:rPr>
          <w:rFonts w:ascii="ＭＳ Ｐ明朝" w:eastAsia="ＭＳ Ｐ明朝" w:hAnsi="ＭＳ Ｐ明朝" w:hint="eastAsia"/>
          <w:b/>
          <w:bCs/>
          <w:sz w:val="22"/>
        </w:rPr>
        <w:t>３</w:t>
      </w:r>
      <w:r>
        <w:rPr>
          <w:rFonts w:ascii="ＭＳ Ｐ明朝" w:eastAsia="ＭＳ Ｐ明朝" w:hAnsi="ＭＳ Ｐ明朝" w:hint="eastAsia"/>
          <w:b/>
          <w:bCs/>
          <w:sz w:val="22"/>
        </w:rPr>
        <w:t>DES</w:t>
      </w:r>
      <w:r>
        <w:rPr>
          <w:rFonts w:ascii="ＭＳ Ｐ明朝" w:eastAsia="ＭＳ Ｐ明朝" w:hAnsi="ＭＳ Ｐ明朝" w:hint="eastAsia"/>
          <w:sz w:val="22"/>
        </w:rPr>
        <w:t>,IDEA</w:t>
      </w:r>
      <w:r>
        <w:rPr>
          <w:rFonts w:ascii="ＭＳ Ｐ明朝" w:eastAsia="ＭＳ Ｐ明朝" w:hAnsi="ＭＳ Ｐ明朝" w:hint="eastAsia"/>
          <w:sz w:val="22"/>
        </w:rPr>
        <w:t>、</w:t>
      </w:r>
      <w:r>
        <w:rPr>
          <w:rFonts w:ascii="ＭＳ Ｐ明朝" w:eastAsia="ＭＳ Ｐ明朝" w:hAnsi="ＭＳ Ｐ明朝" w:hint="eastAsia"/>
          <w:sz w:val="22"/>
        </w:rPr>
        <w:t>RC2</w:t>
      </w: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ゴシック" w:eastAsia="ＭＳ Ｐゴシック" w:hAnsi="ＭＳ Ｐ明朝"/>
          <w:sz w:val="22"/>
        </w:rPr>
      </w:pPr>
      <w:r>
        <w:rPr>
          <w:rFonts w:ascii="ＭＳ Ｐゴシック" w:eastAsia="ＭＳ Ｐゴシック" w:hAnsi="ＭＳ Ｐ明朝"/>
          <w:sz w:val="22"/>
        </w:rPr>
        <w:br w:type="page"/>
      </w:r>
      <w:r>
        <w:rPr>
          <w:rFonts w:ascii="ＭＳ Ｐゴシック" w:eastAsia="ＭＳ Ｐゴシック" w:hAnsi="ＭＳ Ｐ明朝" w:hint="eastAsia"/>
          <w:sz w:val="22"/>
        </w:rPr>
        <w:t>5</w:t>
      </w:r>
      <w:r>
        <w:rPr>
          <w:rFonts w:ascii="ＭＳ Ｐゴシック" w:eastAsia="ＭＳ Ｐゴシック" w:hAnsi="ＭＳ Ｐ明朝" w:hint="eastAsia"/>
          <w:sz w:val="22"/>
        </w:rPr>
        <w:t>－</w:t>
      </w:r>
      <w:r>
        <w:rPr>
          <w:rFonts w:ascii="ＭＳ Ｐゴシック" w:eastAsia="ＭＳ Ｐゴシック" w:hAnsi="ＭＳ Ｐ明朝" w:hint="eastAsia"/>
          <w:sz w:val="22"/>
        </w:rPr>
        <w:t>4</w:t>
      </w:r>
      <w:r>
        <w:rPr>
          <w:rFonts w:ascii="ＭＳ Ｐゴシック" w:eastAsia="ＭＳ Ｐゴシック" w:hAnsi="ＭＳ Ｐ明朝" w:hint="eastAsia"/>
          <w:sz w:val="22"/>
        </w:rPr>
        <w:t>．Ｗ</w:t>
      </w:r>
      <w:r>
        <w:rPr>
          <w:rFonts w:ascii="ＭＳ Ｐゴシック" w:eastAsia="ＭＳ Ｐゴシック" w:hAnsi="ＭＳ Ｐ明朝" w:hint="eastAsia"/>
          <w:sz w:val="22"/>
        </w:rPr>
        <w:t>ｅｂ型ＥＤＩ</w:t>
      </w: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 xml:space="preserve">　</w:t>
      </w:r>
    </w:p>
    <w:p w:rsidR="00000000" w:rsidRDefault="00215564">
      <w:pPr>
        <w:spacing w:line="400" w:lineRule="exact"/>
        <w:rPr>
          <w:rFonts w:ascii="ＭＳ Ｐ明朝" w:eastAsia="ＭＳ Ｐ明朝" w:hAnsi="ＭＳ Ｐ明朝"/>
          <w:sz w:val="22"/>
        </w:rPr>
      </w:pPr>
      <w:r>
        <w:rPr>
          <w:rFonts w:ascii="ＭＳ Ｐ明朝" w:eastAsia="ＭＳ Ｐ明朝" w:hAnsi="ＭＳ Ｐ明朝"/>
          <w:sz w:val="22"/>
        </w:rPr>
        <w:t>WWW</w:t>
      </w:r>
      <w:r>
        <w:rPr>
          <w:rFonts w:ascii="ＭＳ Ｐ明朝" w:eastAsia="ＭＳ Ｐ明朝" w:hAnsi="ＭＳ Ｐ明朝" w:hint="eastAsia"/>
          <w:sz w:val="22"/>
        </w:rPr>
        <w:t>サーバと</w:t>
      </w:r>
      <w:r>
        <w:rPr>
          <w:rFonts w:ascii="ＭＳ Ｐ明朝" w:eastAsia="ＭＳ Ｐ明朝" w:hAnsi="ＭＳ Ｐ明朝"/>
          <w:sz w:val="22"/>
        </w:rPr>
        <w:t>WWW</w:t>
      </w:r>
      <w:r>
        <w:rPr>
          <w:rFonts w:ascii="ＭＳ Ｐ明朝" w:eastAsia="ＭＳ Ｐ明朝" w:hAnsi="ＭＳ Ｐ明朝" w:hint="eastAsia"/>
          <w:sz w:val="22"/>
        </w:rPr>
        <w:t>ブラウザ間でＥＤＩを実現する場合は、ほとんどのＷｅｂツールに標準装備されているＳＳＬを使用する。ＳＳＬも、前記Ｓ／ＭＩＭＥと類似のクライアント／サーバの認証、データの暗号化／復号化の機能を持っており、インターネット上の通信を安全に行うための標準的な仕組みとして広く使われている。</w:t>
      </w: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（１）ＳＳＬの動作概要</w:t>
      </w:r>
    </w:p>
    <w:p w:rsidR="00000000" w:rsidRDefault="00215564">
      <w:pPr>
        <w:spacing w:line="400" w:lineRule="exact"/>
        <w:jc w:val="center"/>
        <w:rPr>
          <w:rFonts w:ascii="ＭＳ Ｐゴシック" w:eastAsia="ＭＳ Ｐゴシック" w:hAnsi="ＭＳ Ｐゴシック" w:hint="eastAsia"/>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8</w:t>
      </w:r>
      <w:r>
        <w:rPr>
          <w:rFonts w:ascii="ＭＳ Ｐゴシック" w:eastAsia="ＭＳ Ｐゴシック" w:hAnsi="ＭＳ Ｐゴシック" w:hint="eastAsia"/>
          <w:sz w:val="22"/>
        </w:rPr>
        <w:t>図】ＳＳＬによる通信方式</w:t>
      </w:r>
    </w:p>
    <w:p w:rsidR="00000000" w:rsidRDefault="00E81F67">
      <w:pPr>
        <w:spacing w:line="400" w:lineRule="exact"/>
        <w:rPr>
          <w:rFonts w:ascii="ＭＳ Ｐ明朝" w:eastAsia="ＭＳ Ｐ明朝" w:hAnsi="ＭＳ Ｐ明朝" w:hint="eastAsia"/>
          <w:sz w:val="22"/>
        </w:rPr>
      </w:pPr>
      <w:r>
        <w:rPr>
          <w:rFonts w:ascii="ＭＳ Ｐゴシック" w:eastAsia="ＭＳ Ｐゴシック" w:hAnsi="ＭＳ Ｐゴシック"/>
          <w:noProof/>
          <w:sz w:val="20"/>
        </w:rPr>
        <mc:AlternateContent>
          <mc:Choice Requires="wps">
            <w:drawing>
              <wp:anchor distT="0" distB="0" distL="114300" distR="114300" simplePos="0" relativeHeight="251646464" behindDoc="0" locked="0" layoutInCell="1" allowOverlap="1">
                <wp:simplePos x="0" y="0"/>
                <wp:positionH relativeFrom="column">
                  <wp:posOffset>4219575</wp:posOffset>
                </wp:positionH>
                <wp:positionV relativeFrom="paragraph">
                  <wp:posOffset>73025</wp:posOffset>
                </wp:positionV>
                <wp:extent cx="1200150" cy="457200"/>
                <wp:effectExtent l="0" t="0" r="1905" b="1905"/>
                <wp:wrapNone/>
                <wp:docPr id="129"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hint="eastAsia"/>
                              </w:rPr>
                            </w:pPr>
                            <w:ins w:id="17" w:author="N9606938" w:date="2007-01-21T13:15:00Z">
                              <w:r>
                                <w:rPr>
                                  <w:rFonts w:hint="eastAsia"/>
                                </w:rPr>
                                <w:t>サーバ側</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142" type="#_x0000_t202" style="position:absolute;left:0;text-align:left;margin-left:332.25pt;margin-top:5.75pt;width:94.5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bxGtwIAAMU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" filled="f" stroked="f">
                <v:textbox>
                  <w:txbxContent>
                    <w:p w:rsidR="00000000" w:rsidRDefault="00215564">
                      <w:pPr>
                        <w:jc w:val="center"/>
                        <w:rPr>
                          <w:rFonts w:hint="eastAsia"/>
                        </w:rPr>
                      </w:pPr>
                      <w:ins w:id="18" w:author="N9606938" w:date="2007-01-21T13:15:00Z">
                        <w:r>
                          <w:rPr>
                            <w:rFonts w:hint="eastAsia"/>
                          </w:rPr>
                          <w:t>サーバ側</w:t>
                        </w:r>
                      </w:ins>
                    </w:p>
                  </w:txbxContent>
                </v:textbox>
              </v:shape>
            </w:pict>
          </mc:Fallback>
        </mc:AlternateContent>
      </w:r>
      <w:r>
        <w:rPr>
          <w:rFonts w:ascii="ＭＳ Ｐゴシック" w:eastAsia="ＭＳ Ｐゴシック" w:hAnsi="ＭＳ Ｐゴシック"/>
          <w:noProof/>
          <w:sz w:val="20"/>
        </w:rPr>
        <mc:AlternateContent>
          <mc:Choice Requires="wps">
            <w:drawing>
              <wp:anchor distT="0" distB="0" distL="114300" distR="114300" simplePos="0" relativeHeight="251645440" behindDoc="0" locked="0" layoutInCell="1" allowOverlap="1">
                <wp:simplePos x="0" y="0"/>
                <wp:positionH relativeFrom="column">
                  <wp:posOffset>685800</wp:posOffset>
                </wp:positionH>
                <wp:positionV relativeFrom="paragraph">
                  <wp:posOffset>73025</wp:posOffset>
                </wp:positionV>
                <wp:extent cx="1200150" cy="457200"/>
                <wp:effectExtent l="0" t="0" r="1905" b="1905"/>
                <wp:wrapNone/>
                <wp:docPr id="128"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hint="eastAsia"/>
                              </w:rPr>
                            </w:pPr>
                            <w:ins w:id="19" w:author="N9606938" w:date="2007-01-21T13:14:00Z">
                              <w:r>
                                <w:rPr>
                                  <w:rFonts w:hint="eastAsia"/>
                                </w:rPr>
                                <w:t>クライアント</w:t>
                              </w:r>
                            </w:ins>
                            <w:ins w:id="20" w:author="N9606938" w:date="2007-01-21T13:15:00Z">
                              <w:r>
                                <w:rPr>
                                  <w:rFonts w:hint="eastAsia"/>
                                </w:rPr>
                                <w:t>側</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143" type="#_x0000_t202" style="position:absolute;left:0;text-align:left;margin-left:54pt;margin-top:5.75pt;width:94.5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D9ytwIAAMU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" filled="f" stroked="f">
                <v:textbox>
                  <w:txbxContent>
                    <w:p w:rsidR="00000000" w:rsidRDefault="00215564">
                      <w:pPr>
                        <w:rPr>
                          <w:rFonts w:hint="eastAsia"/>
                        </w:rPr>
                      </w:pPr>
                      <w:ins w:id="21" w:author="N9606938" w:date="2007-01-21T13:14:00Z">
                        <w:r>
                          <w:rPr>
                            <w:rFonts w:hint="eastAsia"/>
                          </w:rPr>
                          <w:t>クライアント</w:t>
                        </w:r>
                      </w:ins>
                      <w:ins w:id="22" w:author="N9606938" w:date="2007-01-21T13:15:00Z">
                        <w:r>
                          <w:rPr>
                            <w:rFonts w:hint="eastAsia"/>
                          </w:rPr>
                          <w:t>側</w:t>
                        </w:r>
                      </w:ins>
                    </w:p>
                  </w:txbxContent>
                </v:textbox>
              </v:shape>
            </w:pict>
          </mc:Fallback>
        </mc:AlternateContent>
      </w:r>
    </w:p>
    <w:p w:rsidR="00000000" w:rsidRDefault="00E81F67">
      <w:pPr>
        <w:spacing w:line="400" w:lineRule="exact"/>
        <w:rPr>
          <w:rFonts w:ascii="ＭＳ Ｐ明朝" w:eastAsia="ＭＳ Ｐ明朝" w:hAnsi="ＭＳ Ｐ明朝"/>
          <w:sz w:val="22"/>
        </w:rPr>
      </w:pPr>
      <w:r>
        <w:rPr>
          <w:rFonts w:ascii="ＭＳ Ｐ明朝" w:eastAsia="ＭＳ Ｐ明朝" w:hAnsi="ＭＳ Ｐ明朝"/>
          <w:noProof/>
          <w:sz w:val="20"/>
        </w:rPr>
        <mc:AlternateContent>
          <mc:Choice Requires="wpg">
            <w:drawing>
              <wp:anchor distT="0" distB="0" distL="114300" distR="114300" simplePos="0" relativeHeight="251643392" behindDoc="0" locked="0" layoutInCell="1" allowOverlap="1">
                <wp:simplePos x="0" y="0"/>
                <wp:positionH relativeFrom="column">
                  <wp:posOffset>647065</wp:posOffset>
                </wp:positionH>
                <wp:positionV relativeFrom="paragraph">
                  <wp:posOffset>26035</wp:posOffset>
                </wp:positionV>
                <wp:extent cx="5106035" cy="2972435"/>
                <wp:effectExtent l="6985" t="0" r="49530" b="32385"/>
                <wp:wrapNone/>
                <wp:docPr id="109"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6035" cy="2972435"/>
                          <a:chOff x="2306" y="5301"/>
                          <a:chExt cx="8041" cy="4681"/>
                        </a:xfrm>
                      </wpg:grpSpPr>
                      <wps:wsp>
                        <wps:cNvPr id="110" name="Line 152"/>
                        <wps:cNvCnPr>
                          <a:cxnSpLocks noChangeShapeType="1"/>
                        </wps:cNvCnPr>
                        <wps:spPr bwMode="auto">
                          <a:xfrm>
                            <a:off x="4766" y="5661"/>
                            <a:ext cx="2161" cy="1"/>
                          </a:xfrm>
                          <a:prstGeom prst="line">
                            <a:avLst/>
                          </a:prstGeom>
                          <a:noFill/>
                          <a:ln w="508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Rectangle 153"/>
                        <wps:cNvSpPr>
                          <a:spLocks noChangeArrowheads="1"/>
                        </wps:cNvSpPr>
                        <wps:spPr bwMode="auto">
                          <a:xfrm>
                            <a:off x="4766" y="5301"/>
                            <a:ext cx="1981" cy="3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220" w:lineRule="atLeast"/>
                                <w:jc w:val="center"/>
                              </w:pPr>
                              <w:r>
                                <w:t>SSL</w:t>
                              </w:r>
                              <w:r>
                                <w:rPr>
                                  <w:rFonts w:hint="eastAsia"/>
                                </w:rPr>
                                <w:t>リクエスト</w:t>
                              </w:r>
                            </w:p>
                          </w:txbxContent>
                        </wps:txbx>
                        <wps:bodyPr rot="0" vert="horz" wrap="square" lIns="12700" tIns="12700" rIns="12700" bIns="12700" anchor="t" anchorCtr="0" upright="1">
                          <a:noAutofit/>
                        </wps:bodyPr>
                      </wps:wsp>
                      <wps:wsp>
                        <wps:cNvPr id="112" name="Rectangle 154"/>
                        <wps:cNvSpPr>
                          <a:spLocks noChangeArrowheads="1"/>
                        </wps:cNvSpPr>
                        <wps:spPr bwMode="auto">
                          <a:xfrm>
                            <a:off x="4946" y="5970"/>
                            <a:ext cx="2281" cy="3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180" w:lineRule="atLeast"/>
                              </w:pPr>
                              <w:r>
                                <w:rPr>
                                  <w:rFonts w:ascii="ＭＳ 明朝"/>
                                  <w:sz w:val="20"/>
                                </w:rPr>
                                <w:t>WWW</w:t>
                              </w:r>
                              <w:r>
                                <w:rPr>
                                  <w:rFonts w:ascii="ＭＳ 明朝" w:hint="eastAsia"/>
                                  <w:sz w:val="20"/>
                                </w:rPr>
                                <w:t>サーバの証明書送出</w:t>
                              </w:r>
                            </w:p>
                          </w:txbxContent>
                        </wps:txbx>
                        <wps:bodyPr rot="0" vert="horz" wrap="square" lIns="12700" tIns="12700" rIns="12700" bIns="12700" anchor="t" anchorCtr="0" upright="1">
                          <a:noAutofit/>
                        </wps:bodyPr>
                      </wps:wsp>
                      <wps:wsp>
                        <wps:cNvPr id="113" name="Rectangle 155"/>
                        <wps:cNvSpPr>
                          <a:spLocks noChangeArrowheads="1"/>
                        </wps:cNvSpPr>
                        <wps:spPr bwMode="auto">
                          <a:xfrm>
                            <a:off x="5186" y="6861"/>
                            <a:ext cx="1801"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180" w:lineRule="atLeast"/>
                              </w:pPr>
                              <w:r>
                                <w:rPr>
                                  <w:rFonts w:hint="eastAsia"/>
                                  <w:sz w:val="18"/>
                                </w:rPr>
                                <w:t>ｸﾗｲｱﾝﾄ証明書のﾘｸｴｽﾄ</w:t>
                              </w:r>
                            </w:p>
                          </w:txbxContent>
                        </wps:txbx>
                        <wps:bodyPr rot="0" vert="horz" wrap="square" lIns="12700" tIns="12700" rIns="12700" bIns="12700" anchor="t" anchorCtr="0" upright="1">
                          <a:noAutofit/>
                        </wps:bodyPr>
                      </wps:wsp>
                      <wps:wsp>
                        <wps:cNvPr id="114" name="Rectangle 156"/>
                        <wps:cNvSpPr>
                          <a:spLocks noChangeArrowheads="1"/>
                        </wps:cNvSpPr>
                        <wps:spPr bwMode="auto">
                          <a:xfrm>
                            <a:off x="4781" y="7537"/>
                            <a:ext cx="2221"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180" w:lineRule="atLeast"/>
                                <w:rPr>
                                  <w:rFonts w:ascii="ＭＳ 明朝"/>
                                  <w:sz w:val="18"/>
                                </w:rPr>
                              </w:pPr>
                              <w:r>
                                <w:rPr>
                                  <w:rFonts w:ascii="ＭＳ 明朝" w:hint="eastAsia"/>
                                  <w:sz w:val="18"/>
                                </w:rPr>
                                <w:t>クライアント証明書送出</w:t>
                              </w:r>
                            </w:p>
                          </w:txbxContent>
                        </wps:txbx>
                        <wps:bodyPr rot="0" vert="horz" wrap="square" lIns="12700" tIns="12700" rIns="12700" bIns="12700" anchor="t" anchorCtr="0" upright="1">
                          <a:noAutofit/>
                        </wps:bodyPr>
                      </wps:wsp>
                      <wps:wsp>
                        <wps:cNvPr id="115" name="Rectangle 157"/>
                        <wps:cNvSpPr>
                          <a:spLocks noChangeArrowheads="1"/>
                        </wps:cNvSpPr>
                        <wps:spPr bwMode="auto">
                          <a:xfrm>
                            <a:off x="4541" y="8227"/>
                            <a:ext cx="2641" cy="36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220" w:lineRule="atLeast"/>
                                <w:jc w:val="center"/>
                              </w:pPr>
                              <w:r>
                                <w:rPr>
                                  <w:rFonts w:hint="eastAsia"/>
                                  <w:sz w:val="18"/>
                                </w:rPr>
                                <w:t>データ暗号化用の共通鍵送信</w:t>
                              </w:r>
                            </w:p>
                          </w:txbxContent>
                        </wps:txbx>
                        <wps:bodyPr rot="0" vert="horz" wrap="square" lIns="12700" tIns="12700" rIns="12700" bIns="12700" anchor="t" anchorCtr="0" upright="1">
                          <a:noAutofit/>
                        </wps:bodyPr>
                      </wps:wsp>
                      <wps:wsp>
                        <wps:cNvPr id="116" name="Rectangle 158"/>
                        <wps:cNvSpPr>
                          <a:spLocks noChangeArrowheads="1"/>
                        </wps:cNvSpPr>
                        <wps:spPr bwMode="auto">
                          <a:xfrm>
                            <a:off x="4766" y="9082"/>
                            <a:ext cx="2341"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180" w:lineRule="atLeast"/>
                                <w:rPr>
                                  <w:rFonts w:ascii="ＭＳ 明朝"/>
                                  <w:sz w:val="18"/>
                                </w:rPr>
                              </w:pPr>
                              <w:r>
                                <w:rPr>
                                  <w:rFonts w:ascii="ＭＳ 明朝" w:hint="eastAsia"/>
                                  <w:sz w:val="18"/>
                                </w:rPr>
                                <w:t>データを暗号化して送受信</w:t>
                              </w:r>
                            </w:p>
                          </w:txbxContent>
                        </wps:txbx>
                        <wps:bodyPr rot="0" vert="horz" wrap="square" lIns="12700" tIns="12700" rIns="12700" bIns="12700" anchor="t" anchorCtr="0" upright="1">
                          <a:noAutofit/>
                        </wps:bodyPr>
                      </wps:wsp>
                      <wps:wsp>
                        <wps:cNvPr id="117" name="Freeform 159"/>
                        <wps:cNvSpPr>
                          <a:spLocks/>
                        </wps:cNvSpPr>
                        <wps:spPr bwMode="auto">
                          <a:xfrm>
                            <a:off x="4635" y="6383"/>
                            <a:ext cx="2112" cy="7"/>
                          </a:xfrm>
                          <a:custGeom>
                            <a:avLst/>
                            <a:gdLst>
                              <a:gd name="T0" fmla="*/ 0 w 2112"/>
                              <a:gd name="T1" fmla="*/ 7 h 7"/>
                              <a:gd name="T2" fmla="*/ 2112 w 2112"/>
                              <a:gd name="T3" fmla="*/ 0 h 7"/>
                            </a:gdLst>
                            <a:ahLst/>
                            <a:cxnLst>
                              <a:cxn ang="0">
                                <a:pos x="T0" y="T1"/>
                              </a:cxn>
                              <a:cxn ang="0">
                                <a:pos x="T2" y="T3"/>
                              </a:cxn>
                            </a:cxnLst>
                            <a:rect l="0" t="0" r="r" b="b"/>
                            <a:pathLst>
                              <a:path w="2112" h="7">
                                <a:moveTo>
                                  <a:pt x="0" y="7"/>
                                </a:moveTo>
                                <a:lnTo>
                                  <a:pt x="2112" y="0"/>
                                </a:lnTo>
                              </a:path>
                            </a:pathLst>
                          </a:custGeom>
                          <a:solidFill>
                            <a:srgbClr val="FFFFFF"/>
                          </a:solidFill>
                          <a:ln w="50800">
                            <a:solidFill>
                              <a:srgbClr val="000000"/>
                            </a:solidFill>
                            <a:round/>
                            <a:headEnd type="triangle" w="med" len="me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8" name="Line 160"/>
                        <wps:cNvCnPr>
                          <a:cxnSpLocks noChangeShapeType="1"/>
                        </wps:cNvCnPr>
                        <wps:spPr bwMode="auto">
                          <a:xfrm>
                            <a:off x="4706" y="7222"/>
                            <a:ext cx="2161" cy="1"/>
                          </a:xfrm>
                          <a:prstGeom prst="line">
                            <a:avLst/>
                          </a:prstGeom>
                          <a:noFill/>
                          <a:ln w="50800">
                            <a:solidFill>
                              <a:srgbClr val="000000"/>
                            </a:solidFill>
                            <a:prstDash val="sysDot"/>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 name="Freeform 161"/>
                        <wps:cNvSpPr>
                          <a:spLocks/>
                        </wps:cNvSpPr>
                        <wps:spPr bwMode="auto">
                          <a:xfrm>
                            <a:off x="4950" y="7943"/>
                            <a:ext cx="2157" cy="7"/>
                          </a:xfrm>
                          <a:custGeom>
                            <a:avLst/>
                            <a:gdLst>
                              <a:gd name="T0" fmla="*/ 0 w 2157"/>
                              <a:gd name="T1" fmla="*/ 7 h 7"/>
                              <a:gd name="T2" fmla="*/ 2157 w 2157"/>
                              <a:gd name="T3" fmla="*/ 0 h 7"/>
                            </a:gdLst>
                            <a:ahLst/>
                            <a:cxnLst>
                              <a:cxn ang="0">
                                <a:pos x="T0" y="T1"/>
                              </a:cxn>
                              <a:cxn ang="0">
                                <a:pos x="T2" y="T3"/>
                              </a:cxn>
                            </a:cxnLst>
                            <a:rect l="0" t="0" r="r" b="b"/>
                            <a:pathLst>
                              <a:path w="2157" h="7">
                                <a:moveTo>
                                  <a:pt x="0" y="7"/>
                                </a:moveTo>
                                <a:lnTo>
                                  <a:pt x="2157" y="0"/>
                                </a:lnTo>
                              </a:path>
                            </a:pathLst>
                          </a:custGeom>
                          <a:solidFill>
                            <a:srgbClr val="FFFFFF"/>
                          </a:solidFill>
                          <a:ln w="50800">
                            <a:solidFill>
                              <a:srgbClr val="000000"/>
                            </a:solidFill>
                            <a:prstDash val="sysDot"/>
                            <a:round/>
                            <a:headEnd/>
                            <a:tailEnd type="triangl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0" name="Freeform 162"/>
                        <wps:cNvSpPr>
                          <a:spLocks/>
                        </wps:cNvSpPr>
                        <wps:spPr bwMode="auto">
                          <a:xfrm>
                            <a:off x="4965" y="8663"/>
                            <a:ext cx="2142" cy="7"/>
                          </a:xfrm>
                          <a:custGeom>
                            <a:avLst/>
                            <a:gdLst>
                              <a:gd name="T0" fmla="*/ 0 w 2142"/>
                              <a:gd name="T1" fmla="*/ 7 h 7"/>
                              <a:gd name="T2" fmla="*/ 2142 w 2142"/>
                              <a:gd name="T3" fmla="*/ 0 h 7"/>
                            </a:gdLst>
                            <a:ahLst/>
                            <a:cxnLst>
                              <a:cxn ang="0">
                                <a:pos x="T0" y="T1"/>
                              </a:cxn>
                              <a:cxn ang="0">
                                <a:pos x="T2" y="T3"/>
                              </a:cxn>
                            </a:cxnLst>
                            <a:rect l="0" t="0" r="r" b="b"/>
                            <a:pathLst>
                              <a:path w="2142" h="7">
                                <a:moveTo>
                                  <a:pt x="0" y="7"/>
                                </a:moveTo>
                                <a:lnTo>
                                  <a:pt x="2142" y="0"/>
                                </a:lnTo>
                              </a:path>
                            </a:pathLst>
                          </a:custGeom>
                          <a:solidFill>
                            <a:srgbClr val="FFFFFF"/>
                          </a:solidFill>
                          <a:ln w="50800">
                            <a:solidFill>
                              <a:srgbClr val="000000"/>
                            </a:solidFill>
                            <a:round/>
                            <a:headEnd/>
                            <a:tailEnd type="triangl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1" name="Freeform 163"/>
                        <wps:cNvSpPr>
                          <a:spLocks/>
                        </wps:cNvSpPr>
                        <wps:spPr bwMode="auto">
                          <a:xfrm>
                            <a:off x="4755" y="9518"/>
                            <a:ext cx="2352" cy="7"/>
                          </a:xfrm>
                          <a:custGeom>
                            <a:avLst/>
                            <a:gdLst>
                              <a:gd name="T0" fmla="*/ 0 w 2352"/>
                              <a:gd name="T1" fmla="*/ 7 h 7"/>
                              <a:gd name="T2" fmla="*/ 2352 w 2352"/>
                              <a:gd name="T3" fmla="*/ 0 h 7"/>
                            </a:gdLst>
                            <a:ahLst/>
                            <a:cxnLst>
                              <a:cxn ang="0">
                                <a:pos x="T0" y="T1"/>
                              </a:cxn>
                              <a:cxn ang="0">
                                <a:pos x="T2" y="T3"/>
                              </a:cxn>
                            </a:cxnLst>
                            <a:rect l="0" t="0" r="r" b="b"/>
                            <a:pathLst>
                              <a:path w="2352" h="7">
                                <a:moveTo>
                                  <a:pt x="0" y="7"/>
                                </a:moveTo>
                                <a:lnTo>
                                  <a:pt x="2352" y="0"/>
                                </a:lnTo>
                              </a:path>
                            </a:pathLst>
                          </a:custGeom>
                          <a:solidFill>
                            <a:srgbClr val="FFFFFF"/>
                          </a:solidFill>
                          <a:ln w="50800">
                            <a:solidFill>
                              <a:srgbClr val="000000"/>
                            </a:solidFill>
                            <a:round/>
                            <a:headEnd type="triangle" w="med" len="med"/>
                            <a:tailEnd type="triangl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2" name="Rectangle 164"/>
                        <wps:cNvSpPr>
                          <a:spLocks noChangeArrowheads="1"/>
                        </wps:cNvSpPr>
                        <wps:spPr bwMode="auto">
                          <a:xfrm>
                            <a:off x="2306" y="5421"/>
                            <a:ext cx="2041" cy="361"/>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80" w:lineRule="atLeast"/>
                                <w:rPr>
                                  <w:rFonts w:ascii="ＭＳ 明朝"/>
                                </w:rPr>
                              </w:pPr>
                              <w:r>
                                <w:rPr>
                                  <w:rFonts w:ascii="ＭＳ 明朝" w:hint="eastAsia"/>
                                </w:rPr>
                                <w:t>暗号化仕様の交換</w:t>
                              </w:r>
                            </w:p>
                          </w:txbxContent>
                        </wps:txbx>
                        <wps:bodyPr rot="0" vert="horz" wrap="square" lIns="12700" tIns="12700" rIns="12700" bIns="12700" anchor="t" anchorCtr="0" upright="1">
                          <a:noAutofit/>
                        </wps:bodyPr>
                      </wps:wsp>
                      <wps:wsp>
                        <wps:cNvPr id="123" name="Rectangle 165"/>
                        <wps:cNvSpPr>
                          <a:spLocks noChangeArrowheads="1"/>
                        </wps:cNvSpPr>
                        <wps:spPr bwMode="auto">
                          <a:xfrm>
                            <a:off x="2306" y="6141"/>
                            <a:ext cx="2041" cy="720"/>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20" w:lineRule="atLeast"/>
                                <w:rPr>
                                  <w:rFonts w:ascii="ＭＳ 明朝"/>
                                </w:rPr>
                              </w:pPr>
                              <w:r>
                                <w:rPr>
                                  <w:rFonts w:ascii="ＭＳ 明朝" w:hint="eastAsia"/>
                                </w:rPr>
                                <w:t>サーバの認証</w:t>
                              </w:r>
                            </w:p>
                            <w:p w:rsidR="00000000" w:rsidRDefault="00215564">
                              <w:pPr>
                                <w:spacing w:line="220" w:lineRule="atLeast"/>
                                <w:rPr>
                                  <w:rFonts w:ascii="ＭＳ 明朝"/>
                                </w:rPr>
                              </w:pPr>
                              <w:r>
                                <w:rPr>
                                  <w:rFonts w:ascii="ＭＳ 明朝" w:hint="eastAsia"/>
                                </w:rPr>
                                <w:t>サーバ公開鍵の取得</w:t>
                              </w:r>
                            </w:p>
                          </w:txbxContent>
                        </wps:txbx>
                        <wps:bodyPr rot="0" vert="horz" wrap="square" lIns="12700" tIns="12700" rIns="12700" bIns="12700" anchor="t" anchorCtr="0" upright="1">
                          <a:noAutofit/>
                        </wps:bodyPr>
                      </wps:wsp>
                      <wps:wsp>
                        <wps:cNvPr id="124" name="Rectangle 166"/>
                        <wps:cNvSpPr>
                          <a:spLocks noChangeArrowheads="1"/>
                        </wps:cNvSpPr>
                        <wps:spPr bwMode="auto">
                          <a:xfrm>
                            <a:off x="7706" y="7702"/>
                            <a:ext cx="2641" cy="720"/>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20" w:lineRule="atLeast"/>
                                <w:rPr>
                                  <w:rFonts w:ascii="ＭＳ 明朝"/>
                                </w:rPr>
                              </w:pPr>
                              <w:r>
                                <w:rPr>
                                  <w:rFonts w:ascii="ＭＳ 明朝" w:hint="eastAsia"/>
                                </w:rPr>
                                <w:t>クライアントの認証</w:t>
                              </w:r>
                            </w:p>
                            <w:p w:rsidR="00000000" w:rsidRDefault="00215564">
                              <w:pPr>
                                <w:spacing w:line="220" w:lineRule="atLeast"/>
                                <w:rPr>
                                  <w:rFonts w:ascii="ＭＳ 明朝"/>
                                </w:rPr>
                              </w:pPr>
                              <w:r>
                                <w:rPr>
                                  <w:rFonts w:ascii="ＭＳ 明朝" w:hint="eastAsia"/>
                                </w:rPr>
                                <w:t>クライアント公開鍵の取得</w:t>
                              </w:r>
                            </w:p>
                          </w:txbxContent>
                        </wps:txbx>
                        <wps:bodyPr rot="0" vert="horz" wrap="square" lIns="12700" tIns="12700" rIns="12700" bIns="12700" anchor="t" anchorCtr="0" upright="1">
                          <a:noAutofit/>
                        </wps:bodyPr>
                      </wps:wsp>
                      <wps:wsp>
                        <wps:cNvPr id="125" name="Rectangle 167"/>
                        <wps:cNvSpPr>
                          <a:spLocks noChangeArrowheads="1"/>
                        </wps:cNvSpPr>
                        <wps:spPr bwMode="auto">
                          <a:xfrm>
                            <a:off x="2426" y="8301"/>
                            <a:ext cx="1921" cy="480"/>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20" w:lineRule="atLeast"/>
                                <w:rPr>
                                  <w:rFonts w:ascii="ＭＳ 明朝"/>
                                </w:rPr>
                              </w:pPr>
                              <w:r>
                                <w:rPr>
                                  <w:rFonts w:ascii="ＭＳ 明朝" w:hint="eastAsia"/>
                                </w:rPr>
                                <w:t>共通鍵の生成</w:t>
                              </w:r>
                            </w:p>
                          </w:txbxContent>
                        </wps:txbx>
                        <wps:bodyPr rot="0" vert="horz" wrap="square" lIns="12700" tIns="12700" rIns="12700" bIns="12700" anchor="t" anchorCtr="0" upright="1">
                          <a:noAutofit/>
                        </wps:bodyPr>
                      </wps:wsp>
                      <wps:wsp>
                        <wps:cNvPr id="126" name="Rectangle 168"/>
                        <wps:cNvSpPr>
                          <a:spLocks noChangeArrowheads="1"/>
                        </wps:cNvSpPr>
                        <wps:spPr bwMode="auto">
                          <a:xfrm>
                            <a:off x="7706" y="9261"/>
                            <a:ext cx="2641" cy="720"/>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20" w:lineRule="atLeast"/>
                                <w:rPr>
                                  <w:rFonts w:ascii="ＭＳ 明朝"/>
                                </w:rPr>
                              </w:pPr>
                              <w:r>
                                <w:rPr>
                                  <w:rFonts w:ascii="ＭＳ 明朝" w:hint="eastAsia"/>
                                </w:rPr>
                                <w:t>サーバデータ暗号化</w:t>
                              </w:r>
                            </w:p>
                            <w:p w:rsidR="00000000" w:rsidRDefault="00215564">
                              <w:pPr>
                                <w:spacing w:line="220" w:lineRule="atLeast"/>
                                <w:rPr>
                                  <w:rFonts w:ascii="ＭＳ 明朝"/>
                                </w:rPr>
                              </w:pPr>
                              <w:r>
                                <w:rPr>
                                  <w:rFonts w:ascii="ＭＳ 明朝" w:hint="eastAsia"/>
                                </w:rPr>
                                <w:t>クライアントデータ暗号化</w:t>
                              </w:r>
                            </w:p>
                          </w:txbxContent>
                        </wps:txbx>
                        <wps:bodyPr rot="0" vert="horz" wrap="square" lIns="12700" tIns="12700" rIns="12700" bIns="12700" anchor="t" anchorCtr="0" upright="1">
                          <a:noAutofit/>
                        </wps:bodyPr>
                      </wps:wsp>
                      <wps:wsp>
                        <wps:cNvPr id="127" name="Rectangle 169"/>
                        <wps:cNvSpPr>
                          <a:spLocks noChangeArrowheads="1"/>
                        </wps:cNvSpPr>
                        <wps:spPr bwMode="auto">
                          <a:xfrm>
                            <a:off x="2426" y="9262"/>
                            <a:ext cx="2041" cy="720"/>
                          </a:xfrm>
                          <a:prstGeom prst="rect">
                            <a:avLst/>
                          </a:prstGeom>
                          <a:solidFill>
                            <a:srgbClr val="FFFFFF"/>
                          </a:solidFill>
                          <a:ln w="9525">
                            <a:solidFill>
                              <a:srgbClr val="000000"/>
                            </a:solidFill>
                            <a:miter lim="800000"/>
                            <a:headEnd/>
                            <a:tailEnd/>
                          </a:ln>
                          <a:effectLst>
                            <a:outerShdw dist="57238" dir="2021404" algn="ctr" rotWithShape="0">
                              <a:srgbClr val="000000"/>
                            </a:outerShdw>
                          </a:effectLst>
                        </wps:spPr>
                        <wps:txbx>
                          <w:txbxContent>
                            <w:p w:rsidR="00000000" w:rsidRDefault="00215564">
                              <w:pPr>
                                <w:spacing w:line="220" w:lineRule="atLeast"/>
                                <w:rPr>
                                  <w:rFonts w:ascii="ＭＳ 明朝"/>
                                </w:rPr>
                              </w:pPr>
                              <w:r>
                                <w:rPr>
                                  <w:rFonts w:ascii="ＭＳ 明朝" w:hint="eastAsia"/>
                                </w:rPr>
                                <w:t>サーバデータ復号化</w:t>
                              </w:r>
                            </w:p>
                            <w:p w:rsidR="00000000" w:rsidRDefault="00215564">
                              <w:pPr>
                                <w:spacing w:line="220" w:lineRule="atLeast"/>
                                <w:rPr>
                                  <w:rFonts w:ascii="ＭＳ 明朝"/>
                                </w:rPr>
                              </w:pPr>
                              <w:r>
                                <w:rPr>
                                  <w:rFonts w:ascii="ＭＳ 明朝" w:hint="eastAsia"/>
                                </w:rPr>
                                <w:t>ｸﾗｲｱﾝﾄﾃﾞｰﾀ暗号化</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1" o:spid="_x0000_s1144" style="position:absolute;left:0;text-align:left;margin-left:50.95pt;margin-top:2.05pt;width:402.05pt;height:234.05pt;z-index:251643392" coordorigin="2306,5301" coordsize="8041,4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">
                <v:line id="Line 152" o:spid="_x0000_s1145" style="position:absolute;visibility:visible;mso-wrap-style:square" from="4766,5661" to="6927,5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" strokeweight="4pt">
                  <v:stroke endarrow="block"/>
                </v:line>
                <v:rect id="Rectangle 153" o:spid="_x0000_s1146" style="position:absolute;left:4766;top:5301;width:1981;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" filled="f" stroked="f" strokeweight="2pt">
                  <v:textbox inset="1pt,1pt,1pt,1pt">
                    <w:txbxContent>
                      <w:p w:rsidR="00000000" w:rsidRDefault="00215564">
                        <w:pPr>
                          <w:spacing w:line="220" w:lineRule="atLeast"/>
                          <w:jc w:val="center"/>
                        </w:pPr>
                        <w:r>
                          <w:t>SSL</w:t>
                        </w:r>
                        <w:r>
                          <w:rPr>
                            <w:rFonts w:hint="eastAsia"/>
                          </w:rPr>
                          <w:t>リクエスト</w:t>
                        </w:r>
                      </w:p>
                    </w:txbxContent>
                  </v:textbox>
                </v:rect>
                <v:rect id="Rectangle 154" o:spid="_x0000_s1147" style="position:absolute;left:4946;top:5970;width:2281;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" filled="f" stroked="f" strokeweight="2pt">
                  <v:textbox inset="1pt,1pt,1pt,1pt">
                    <w:txbxContent>
                      <w:p w:rsidR="00000000" w:rsidRDefault="00215564">
                        <w:pPr>
                          <w:spacing w:line="180" w:lineRule="atLeast"/>
                        </w:pPr>
                        <w:r>
                          <w:rPr>
                            <w:rFonts w:ascii="ＭＳ 明朝"/>
                            <w:sz w:val="20"/>
                          </w:rPr>
                          <w:t>WWW</w:t>
                        </w:r>
                        <w:r>
                          <w:rPr>
                            <w:rFonts w:ascii="ＭＳ 明朝" w:hint="eastAsia"/>
                            <w:sz w:val="20"/>
                          </w:rPr>
                          <w:t>サーバの証明書送出</w:t>
                        </w:r>
                      </w:p>
                    </w:txbxContent>
                  </v:textbox>
                </v:rect>
                <v:rect id="Rectangle 155" o:spid="_x0000_s1148" style="position:absolute;left:5186;top:6861;width:1801;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" filled="f" stroked="f" strokeweight="2pt">
                  <v:textbox inset="1pt,1pt,1pt,1pt">
                    <w:txbxContent>
                      <w:p w:rsidR="00000000" w:rsidRDefault="00215564">
                        <w:pPr>
                          <w:spacing w:line="180" w:lineRule="atLeast"/>
                        </w:pPr>
                        <w:r>
                          <w:rPr>
                            <w:rFonts w:hint="eastAsia"/>
                            <w:sz w:val="18"/>
                          </w:rPr>
                          <w:t>ｸﾗｲｱﾝﾄ証明書のﾘｸｴｽﾄ</w:t>
                        </w:r>
                      </w:p>
                    </w:txbxContent>
                  </v:textbox>
                </v:rect>
                <v:rect id="Rectangle 156" o:spid="_x0000_s1149" style="position:absolute;left:4781;top:7537;width:2221;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" filled="f" stroked="f" strokeweight="2pt">
                  <v:textbox inset="1pt,1pt,1pt,1pt">
                    <w:txbxContent>
                      <w:p w:rsidR="00000000" w:rsidRDefault="00215564">
                        <w:pPr>
                          <w:spacing w:line="180" w:lineRule="atLeast"/>
                          <w:rPr>
                            <w:rFonts w:ascii="ＭＳ 明朝"/>
                            <w:sz w:val="18"/>
                          </w:rPr>
                        </w:pPr>
                        <w:r>
                          <w:rPr>
                            <w:rFonts w:ascii="ＭＳ 明朝" w:hint="eastAsia"/>
                            <w:sz w:val="18"/>
                          </w:rPr>
                          <w:t>クライアント証明書送出</w:t>
                        </w:r>
                      </w:p>
                    </w:txbxContent>
                  </v:textbox>
                </v:rect>
                <v:rect id="Rectangle 157" o:spid="_x0000_s1150" style="position:absolute;left:4541;top:8227;width:2641;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" filled="f" stroked="f" strokeweight="2pt">
                  <v:textbox inset="1pt,1pt,1pt,1pt">
                    <w:txbxContent>
                      <w:p w:rsidR="00000000" w:rsidRDefault="00215564">
                        <w:pPr>
                          <w:spacing w:line="220" w:lineRule="atLeast"/>
                          <w:jc w:val="center"/>
                        </w:pPr>
                        <w:r>
                          <w:rPr>
                            <w:rFonts w:hint="eastAsia"/>
                            <w:sz w:val="18"/>
                          </w:rPr>
                          <w:t>データ暗号化用の共通鍵送信</w:t>
                        </w:r>
                      </w:p>
                    </w:txbxContent>
                  </v:textbox>
                </v:rect>
                <v:rect id="Rectangle 158" o:spid="_x0000_s1151" style="position:absolute;left:4766;top:9082;width:2341;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" filled="f" stroked="f" strokeweight="2pt">
                  <v:textbox inset="1pt,1pt,1pt,1pt">
                    <w:txbxContent>
                      <w:p w:rsidR="00000000" w:rsidRDefault="00215564">
                        <w:pPr>
                          <w:spacing w:line="180" w:lineRule="atLeast"/>
                          <w:rPr>
                            <w:rFonts w:ascii="ＭＳ 明朝"/>
                            <w:sz w:val="18"/>
                          </w:rPr>
                        </w:pPr>
                        <w:r>
                          <w:rPr>
                            <w:rFonts w:ascii="ＭＳ 明朝" w:hint="eastAsia"/>
                            <w:sz w:val="18"/>
                          </w:rPr>
                          <w:t>データを暗号化して送受信</w:t>
                        </w:r>
                      </w:p>
                    </w:txbxContent>
                  </v:textbox>
                </v:rect>
                <v:shape id="Freeform 159" o:spid="_x0000_s1152" style="position:absolute;left:4635;top:6383;width:2112;height:7;visibility:visible;mso-wrap-style:square;v-text-anchor:top" coordsize="2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" path="m,7l2112,e" strokeweight="4pt">
                  <v:stroke startarrow="block"/>
                  <v:path arrowok="t" o:connecttype="custom" o:connectlocs="0,7;2112,0" o:connectangles="0,0"/>
                </v:shape>
                <v:line id="Line 160" o:spid="_x0000_s1153" style="position:absolute;visibility:visible;mso-wrap-style:square" from="4706,7222" to="6867,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" strokeweight="4pt">
                  <v:stroke dashstyle="1 1" startarrow="block"/>
                </v:line>
                <v:shape id="Freeform 161" o:spid="_x0000_s1154" style="position:absolute;left:4950;top:7943;width:2157;height:7;visibility:visible;mso-wrap-style:square;v-text-anchor:top" coordsize="2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" path="m,7l2157,e" strokeweight="4pt">
                  <v:stroke dashstyle="1 1" endarrow="block"/>
                  <v:path arrowok="t" o:connecttype="custom" o:connectlocs="0,7;2157,0" o:connectangles="0,0"/>
                </v:shape>
                <v:shape id="Freeform 162" o:spid="_x0000_s1155" style="position:absolute;left:4965;top:8663;width:2142;height:7;visibility:visible;mso-wrap-style:square;v-text-anchor:top" coordsize="2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" path="m,7l2142,e" strokeweight="4pt">
                  <v:stroke endarrow="block"/>
                  <v:path arrowok="t" o:connecttype="custom" o:connectlocs="0,7;2142,0" o:connectangles="0,0"/>
                </v:shape>
                <v:shape id="Freeform 163" o:spid="_x0000_s1156" style="position:absolute;left:4755;top:9518;width:2352;height:7;visibility:visible;mso-wrap-style:square;v-text-anchor:top" coordsize="2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" path="m,7l2352,e" strokeweight="4pt">
                  <v:stroke startarrow="block" endarrow="block"/>
                  <v:path arrowok="t" o:connecttype="custom" o:connectlocs="0,7;2352,0" o:connectangles="0,0"/>
                </v:shape>
                <v:rect id="Rectangle 164" o:spid="_x0000_s1157" style="position:absolute;left:2306;top:5421;width:2041;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">
                  <v:shadow on="t" color="black" offset="3.75pt,2.5pt"/>
                  <v:textbox inset="1pt,1pt,1pt,1pt">
                    <w:txbxContent>
                      <w:p w:rsidR="00000000" w:rsidRDefault="00215564">
                        <w:pPr>
                          <w:spacing w:line="280" w:lineRule="atLeast"/>
                          <w:rPr>
                            <w:rFonts w:ascii="ＭＳ 明朝"/>
                          </w:rPr>
                        </w:pPr>
                        <w:r>
                          <w:rPr>
                            <w:rFonts w:ascii="ＭＳ 明朝" w:hint="eastAsia"/>
                          </w:rPr>
                          <w:t>暗号化仕様の交換</w:t>
                        </w:r>
                      </w:p>
                    </w:txbxContent>
                  </v:textbox>
                </v:rect>
                <v:rect id="Rectangle 165" o:spid="_x0000_s1158" style="position:absolute;left:2306;top:6141;width:204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">
                  <v:shadow on="t" color="black" offset="3.75pt,2.5pt"/>
                  <v:textbox inset="1pt,1pt,1pt,1pt">
                    <w:txbxContent>
                      <w:p w:rsidR="00000000" w:rsidRDefault="00215564">
                        <w:pPr>
                          <w:spacing w:line="220" w:lineRule="atLeast"/>
                          <w:rPr>
                            <w:rFonts w:ascii="ＭＳ 明朝"/>
                          </w:rPr>
                        </w:pPr>
                        <w:r>
                          <w:rPr>
                            <w:rFonts w:ascii="ＭＳ 明朝" w:hint="eastAsia"/>
                          </w:rPr>
                          <w:t>サーバの認証</w:t>
                        </w:r>
                      </w:p>
                      <w:p w:rsidR="00000000" w:rsidRDefault="00215564">
                        <w:pPr>
                          <w:spacing w:line="220" w:lineRule="atLeast"/>
                          <w:rPr>
                            <w:rFonts w:ascii="ＭＳ 明朝"/>
                          </w:rPr>
                        </w:pPr>
                        <w:r>
                          <w:rPr>
                            <w:rFonts w:ascii="ＭＳ 明朝" w:hint="eastAsia"/>
                          </w:rPr>
                          <w:t>サーバ公開鍵の取得</w:t>
                        </w:r>
                      </w:p>
                    </w:txbxContent>
                  </v:textbox>
                </v:rect>
                <v:rect id="Rectangle 166" o:spid="_x0000_s1159" style="position:absolute;left:7706;top:7702;width:264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">
                  <v:shadow on="t" color="black" offset="3.75pt,2.5pt"/>
                  <v:textbox inset="1pt,1pt,1pt,1pt">
                    <w:txbxContent>
                      <w:p w:rsidR="00000000" w:rsidRDefault="00215564">
                        <w:pPr>
                          <w:spacing w:line="220" w:lineRule="atLeast"/>
                          <w:rPr>
                            <w:rFonts w:ascii="ＭＳ 明朝"/>
                          </w:rPr>
                        </w:pPr>
                        <w:r>
                          <w:rPr>
                            <w:rFonts w:ascii="ＭＳ 明朝" w:hint="eastAsia"/>
                          </w:rPr>
                          <w:t>クライアントの認証</w:t>
                        </w:r>
                      </w:p>
                      <w:p w:rsidR="00000000" w:rsidRDefault="00215564">
                        <w:pPr>
                          <w:spacing w:line="220" w:lineRule="atLeast"/>
                          <w:rPr>
                            <w:rFonts w:ascii="ＭＳ 明朝"/>
                          </w:rPr>
                        </w:pPr>
                        <w:r>
                          <w:rPr>
                            <w:rFonts w:ascii="ＭＳ 明朝" w:hint="eastAsia"/>
                          </w:rPr>
                          <w:t>クライアント公開鍵の取得</w:t>
                        </w:r>
                      </w:p>
                    </w:txbxContent>
                  </v:textbox>
                </v:rect>
                <v:rect id="Rectangle 167" o:spid="_x0000_s1160" style="position:absolute;left:2426;top:8301;width:1921;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">
                  <v:shadow on="t" color="black" offset="3.75pt,2.5pt"/>
                  <v:textbox inset="1pt,1pt,1pt,1pt">
                    <w:txbxContent>
                      <w:p w:rsidR="00000000" w:rsidRDefault="00215564">
                        <w:pPr>
                          <w:spacing w:line="220" w:lineRule="atLeast"/>
                          <w:rPr>
                            <w:rFonts w:ascii="ＭＳ 明朝"/>
                          </w:rPr>
                        </w:pPr>
                        <w:r>
                          <w:rPr>
                            <w:rFonts w:ascii="ＭＳ 明朝" w:hint="eastAsia"/>
                          </w:rPr>
                          <w:t>共通鍵の生成</w:t>
                        </w:r>
                      </w:p>
                    </w:txbxContent>
                  </v:textbox>
                </v:rect>
                <v:rect id="Rectangle 168" o:spid="_x0000_s1161" style="position:absolute;left:7706;top:9261;width:264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">
                  <v:shadow on="t" color="black" offset="3.75pt,2.5pt"/>
                  <v:textbox inset="1pt,1pt,1pt,1pt">
                    <w:txbxContent>
                      <w:p w:rsidR="00000000" w:rsidRDefault="00215564">
                        <w:pPr>
                          <w:spacing w:line="220" w:lineRule="atLeast"/>
                          <w:rPr>
                            <w:rFonts w:ascii="ＭＳ 明朝"/>
                          </w:rPr>
                        </w:pPr>
                        <w:r>
                          <w:rPr>
                            <w:rFonts w:ascii="ＭＳ 明朝" w:hint="eastAsia"/>
                          </w:rPr>
                          <w:t>サーバデータ暗号化</w:t>
                        </w:r>
                      </w:p>
                      <w:p w:rsidR="00000000" w:rsidRDefault="00215564">
                        <w:pPr>
                          <w:spacing w:line="220" w:lineRule="atLeast"/>
                          <w:rPr>
                            <w:rFonts w:ascii="ＭＳ 明朝"/>
                          </w:rPr>
                        </w:pPr>
                        <w:r>
                          <w:rPr>
                            <w:rFonts w:ascii="ＭＳ 明朝" w:hint="eastAsia"/>
                          </w:rPr>
                          <w:t>クライアントデータ暗号化</w:t>
                        </w:r>
                      </w:p>
                    </w:txbxContent>
                  </v:textbox>
                </v:rect>
                <v:rect id="Rectangle 169" o:spid="_x0000_s1162" style="position:absolute;left:2426;top:9262;width:204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">
                  <v:shadow on="t" color="black" offset="3.75pt,2.5pt"/>
                  <v:textbox inset="1pt,1pt,1pt,1pt">
                    <w:txbxContent>
                      <w:p w:rsidR="00000000" w:rsidRDefault="00215564">
                        <w:pPr>
                          <w:spacing w:line="220" w:lineRule="atLeast"/>
                          <w:rPr>
                            <w:rFonts w:ascii="ＭＳ 明朝"/>
                          </w:rPr>
                        </w:pPr>
                        <w:r>
                          <w:rPr>
                            <w:rFonts w:ascii="ＭＳ 明朝" w:hint="eastAsia"/>
                          </w:rPr>
                          <w:t>サーバデータ復号化</w:t>
                        </w:r>
                      </w:p>
                      <w:p w:rsidR="00000000" w:rsidRDefault="00215564">
                        <w:pPr>
                          <w:spacing w:line="220" w:lineRule="atLeast"/>
                          <w:rPr>
                            <w:rFonts w:ascii="ＭＳ 明朝"/>
                          </w:rPr>
                        </w:pPr>
                        <w:r>
                          <w:rPr>
                            <w:rFonts w:ascii="ＭＳ 明朝" w:hint="eastAsia"/>
                          </w:rPr>
                          <w:t>ｸﾗｲｱﾝﾄﾃﾞｰﾀ暗号化</w:t>
                        </w:r>
                      </w:p>
                    </w:txbxContent>
                  </v:textbox>
                </v:rect>
              </v:group>
            </w:pict>
          </mc:Fallback>
        </mc:AlternateContent>
      </w: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p>
    <w:p w:rsidR="00000000" w:rsidRDefault="00215564">
      <w:pPr>
        <w:spacing w:line="400" w:lineRule="exact"/>
        <w:rPr>
          <w:rFonts w:ascii="ＭＳ Ｐ明朝" w:eastAsia="ＭＳ Ｐ明朝" w:hAnsi="ＭＳ Ｐ明朝"/>
          <w:sz w:val="22"/>
        </w:rPr>
      </w:pPr>
      <w:r>
        <w:rPr>
          <w:rFonts w:ascii="ＭＳ Ｐ明朝" w:eastAsia="ＭＳ Ｐ明朝" w:hAnsi="ＭＳ Ｐ明朝" w:hint="eastAsia"/>
          <w:sz w:val="22"/>
        </w:rPr>
        <w:t>（２）処理手順</w:t>
      </w:r>
    </w:p>
    <w:p w:rsidR="00000000" w:rsidRDefault="00215564">
      <w:pPr>
        <w:spacing w:line="400" w:lineRule="exact"/>
        <w:ind w:leftChars="100" w:left="313" w:hangingChars="47" w:hanging="103"/>
        <w:rPr>
          <w:rFonts w:ascii="ＭＳ Ｐ明朝" w:eastAsia="ＭＳ Ｐ明朝" w:hAnsi="ＭＳ Ｐ明朝"/>
          <w:sz w:val="22"/>
        </w:rPr>
      </w:pPr>
      <w:r>
        <w:rPr>
          <w:rFonts w:ascii="ＭＳ Ｐ明朝" w:eastAsia="ＭＳ Ｐ明朝" w:hAnsi="ＭＳ Ｐ明朝" w:hint="eastAsia"/>
          <w:sz w:val="22"/>
        </w:rPr>
        <w:t>・クライアントがＳＳＬリクエストを送ると、サーバはブラウザに証明書</w:t>
      </w:r>
      <w:r>
        <w:rPr>
          <w:rFonts w:ascii="ＭＳ Ｐ明朝" w:eastAsia="ＭＳ Ｐ明朝" w:hAnsi="ＭＳ Ｐ明朝"/>
          <w:sz w:val="22"/>
        </w:rPr>
        <w:t>(</w:t>
      </w:r>
      <w:r>
        <w:rPr>
          <w:rFonts w:ascii="ＭＳ Ｐ明朝" w:eastAsia="ＭＳ Ｐ明朝" w:hAnsi="ＭＳ Ｐ明朝" w:hint="eastAsia"/>
          <w:sz w:val="22"/>
        </w:rPr>
        <w:t>サーバの公開鍵を含</w:t>
      </w:r>
      <w:r>
        <w:rPr>
          <w:rFonts w:ascii="ＭＳ Ｐ明朝" w:eastAsia="ＭＳ Ｐ明朝" w:hAnsi="ＭＳ Ｐ明朝" w:hint="eastAsia"/>
          <w:sz w:val="22"/>
        </w:rPr>
        <w:t>む</w:t>
      </w:r>
      <w:r>
        <w:rPr>
          <w:rFonts w:ascii="ＭＳ Ｐ明朝" w:eastAsia="ＭＳ Ｐ明朝" w:hAnsi="ＭＳ Ｐ明朝"/>
          <w:sz w:val="22"/>
        </w:rPr>
        <w:t>)</w:t>
      </w:r>
      <w:r>
        <w:rPr>
          <w:rFonts w:ascii="ＭＳ Ｐ明朝" w:eastAsia="ＭＳ Ｐ明朝" w:hAnsi="ＭＳ Ｐ明朝" w:hint="eastAsia"/>
          <w:sz w:val="22"/>
        </w:rPr>
        <w:t>を送付する。ブラウザは、ＣＡの公開鍵で電子署名を復号化してメッセージ･ﾀﾞｲｼﾞｪｽﾄを取り出し、同時に受け取った証明書からメッセージ･ﾀﾞｲｼﾞｪｽﾄを作成し、その一致を確認する。両者が一致すれば証明書が確かなものであり、サーバの認証が完了する。</w:t>
      </w:r>
    </w:p>
    <w:p w:rsidR="00000000" w:rsidRDefault="00215564">
      <w:pPr>
        <w:spacing w:line="320" w:lineRule="exact"/>
        <w:ind w:leftChars="450" w:left="1260" w:hangingChars="143" w:hanging="315"/>
        <w:rPr>
          <w:rFonts w:ascii="ＭＳ Ｐ明朝" w:eastAsia="ＭＳ Ｐ明朝" w:hAnsi="ＭＳ Ｐ明朝"/>
          <w:sz w:val="22"/>
        </w:rPr>
      </w:pPr>
      <w:r>
        <w:rPr>
          <w:rFonts w:ascii="ＭＳ Ｐ明朝" w:eastAsia="ＭＳ Ｐ明朝" w:hAnsi="ＭＳ Ｐ明朝" w:hint="eastAsia"/>
          <w:sz w:val="22"/>
        </w:rPr>
        <w:t>注</w:t>
      </w:r>
      <w:r>
        <w:rPr>
          <w:rFonts w:ascii="ＭＳ Ｐ明朝" w:eastAsia="ＭＳ Ｐ明朝" w:hAnsi="ＭＳ Ｐ明朝"/>
          <w:sz w:val="22"/>
        </w:rPr>
        <w:t>)</w:t>
      </w:r>
      <w:r>
        <w:rPr>
          <w:rFonts w:ascii="ＭＳ Ｐ明朝" w:eastAsia="ＭＳ Ｐ明朝" w:hAnsi="ＭＳ Ｐ明朝" w:hint="eastAsia"/>
          <w:sz w:val="22"/>
        </w:rPr>
        <w:t>ＣＡの電子署名の復号化に必要なＣＡ公開鍵は、</w:t>
      </w:r>
      <w:r>
        <w:rPr>
          <w:rFonts w:ascii="ＭＳ Ｐ明朝" w:eastAsia="ＭＳ Ｐ明朝" w:hAnsi="ＭＳ Ｐ明朝"/>
          <w:sz w:val="22"/>
        </w:rPr>
        <w:t>Internet Explorer</w:t>
      </w:r>
      <w:r>
        <w:rPr>
          <w:rFonts w:ascii="ＭＳ Ｐ明朝" w:eastAsia="ＭＳ Ｐ明朝" w:hAnsi="ＭＳ Ｐ明朝" w:hint="eastAsia"/>
          <w:sz w:val="22"/>
        </w:rPr>
        <w:t>のような主要なブラウザ製品に組み込まれている。したがって、</w:t>
      </w:r>
      <w:r>
        <w:rPr>
          <w:rFonts w:ascii="ＭＳ Ｐ明朝" w:eastAsia="ＭＳ Ｐ明朝" w:hAnsi="ＭＳ Ｐ明朝"/>
          <w:sz w:val="22"/>
        </w:rPr>
        <w:t>Verisign</w:t>
      </w:r>
      <w:r>
        <w:rPr>
          <w:rFonts w:ascii="ＭＳ Ｐ明朝" w:eastAsia="ＭＳ Ｐ明朝" w:hAnsi="ＭＳ Ｐ明朝" w:hint="eastAsia"/>
          <w:sz w:val="22"/>
        </w:rPr>
        <w:t>のような著名な商用ＣＡを使用する場合は、ＣＡ公開鍵の入手は不要である。</w:t>
      </w:r>
    </w:p>
    <w:p w:rsidR="00000000" w:rsidRDefault="00215564">
      <w:pPr>
        <w:spacing w:line="400" w:lineRule="exact"/>
        <w:ind w:leftChars="100" w:left="313" w:hangingChars="47" w:hanging="103"/>
        <w:rPr>
          <w:rFonts w:ascii="ＭＳ Ｐ明朝" w:eastAsia="ＭＳ Ｐ明朝" w:hAnsi="ＭＳ Ｐ明朝"/>
          <w:sz w:val="22"/>
        </w:rPr>
      </w:pPr>
      <w:r>
        <w:rPr>
          <w:rFonts w:ascii="ＭＳ Ｐ明朝" w:eastAsia="ＭＳ Ｐ明朝" w:hAnsi="ＭＳ Ｐ明朝" w:hint="eastAsia"/>
          <w:sz w:val="22"/>
        </w:rPr>
        <w:t>・サーバ側がクライアントを認証</w:t>
      </w:r>
      <w:r>
        <w:rPr>
          <w:rFonts w:ascii="ＭＳ Ｐ明朝" w:eastAsia="ＭＳ Ｐ明朝" w:hAnsi="ＭＳ Ｐ明朝" w:hint="eastAsia"/>
          <w:sz w:val="22"/>
        </w:rPr>
        <w:t>する場合は、クライアントに対して証明書送付をリクエストし、クライアント側からサーバに証明書</w:t>
      </w:r>
      <w:r>
        <w:rPr>
          <w:rFonts w:ascii="ＭＳ Ｐ明朝" w:eastAsia="ＭＳ Ｐ明朝" w:hAnsi="ＭＳ Ｐ明朝"/>
          <w:sz w:val="22"/>
        </w:rPr>
        <w:t>(</w:t>
      </w:r>
      <w:r>
        <w:rPr>
          <w:rFonts w:ascii="ＭＳ Ｐ明朝" w:eastAsia="ＭＳ Ｐ明朝" w:hAnsi="ＭＳ Ｐ明朝" w:hint="eastAsia"/>
          <w:sz w:val="22"/>
        </w:rPr>
        <w:t>クライアントの公開鍵を含む</w:t>
      </w:r>
      <w:r>
        <w:rPr>
          <w:rFonts w:ascii="ＭＳ Ｐ明朝" w:eastAsia="ＭＳ Ｐ明朝" w:hAnsi="ＭＳ Ｐ明朝"/>
          <w:sz w:val="22"/>
        </w:rPr>
        <w:t>)</w:t>
      </w:r>
      <w:r>
        <w:rPr>
          <w:rFonts w:ascii="ＭＳ Ｐ明朝" w:eastAsia="ＭＳ Ｐ明朝" w:hAnsi="ＭＳ Ｐ明朝" w:hint="eastAsia"/>
          <w:sz w:val="22"/>
        </w:rPr>
        <w:t>が送付される（オプション）</w:t>
      </w:r>
    </w:p>
    <w:p w:rsidR="00000000" w:rsidRDefault="00215564">
      <w:pPr>
        <w:spacing w:line="400" w:lineRule="exact"/>
        <w:ind w:leftChars="100" w:left="313" w:hangingChars="47" w:hanging="103"/>
        <w:rPr>
          <w:rFonts w:ascii="ＭＳ Ｐ明朝" w:eastAsia="ＭＳ Ｐ明朝" w:hAnsi="ＭＳ Ｐ明朝"/>
          <w:sz w:val="22"/>
        </w:rPr>
      </w:pPr>
      <w:r>
        <w:rPr>
          <w:rFonts w:ascii="ＭＳ Ｐ明朝" w:eastAsia="ＭＳ Ｐ明朝" w:hAnsi="ＭＳ Ｐ明朝" w:hint="eastAsia"/>
          <w:sz w:val="22"/>
        </w:rPr>
        <w:t>・相互認証、証明書からの公開鍵取り出しの後、この公開鍵を利用してデータ送受のための共通鍵</w:t>
      </w:r>
      <w:r>
        <w:rPr>
          <w:rFonts w:ascii="ＭＳ Ｐ明朝" w:eastAsia="ＭＳ Ｐ明朝" w:hAnsi="ＭＳ Ｐ明朝"/>
          <w:sz w:val="22"/>
        </w:rPr>
        <w:t>(</w:t>
      </w:r>
      <w:r>
        <w:rPr>
          <w:rFonts w:ascii="ＭＳ Ｐ明朝" w:eastAsia="ＭＳ Ｐ明朝" w:hAnsi="ＭＳ Ｐ明朝" w:hint="eastAsia"/>
          <w:sz w:val="22"/>
        </w:rPr>
        <w:t>秘密鍵</w:t>
      </w:r>
      <w:r>
        <w:rPr>
          <w:rFonts w:ascii="ＭＳ Ｐ明朝" w:eastAsia="ＭＳ Ｐ明朝" w:hAnsi="ＭＳ Ｐ明朝"/>
          <w:sz w:val="22"/>
        </w:rPr>
        <w:t>)</w:t>
      </w:r>
      <w:r>
        <w:rPr>
          <w:rFonts w:ascii="ＭＳ Ｐ明朝" w:eastAsia="ＭＳ Ｐ明朝" w:hAnsi="ＭＳ Ｐ明朝" w:hint="eastAsia"/>
          <w:sz w:val="22"/>
        </w:rPr>
        <w:t>が生成され、その秘密鍵で暗号化されたデータが送受信される。</w:t>
      </w: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Ｐ明朝" w:eastAsia="ＭＳ Ｐ明朝" w:hAnsi="ＭＳ Ｐ明朝" w:hint="eastAsia"/>
          <w:sz w:val="22"/>
        </w:rPr>
      </w:pPr>
      <w:r>
        <w:rPr>
          <w:rFonts w:ascii="ＭＳ Ｐ明朝" w:eastAsia="ＭＳ Ｐ明朝" w:hAnsi="ＭＳ Ｐ明朝" w:hint="eastAsia"/>
          <w:sz w:val="22"/>
        </w:rPr>
        <w:t>（３）ＳＳＬにおいて選択する暗号化方式</w:t>
      </w:r>
    </w:p>
    <w:p w:rsidR="00000000" w:rsidRDefault="00215564">
      <w:pPr>
        <w:spacing w:line="400" w:lineRule="exact"/>
        <w:ind w:leftChars="50" w:left="105"/>
        <w:rPr>
          <w:rFonts w:ascii="ＭＳ Ｐ明朝" w:eastAsia="ＭＳ Ｐ明朝" w:hAnsi="ＭＳ Ｐ明朝"/>
          <w:sz w:val="22"/>
        </w:rPr>
      </w:pPr>
      <w:r>
        <w:rPr>
          <w:rFonts w:ascii="ＭＳ Ｐ明朝" w:eastAsia="ＭＳ Ｐ明朝" w:hAnsi="ＭＳ Ｐ明朝" w:hint="eastAsia"/>
          <w:sz w:val="22"/>
        </w:rPr>
        <w:t xml:space="preserve">　ＳＳＬでは、複数の暗号化方式が使用できるようになっており、通信の最初にブラウザとサーバ間で、相互に使用可能な暗号化方式を自動的に折衝する。したがって、あらか</w:t>
      </w:r>
      <w:r>
        <w:rPr>
          <w:rFonts w:ascii="ＭＳ Ｐ明朝" w:eastAsia="ＭＳ Ｐ明朝" w:hAnsi="ＭＳ Ｐ明朝" w:hint="eastAsia"/>
          <w:sz w:val="22"/>
        </w:rPr>
        <w:t>じめ標準的な暗号化方式を定める必要はない。なお、ＳＳＬでは秘密鍵暗号化方式として、</w:t>
      </w:r>
      <w:r>
        <w:rPr>
          <w:rFonts w:ascii="ＭＳ Ｐ明朝" w:eastAsia="ＭＳ Ｐ明朝" w:hAnsi="ＭＳ Ｐ明朝" w:hint="eastAsia"/>
          <w:b/>
          <w:bCs/>
          <w:sz w:val="22"/>
        </w:rPr>
        <w:t>ＤＥＳ、トリプルＤＥＳ</w:t>
      </w:r>
      <w:r>
        <w:rPr>
          <w:rFonts w:ascii="ＭＳ Ｐ明朝" w:eastAsia="ＭＳ Ｐ明朝" w:hAnsi="ＭＳ Ｐ明朝" w:hint="eastAsia"/>
          <w:sz w:val="22"/>
        </w:rPr>
        <w:t>、ＩＤＥＡ、ＲＣ２などが、公開鍵暗号化方式として</w:t>
      </w:r>
      <w:r>
        <w:rPr>
          <w:rFonts w:ascii="ＭＳ Ｐ明朝" w:eastAsia="ＭＳ Ｐ明朝" w:hAnsi="ＭＳ Ｐ明朝" w:hint="eastAsia"/>
          <w:b/>
          <w:bCs/>
          <w:sz w:val="22"/>
        </w:rPr>
        <w:t>ＲＳＡ</w:t>
      </w:r>
      <w:r>
        <w:rPr>
          <w:rFonts w:ascii="ＭＳ Ｐ明朝" w:eastAsia="ＭＳ Ｐ明朝" w:hAnsi="ＭＳ Ｐ明朝" w:hint="eastAsia"/>
          <w:sz w:val="22"/>
        </w:rPr>
        <w:t>、</w:t>
      </w:r>
      <w:r>
        <w:rPr>
          <w:rFonts w:ascii="ＭＳ Ｐ明朝" w:eastAsia="ＭＳ Ｐ明朝" w:hAnsi="ＭＳ Ｐ明朝" w:hint="eastAsia"/>
          <w:sz w:val="22"/>
        </w:rPr>
        <w:t>DSA</w:t>
      </w:r>
      <w:r>
        <w:rPr>
          <w:rFonts w:ascii="ＭＳ Ｐ明朝" w:eastAsia="ＭＳ Ｐ明朝" w:hAnsi="ＭＳ Ｐ明朝" w:hint="eastAsia"/>
          <w:sz w:val="22"/>
        </w:rPr>
        <w:t>、</w:t>
      </w:r>
      <w:r>
        <w:rPr>
          <w:rFonts w:ascii="ＭＳ Ｐ明朝" w:eastAsia="ＭＳ Ｐ明朝" w:hAnsi="ＭＳ Ｐ明朝" w:hint="eastAsia"/>
          <w:sz w:val="22"/>
        </w:rPr>
        <w:t>ECDSA</w:t>
      </w:r>
      <w:r>
        <w:rPr>
          <w:rFonts w:ascii="ＭＳ Ｐ明朝" w:eastAsia="ＭＳ Ｐ明朝" w:hAnsi="ＭＳ Ｐ明朝" w:hint="eastAsia"/>
          <w:sz w:val="22"/>
        </w:rPr>
        <w:t>などが使用できる。</w:t>
      </w:r>
    </w:p>
    <w:p w:rsidR="00000000" w:rsidRDefault="00215564">
      <w:pPr>
        <w:spacing w:line="400" w:lineRule="exact"/>
        <w:rPr>
          <w:rFonts w:ascii="ＭＳ Ｐ明朝" w:eastAsia="ＭＳ Ｐ明朝" w:hAnsi="ＭＳ Ｐ明朝" w:hint="eastAsia"/>
          <w:sz w:val="22"/>
        </w:rPr>
      </w:pPr>
    </w:p>
    <w:p w:rsidR="00000000" w:rsidRDefault="00215564">
      <w:pPr>
        <w:spacing w:line="400" w:lineRule="exact"/>
        <w:rPr>
          <w:rFonts w:ascii="ＭＳ 明朝"/>
          <w:sz w:val="20"/>
        </w:rPr>
      </w:pPr>
      <w:r>
        <w:rPr>
          <w:rFonts w:ascii="ＭＳ 明朝" w:hint="eastAsia"/>
          <w:sz w:val="20"/>
        </w:rPr>
        <w:t>＜脚注＞</w:t>
      </w:r>
    </w:p>
    <w:p w:rsidR="00000000" w:rsidRDefault="00215564">
      <w:pPr>
        <w:spacing w:line="280" w:lineRule="exact"/>
        <w:ind w:left="315" w:hangingChars="175" w:hanging="315"/>
        <w:rPr>
          <w:rFonts w:ascii="ＭＳ Ｐ明朝" w:eastAsia="ＭＳ Ｐ明朝" w:hAnsi="ＭＳ Ｐ明朝" w:hint="eastAsia"/>
          <w:sz w:val="18"/>
        </w:rPr>
      </w:pPr>
      <w:r>
        <w:rPr>
          <w:rFonts w:ascii="ＭＳ Ｐ明朝" w:eastAsia="ＭＳ Ｐ明朝" w:hAnsi="ＭＳ Ｐ明朝"/>
          <w:sz w:val="18"/>
        </w:rPr>
        <w:t>PKI:</w:t>
      </w:r>
      <w:r>
        <w:rPr>
          <w:rFonts w:ascii="ＭＳ Ｐ明朝" w:eastAsia="ＭＳ Ｐ明朝" w:hAnsi="ＭＳ Ｐ明朝" w:hint="eastAsia"/>
          <w:sz w:val="18"/>
        </w:rPr>
        <w:t>公開鍵暗号を用いた技術・製品全般を指す言葉。</w:t>
      </w:r>
      <w:r>
        <w:rPr>
          <w:rFonts w:ascii="ＭＳ Ｐ明朝" w:eastAsia="ＭＳ Ｐ明朝" w:hAnsi="ＭＳ Ｐ明朝"/>
          <w:sz w:val="18"/>
        </w:rPr>
        <w:t>RSA</w:t>
      </w:r>
      <w:r>
        <w:rPr>
          <w:rFonts w:ascii="ＭＳ Ｐ明朝" w:eastAsia="ＭＳ Ｐ明朝" w:hAnsi="ＭＳ Ｐ明朝" w:hint="eastAsia"/>
          <w:sz w:val="18"/>
        </w:rPr>
        <w:t>や楕円曲線暗号などの公開鍵暗号技術、</w:t>
      </w:r>
      <w:r>
        <w:rPr>
          <w:rFonts w:ascii="ＭＳ Ｐ明朝" w:eastAsia="ＭＳ Ｐ明朝" w:hAnsi="ＭＳ Ｐ明朝"/>
          <w:sz w:val="18"/>
        </w:rPr>
        <w:t>SSL</w:t>
      </w:r>
      <w:r>
        <w:rPr>
          <w:rFonts w:ascii="ＭＳ Ｐ明朝" w:eastAsia="ＭＳ Ｐ明朝" w:hAnsi="ＭＳ Ｐ明朝" w:hint="eastAsia"/>
          <w:sz w:val="18"/>
        </w:rPr>
        <w:t>を組みこんだ</w:t>
      </w:r>
      <w:r>
        <w:rPr>
          <w:rFonts w:ascii="ＭＳ Ｐ明朝" w:eastAsia="ＭＳ Ｐ明朝" w:hAnsi="ＭＳ Ｐ明朝"/>
          <w:sz w:val="18"/>
        </w:rPr>
        <w:t>Web</w:t>
      </w:r>
      <w:r>
        <w:rPr>
          <w:rFonts w:ascii="ＭＳ Ｐ明朝" w:eastAsia="ＭＳ Ｐ明朝" w:hAnsi="ＭＳ Ｐ明朝" w:hint="eastAsia"/>
          <w:sz w:val="18"/>
        </w:rPr>
        <w:t>サーバ</w:t>
      </w:r>
      <w:r>
        <w:rPr>
          <w:rFonts w:ascii="ＭＳ Ｐ明朝" w:eastAsia="ＭＳ Ｐ明朝" w:hAnsi="ＭＳ Ｐ明朝"/>
          <w:sz w:val="18"/>
        </w:rPr>
        <w:t>/</w:t>
      </w:r>
      <w:r>
        <w:rPr>
          <w:rFonts w:ascii="ＭＳ Ｐ明朝" w:eastAsia="ＭＳ Ｐ明朝" w:hAnsi="ＭＳ Ｐ明朝" w:hint="eastAsia"/>
          <w:sz w:val="18"/>
        </w:rPr>
        <w:t>ブラウザ、</w:t>
      </w:r>
      <w:r>
        <w:rPr>
          <w:rFonts w:ascii="ＭＳ Ｐ明朝" w:eastAsia="ＭＳ Ｐ明朝" w:hAnsi="ＭＳ Ｐ明朝"/>
          <w:sz w:val="18"/>
        </w:rPr>
        <w:t>S/MIME</w:t>
      </w:r>
      <w:r>
        <w:rPr>
          <w:rFonts w:ascii="ＭＳ Ｐ明朝" w:eastAsia="ＭＳ Ｐ明朝" w:hAnsi="ＭＳ Ｐ明朝" w:hint="eastAsia"/>
          <w:sz w:val="18"/>
        </w:rPr>
        <w:t>・</w:t>
      </w:r>
      <w:r>
        <w:rPr>
          <w:rFonts w:ascii="ＭＳ Ｐ明朝" w:eastAsia="ＭＳ Ｐ明朝" w:hAnsi="ＭＳ Ｐ明朝"/>
          <w:sz w:val="18"/>
        </w:rPr>
        <w:t>PGP</w:t>
      </w:r>
      <w:r>
        <w:rPr>
          <w:rFonts w:ascii="ＭＳ Ｐ明朝" w:eastAsia="ＭＳ Ｐ明朝" w:hAnsi="ＭＳ Ｐ明朝" w:hint="eastAsia"/>
          <w:sz w:val="18"/>
        </w:rPr>
        <w:t>などを使った暗号化電子メール、デジタル証明書を発行する認証局</w:t>
      </w:r>
      <w:r>
        <w:rPr>
          <w:rFonts w:ascii="ＭＳ Ｐ明朝" w:eastAsia="ＭＳ Ｐ明朝" w:hAnsi="ＭＳ Ｐ明朝"/>
          <w:sz w:val="18"/>
        </w:rPr>
        <w:t>(CA)</w:t>
      </w:r>
      <w:r>
        <w:rPr>
          <w:rFonts w:ascii="ＭＳ Ｐ明朝" w:eastAsia="ＭＳ Ｐ明朝" w:hAnsi="ＭＳ Ｐ明朝" w:hint="eastAsia"/>
          <w:sz w:val="18"/>
        </w:rPr>
        <w:t>構築サーバなどが含まれる。</w:t>
      </w:r>
    </w:p>
    <w:p w:rsidR="00000000" w:rsidRDefault="00215564">
      <w:pPr>
        <w:spacing w:line="200" w:lineRule="exact"/>
        <w:ind w:left="315" w:hangingChars="175" w:hanging="315"/>
        <w:rPr>
          <w:rFonts w:ascii="ＭＳ Ｐ明朝" w:eastAsia="ＭＳ Ｐ明朝" w:hAnsi="ＭＳ Ｐ明朝" w:hint="eastAsia"/>
          <w:sz w:val="18"/>
        </w:rPr>
      </w:pPr>
    </w:p>
    <w:p w:rsidR="00000000" w:rsidRDefault="00215564">
      <w:pPr>
        <w:spacing w:line="280" w:lineRule="exact"/>
        <w:ind w:left="315" w:hangingChars="175" w:hanging="315"/>
        <w:rPr>
          <w:rFonts w:ascii="ＭＳ Ｐ明朝" w:eastAsia="ＭＳ Ｐ明朝" w:hAnsi="ＭＳ Ｐ明朝"/>
          <w:sz w:val="18"/>
        </w:rPr>
      </w:pPr>
      <w:r>
        <w:rPr>
          <w:rFonts w:ascii="ＭＳ Ｐ明朝" w:eastAsia="ＭＳ Ｐ明朝" w:hAnsi="ＭＳ Ｐ明朝" w:hint="eastAsia"/>
          <w:sz w:val="18"/>
        </w:rPr>
        <w:t>公開鍵暗号</w:t>
      </w:r>
      <w:r>
        <w:rPr>
          <w:rFonts w:ascii="ＭＳ Ｐ明朝" w:eastAsia="ＭＳ Ｐ明朝" w:hAnsi="ＭＳ Ｐ明朝"/>
          <w:sz w:val="18"/>
        </w:rPr>
        <w:t>:</w:t>
      </w:r>
      <w:r>
        <w:rPr>
          <w:rFonts w:ascii="ＭＳ Ｐ明朝" w:eastAsia="ＭＳ Ｐ明朝" w:hAnsi="ＭＳ Ｐ明朝" w:hint="eastAsia"/>
          <w:sz w:val="18"/>
        </w:rPr>
        <w:t>対になる</w:t>
      </w:r>
      <w:r>
        <w:rPr>
          <w:rFonts w:ascii="ＭＳ Ｐ明朝" w:eastAsia="ＭＳ Ｐ明朝" w:hAnsi="ＭＳ Ｐ明朝"/>
          <w:sz w:val="18"/>
        </w:rPr>
        <w:t>2</w:t>
      </w:r>
      <w:r>
        <w:rPr>
          <w:rFonts w:ascii="ＭＳ Ｐ明朝" w:eastAsia="ＭＳ Ｐ明朝" w:hAnsi="ＭＳ Ｐ明朝" w:hint="eastAsia"/>
          <w:sz w:val="18"/>
        </w:rPr>
        <w:t>つの鍵を使ってデータの暗号</w:t>
      </w:r>
      <w:r>
        <w:rPr>
          <w:rFonts w:ascii="ＭＳ Ｐ明朝" w:eastAsia="ＭＳ Ｐ明朝" w:hAnsi="ＭＳ Ｐ明朝" w:hint="eastAsia"/>
          <w:sz w:val="18"/>
        </w:rPr>
        <w:t>化・復号化を行う暗号方式。非対称暗号とも呼ばれる。片方は他人に広く公開するため公開鍵と呼ばれ、もう片方は本人だけがわかるように厳重に管理されるため秘密鍵と呼ばれる。秘密鍵で暗号化されたデータは対応する公開鍵でしか復号できず、公開鍵で暗号化されたデータは対応する秘密鍵でしか復号できない。暗号化と復号化を同じ鍵で行う秘密鍵暗号方式に比べ、鍵を安全な経路で輸送する必要がないため、鍵の管理が楽で安全性が高い。現在では公開鍵暗号の標準として</w:t>
      </w:r>
      <w:r>
        <w:rPr>
          <w:rFonts w:ascii="ＭＳ Ｐ明朝" w:eastAsia="ＭＳ Ｐ明朝" w:hAnsi="ＭＳ Ｐ明朝"/>
          <w:sz w:val="18"/>
        </w:rPr>
        <w:t>RSA</w:t>
      </w:r>
      <w:r>
        <w:rPr>
          <w:rFonts w:ascii="ＭＳ Ｐ明朝" w:eastAsia="ＭＳ Ｐ明朝" w:hAnsi="ＭＳ Ｐ明朝" w:hint="eastAsia"/>
          <w:sz w:val="18"/>
        </w:rPr>
        <w:t>暗号が広く普及している。</w:t>
      </w:r>
    </w:p>
    <w:p w:rsidR="00000000" w:rsidRDefault="00215564">
      <w:pPr>
        <w:spacing w:line="200" w:lineRule="exact"/>
        <w:ind w:left="315" w:hangingChars="175" w:hanging="315"/>
        <w:rPr>
          <w:rFonts w:ascii="ＭＳ Ｐ明朝" w:eastAsia="ＭＳ Ｐ明朝" w:hAnsi="ＭＳ Ｐ明朝"/>
          <w:sz w:val="18"/>
        </w:rPr>
      </w:pPr>
    </w:p>
    <w:p w:rsidR="00000000" w:rsidRDefault="00215564">
      <w:pPr>
        <w:spacing w:line="280" w:lineRule="exact"/>
        <w:ind w:left="315" w:hangingChars="175" w:hanging="315"/>
        <w:rPr>
          <w:rFonts w:ascii="ＭＳ Ｐ明朝" w:eastAsia="ＭＳ Ｐ明朝" w:hAnsi="ＭＳ Ｐ明朝"/>
          <w:sz w:val="18"/>
        </w:rPr>
      </w:pPr>
      <w:r>
        <w:rPr>
          <w:rFonts w:ascii="ＭＳ Ｐ明朝" w:eastAsia="ＭＳ Ｐ明朝" w:hAnsi="ＭＳ Ｐ明朝" w:hint="eastAsia"/>
          <w:sz w:val="18"/>
        </w:rPr>
        <w:t>秘密鍵暗号：暗号化と復号化に同じ鍵を用いる暗</w:t>
      </w:r>
      <w:r>
        <w:rPr>
          <w:rFonts w:ascii="ＭＳ Ｐ明朝" w:eastAsia="ＭＳ Ｐ明朝" w:hAnsi="ＭＳ Ｐ明朝" w:hint="eastAsia"/>
          <w:sz w:val="18"/>
        </w:rPr>
        <w:t>号方式。暗号文の送信者と受信者で同じ鍵を共有する必要があるため、「共有鍵暗号」「共通鍵暗号」とも呼ばれる。暗号文を送受信する前に、あらかじめ安全な経路を使って秘密の鍵を共有する必要がある。代表的な秘密鍵暗号としては、アメリカ政府標準になっている</w:t>
      </w:r>
      <w:r>
        <w:rPr>
          <w:rFonts w:ascii="ＭＳ Ｐ明朝" w:eastAsia="ＭＳ Ｐ明朝" w:hAnsi="ＭＳ Ｐ明朝"/>
          <w:sz w:val="18"/>
        </w:rPr>
        <w:t>DES</w:t>
      </w:r>
      <w:r>
        <w:rPr>
          <w:rFonts w:ascii="ＭＳ Ｐ明朝" w:eastAsia="ＭＳ Ｐ明朝" w:hAnsi="ＭＳ Ｐ明朝" w:hint="eastAsia"/>
          <w:sz w:val="18"/>
        </w:rPr>
        <w:t>や、</w:t>
      </w:r>
      <w:r>
        <w:rPr>
          <w:rFonts w:ascii="ＭＳ Ｐ明朝" w:eastAsia="ＭＳ Ｐ明朝" w:hAnsi="ＭＳ Ｐ明朝"/>
          <w:sz w:val="18"/>
        </w:rPr>
        <w:t>FEAL</w:t>
      </w:r>
      <w:r>
        <w:rPr>
          <w:rFonts w:ascii="ＭＳ Ｐ明朝" w:eastAsia="ＭＳ Ｐ明朝" w:hAnsi="ＭＳ Ｐ明朝" w:hint="eastAsia"/>
          <w:sz w:val="18"/>
        </w:rPr>
        <w:t>、</w:t>
      </w:r>
      <w:r>
        <w:rPr>
          <w:rFonts w:ascii="ＭＳ Ｐ明朝" w:eastAsia="ＭＳ Ｐ明朝" w:hAnsi="ＭＳ Ｐ明朝"/>
          <w:sz w:val="18"/>
        </w:rPr>
        <w:t>MISTY</w:t>
      </w:r>
      <w:r>
        <w:rPr>
          <w:rFonts w:ascii="ＭＳ Ｐ明朝" w:eastAsia="ＭＳ Ｐ明朝" w:hAnsi="ＭＳ Ｐ明朝" w:hint="eastAsia"/>
          <w:sz w:val="18"/>
        </w:rPr>
        <w:t>、</w:t>
      </w:r>
      <w:r>
        <w:rPr>
          <w:rFonts w:ascii="ＭＳ Ｐ明朝" w:eastAsia="ＭＳ Ｐ明朝" w:hAnsi="ＭＳ Ｐ明朝"/>
          <w:sz w:val="18"/>
        </w:rPr>
        <w:t>IDEA</w:t>
      </w:r>
      <w:r>
        <w:rPr>
          <w:rFonts w:ascii="ＭＳ Ｐ明朝" w:eastAsia="ＭＳ Ｐ明朝" w:hAnsi="ＭＳ Ｐ明朝" w:hint="eastAsia"/>
          <w:sz w:val="18"/>
        </w:rPr>
        <w:t>などがある</w:t>
      </w:r>
    </w:p>
    <w:p w:rsidR="00000000" w:rsidRDefault="00215564">
      <w:pPr>
        <w:spacing w:line="200" w:lineRule="exact"/>
        <w:ind w:left="315" w:hangingChars="175" w:hanging="315"/>
        <w:rPr>
          <w:rFonts w:ascii="ＭＳ Ｐ明朝" w:eastAsia="ＭＳ Ｐ明朝" w:hAnsi="ＭＳ Ｐ明朝"/>
          <w:sz w:val="18"/>
        </w:rPr>
      </w:pPr>
    </w:p>
    <w:p w:rsidR="00000000" w:rsidRDefault="00215564">
      <w:pPr>
        <w:spacing w:line="280" w:lineRule="exact"/>
        <w:ind w:left="315" w:hangingChars="175" w:hanging="315"/>
        <w:rPr>
          <w:rFonts w:ascii="ＭＳ Ｐ明朝" w:eastAsia="ＭＳ Ｐ明朝" w:hAnsi="ＭＳ Ｐ明朝"/>
          <w:sz w:val="18"/>
        </w:rPr>
      </w:pPr>
      <w:r>
        <w:rPr>
          <w:rFonts w:ascii="ＭＳ Ｐ明朝" w:eastAsia="ＭＳ Ｐ明朝" w:hAnsi="ＭＳ Ｐ明朝"/>
          <w:sz w:val="18"/>
        </w:rPr>
        <w:t>S/MIME:</w:t>
      </w:r>
      <w:r>
        <w:rPr>
          <w:rFonts w:ascii="ＭＳ Ｐ明朝" w:eastAsia="ＭＳ Ｐ明朝" w:hAnsi="ＭＳ Ｐ明朝" w:hint="eastAsia"/>
          <w:sz w:val="18"/>
        </w:rPr>
        <w:t>電子メールの暗号化方式の標準。</w:t>
      </w:r>
      <w:r>
        <w:rPr>
          <w:rFonts w:ascii="ＭＳ Ｐ明朝" w:eastAsia="ＭＳ Ｐ明朝" w:hAnsi="ＭＳ Ｐ明朝"/>
          <w:sz w:val="18"/>
        </w:rPr>
        <w:t xml:space="preserve">RSA </w:t>
      </w:r>
      <w:r>
        <w:rPr>
          <w:rFonts w:ascii="ＭＳ Ｐ明朝" w:eastAsia="ＭＳ Ｐ明朝" w:hAnsi="ＭＳ Ｐ明朝" w:hint="eastAsia"/>
          <w:sz w:val="18"/>
        </w:rPr>
        <w:t>公開鍵暗号方式を用いてメッセージを暗号化して送受信する。</w:t>
      </w:r>
    </w:p>
    <w:p w:rsidR="00000000" w:rsidRDefault="00215564">
      <w:pPr>
        <w:spacing w:line="200" w:lineRule="exact"/>
        <w:ind w:left="315" w:hangingChars="175" w:hanging="315"/>
        <w:rPr>
          <w:rFonts w:ascii="ＭＳ Ｐ明朝" w:eastAsia="ＭＳ Ｐ明朝" w:hAnsi="ＭＳ Ｐ明朝"/>
          <w:sz w:val="18"/>
        </w:rPr>
      </w:pPr>
    </w:p>
    <w:p w:rsidR="00000000" w:rsidRDefault="00215564">
      <w:pPr>
        <w:spacing w:line="280" w:lineRule="exact"/>
        <w:ind w:left="315" w:hangingChars="175" w:hanging="315"/>
        <w:rPr>
          <w:rFonts w:ascii="ＭＳ Ｐ明朝" w:eastAsia="ＭＳ Ｐ明朝" w:hAnsi="ＭＳ Ｐ明朝"/>
          <w:sz w:val="18"/>
        </w:rPr>
      </w:pPr>
      <w:r>
        <w:rPr>
          <w:rFonts w:ascii="ＭＳ Ｐ明朝" w:eastAsia="ＭＳ Ｐ明朝" w:hAnsi="ＭＳ Ｐ明朝"/>
          <w:sz w:val="18"/>
        </w:rPr>
        <w:t>SSL</w:t>
      </w:r>
      <w:r>
        <w:rPr>
          <w:rFonts w:ascii="ＭＳ Ｐ明朝" w:eastAsia="ＭＳ Ｐ明朝" w:hAnsi="ＭＳ Ｐ明朝" w:hint="eastAsia"/>
          <w:sz w:val="18"/>
        </w:rPr>
        <w:t>：</w:t>
      </w:r>
      <w:r>
        <w:rPr>
          <w:rFonts w:ascii="ＭＳ Ｐ明朝" w:eastAsia="ＭＳ Ｐ明朝" w:hAnsi="ＭＳ Ｐ明朝"/>
          <w:sz w:val="18"/>
        </w:rPr>
        <w:t>Netscape Communications</w:t>
      </w:r>
      <w:r>
        <w:rPr>
          <w:rFonts w:ascii="ＭＳ Ｐ明朝" w:eastAsia="ＭＳ Ｐ明朝" w:hAnsi="ＭＳ Ｐ明朝" w:hint="eastAsia"/>
          <w:sz w:val="18"/>
        </w:rPr>
        <w:t>社が開発した、インターネット上で情報を暗号化して</w:t>
      </w:r>
      <w:r>
        <w:rPr>
          <w:rFonts w:ascii="ＭＳ Ｐ明朝" w:eastAsia="ＭＳ Ｐ明朝" w:hAnsi="ＭＳ Ｐ明朝" w:hint="eastAsia"/>
          <w:sz w:val="18"/>
        </w:rPr>
        <w:t>送受信するプロトコル。現在インターネットで広く使われている</w:t>
      </w:r>
      <w:r>
        <w:rPr>
          <w:rFonts w:ascii="ＭＳ Ｐ明朝" w:eastAsia="ＭＳ Ｐ明朝" w:hAnsi="ＭＳ Ｐ明朝"/>
          <w:sz w:val="18"/>
        </w:rPr>
        <w:t>WWW</w:t>
      </w:r>
      <w:r>
        <w:rPr>
          <w:rFonts w:ascii="ＭＳ Ｐ明朝" w:eastAsia="ＭＳ Ｐ明朝" w:hAnsi="ＭＳ Ｐ明朝" w:hint="eastAsia"/>
          <w:sz w:val="18"/>
        </w:rPr>
        <w:t>や</w:t>
      </w:r>
      <w:r>
        <w:rPr>
          <w:rFonts w:ascii="ＭＳ Ｐ明朝" w:eastAsia="ＭＳ Ｐ明朝" w:hAnsi="ＭＳ Ｐ明朝"/>
          <w:sz w:val="18"/>
        </w:rPr>
        <w:t>FTP</w:t>
      </w:r>
      <w:r>
        <w:rPr>
          <w:rFonts w:ascii="ＭＳ Ｐ明朝" w:eastAsia="ＭＳ Ｐ明朝" w:hAnsi="ＭＳ Ｐ明朝" w:hint="eastAsia"/>
          <w:sz w:val="18"/>
        </w:rPr>
        <w:t>などのデータを暗号化し、プライバシーに関わる情報やクレジットカード番号、企業秘密などを安全に送受信することができる。</w:t>
      </w:r>
      <w:r>
        <w:rPr>
          <w:rFonts w:ascii="ＭＳ Ｐ明朝" w:eastAsia="ＭＳ Ｐ明朝" w:hAnsi="ＭＳ Ｐ明朝"/>
          <w:sz w:val="18"/>
        </w:rPr>
        <w:t>SSL</w:t>
      </w:r>
      <w:r>
        <w:rPr>
          <w:rFonts w:ascii="ＭＳ Ｐ明朝" w:eastAsia="ＭＳ Ｐ明朝" w:hAnsi="ＭＳ Ｐ明朝" w:hint="eastAsia"/>
          <w:sz w:val="18"/>
        </w:rPr>
        <w:t>は公開鍵暗号や秘密鍵暗号、デジタル証明書、ハッシュ関数などのセキュリティ技術を組み合わせ、データの盗聴や改竄、なりすましを防ぐことができる。</w:t>
      </w:r>
      <w:r>
        <w:rPr>
          <w:rFonts w:ascii="ＭＳ Ｐ明朝" w:eastAsia="ＭＳ Ｐ明朝" w:hAnsi="ＭＳ Ｐ明朝"/>
          <w:sz w:val="18"/>
        </w:rPr>
        <w:t>HTTP</w:t>
      </w:r>
      <w:r>
        <w:rPr>
          <w:rFonts w:ascii="ＭＳ Ｐ明朝" w:eastAsia="ＭＳ Ｐ明朝" w:hAnsi="ＭＳ Ｐ明朝" w:hint="eastAsia"/>
          <w:sz w:val="18"/>
        </w:rPr>
        <w:t>や</w:t>
      </w:r>
      <w:r>
        <w:rPr>
          <w:rFonts w:ascii="ＭＳ Ｐ明朝" w:eastAsia="ＭＳ Ｐ明朝" w:hAnsi="ＭＳ Ｐ明朝"/>
          <w:sz w:val="18"/>
        </w:rPr>
        <w:t>FTP</w:t>
      </w:r>
      <w:r>
        <w:rPr>
          <w:rFonts w:ascii="ＭＳ Ｐ明朝" w:eastAsia="ＭＳ Ｐ明朝" w:hAnsi="ＭＳ Ｐ明朝" w:hint="eastAsia"/>
          <w:sz w:val="18"/>
        </w:rPr>
        <w:t>などの上位のプロトコルを利用するアプリケーションソフトからは、特に意識することなく透過的に利用することができる。</w:t>
      </w:r>
    </w:p>
    <w:p w:rsidR="00000000" w:rsidRDefault="00215564">
      <w:pPr>
        <w:spacing w:line="200" w:lineRule="exact"/>
        <w:ind w:left="315" w:hangingChars="175" w:hanging="315"/>
        <w:rPr>
          <w:rFonts w:ascii="ＭＳ Ｐ明朝" w:eastAsia="ＭＳ Ｐ明朝" w:hAnsi="ＭＳ Ｐ明朝"/>
          <w:sz w:val="18"/>
        </w:rPr>
      </w:pPr>
    </w:p>
    <w:p w:rsidR="00000000" w:rsidRDefault="00215564">
      <w:pPr>
        <w:spacing w:line="280" w:lineRule="exact"/>
        <w:ind w:left="315" w:hangingChars="175" w:hanging="315"/>
        <w:rPr>
          <w:rFonts w:ascii="ＭＳ Ｐ明朝" w:eastAsia="ＭＳ Ｐ明朝" w:hAnsi="ＭＳ Ｐ明朝" w:hint="eastAsia"/>
          <w:sz w:val="18"/>
        </w:rPr>
      </w:pPr>
      <w:r>
        <w:rPr>
          <w:rFonts w:ascii="ＭＳ Ｐ明朝" w:eastAsia="ＭＳ Ｐ明朝" w:hAnsi="ＭＳ Ｐ明朝" w:hint="eastAsia"/>
          <w:sz w:val="18"/>
        </w:rPr>
        <w:t>ハッシュ関数：与えられた原文から固定長の疑似乱</w:t>
      </w:r>
      <w:r>
        <w:rPr>
          <w:rFonts w:ascii="ＭＳ Ｐ明朝" w:eastAsia="ＭＳ Ｐ明朝" w:hAnsi="ＭＳ Ｐ明朝" w:hint="eastAsia"/>
          <w:sz w:val="18"/>
        </w:rPr>
        <w:t>数を生成する演算手法。通信回線を通じてデータを送受信する際に、経路の両端でデータのハッシュ値を求めて両者を比較すれば、データが通信途中で改ざんされていないか調べることができる。不可逆な一方向関数を含むため、ハッシュ値から原文を再現することはできず、また同じハッシュ値を持つ、異なるデータを作成することは極めて困難である。</w:t>
      </w:r>
    </w:p>
    <w:p w:rsidR="00000000" w:rsidRDefault="00215564">
      <w:pPr>
        <w:spacing w:line="280" w:lineRule="exact"/>
        <w:ind w:left="315" w:hangingChars="175" w:hanging="315"/>
        <w:rPr>
          <w:rFonts w:ascii="ＭＳ Ｐ明朝" w:eastAsia="ＭＳ Ｐ明朝" w:hAnsi="ＭＳ Ｐ明朝" w:hint="eastAsia"/>
          <w:sz w:val="18"/>
        </w:rPr>
      </w:pPr>
    </w:p>
    <w:p w:rsidR="00000000" w:rsidRDefault="00215564">
      <w:pPr>
        <w:spacing w:line="280" w:lineRule="exact"/>
        <w:ind w:left="315" w:hangingChars="175" w:hanging="315"/>
        <w:rPr>
          <w:rFonts w:ascii="ＭＳ Ｐ明朝" w:eastAsia="ＭＳ Ｐ明朝" w:hAnsi="ＭＳ Ｐ明朝"/>
          <w:color w:val="000000"/>
          <w:sz w:val="18"/>
        </w:rPr>
      </w:pPr>
      <w:r>
        <w:rPr>
          <w:rFonts w:ascii="ＭＳ Ｐ明朝" w:eastAsia="ＭＳ Ｐ明朝" w:hAnsi="ＭＳ Ｐ明朝" w:hint="eastAsia"/>
          <w:sz w:val="18"/>
        </w:rPr>
        <w:t>IP-sec</w:t>
      </w:r>
      <w:r>
        <w:rPr>
          <w:rFonts w:ascii="ＭＳ Ｐ明朝" w:eastAsia="ＭＳ Ｐ明朝" w:hAnsi="ＭＳ Ｐ明朝" w:hint="eastAsia"/>
          <w:sz w:val="18"/>
        </w:rPr>
        <w:t>：</w:t>
      </w:r>
      <w:r>
        <w:rPr>
          <w:rFonts w:ascii="ＭＳ Ｐ明朝" w:eastAsia="ＭＳ Ｐ明朝" w:hAnsi="ＭＳ Ｐ明朝" w:hint="eastAsia"/>
          <w:color w:val="000000"/>
          <w:sz w:val="18"/>
        </w:rPr>
        <w:t>「</w:t>
      </w:r>
      <w:r>
        <w:rPr>
          <w:rFonts w:ascii="ＭＳ Ｐ明朝" w:eastAsia="ＭＳ Ｐ明朝" w:hAnsi="ＭＳ Ｐ明朝"/>
          <w:color w:val="000000"/>
          <w:sz w:val="18"/>
        </w:rPr>
        <w:t>Security Architecture for Internet Protocol</w:t>
      </w:r>
      <w:r>
        <w:rPr>
          <w:rFonts w:ascii="ＭＳ Ｐ明朝" w:eastAsia="ＭＳ Ｐ明朝" w:hAnsi="ＭＳ Ｐ明朝"/>
          <w:color w:val="000000"/>
          <w:sz w:val="18"/>
        </w:rPr>
        <w:t>」の略。</w:t>
      </w:r>
      <w:r>
        <w:rPr>
          <w:rFonts w:ascii="ＭＳ Ｐ明朝" w:eastAsia="ＭＳ Ｐ明朝" w:hAnsi="ＭＳ Ｐ明朝"/>
          <w:color w:val="000000"/>
          <w:sz w:val="18"/>
        </w:rPr>
        <w:t>IPsec</w:t>
      </w:r>
      <w:r>
        <w:rPr>
          <w:rFonts w:ascii="ＭＳ Ｐ明朝" w:eastAsia="ＭＳ Ｐ明朝" w:hAnsi="ＭＳ Ｐ明朝"/>
          <w:color w:val="000000"/>
          <w:sz w:val="18"/>
        </w:rPr>
        <w:t>は、暗号技術を使って</w:t>
      </w:r>
      <w:r>
        <w:rPr>
          <w:rFonts w:ascii="ＭＳ Ｐ明朝" w:eastAsia="ＭＳ Ｐ明朝" w:hAnsi="ＭＳ Ｐ明朝"/>
          <w:color w:val="000000"/>
          <w:sz w:val="18"/>
        </w:rPr>
        <w:t>IP</w:t>
      </w:r>
      <w:r>
        <w:rPr>
          <w:rFonts w:ascii="ＭＳ Ｐ明朝" w:eastAsia="ＭＳ Ｐ明朝" w:hAnsi="ＭＳ Ｐ明朝"/>
          <w:color w:val="000000"/>
          <w:sz w:val="18"/>
        </w:rPr>
        <w:t>パケットの完全性や機密性を実現する仕組み。</w:t>
      </w:r>
      <w:r>
        <w:rPr>
          <w:rFonts w:ascii="ＭＳ Ｐ明朝" w:eastAsia="ＭＳ Ｐ明朝" w:hAnsi="ＭＳ Ｐ明朝"/>
          <w:color w:val="000000"/>
          <w:sz w:val="18"/>
        </w:rPr>
        <w:t>I</w:t>
      </w:r>
      <w:r>
        <w:rPr>
          <w:rFonts w:ascii="ＭＳ Ｐ明朝" w:eastAsia="ＭＳ Ｐ明朝" w:hAnsi="ＭＳ Ｐ明朝"/>
          <w:color w:val="000000"/>
          <w:sz w:val="18"/>
        </w:rPr>
        <w:t>P</w:t>
      </w:r>
      <w:r>
        <w:rPr>
          <w:rFonts w:ascii="ＭＳ Ｐ明朝" w:eastAsia="ＭＳ Ｐ明朝" w:hAnsi="ＭＳ Ｐ明朝"/>
          <w:color w:val="000000"/>
          <w:sz w:val="18"/>
        </w:rPr>
        <w:t>パケットの保護によって、</w:t>
      </w:r>
      <w:r>
        <w:rPr>
          <w:rFonts w:ascii="ＭＳ Ｐ明朝" w:eastAsia="ＭＳ Ｐ明朝" w:hAnsi="ＭＳ Ｐ明朝"/>
          <w:color w:val="000000"/>
          <w:sz w:val="18"/>
        </w:rPr>
        <w:t>HTTP</w:t>
      </w:r>
      <w:r>
        <w:rPr>
          <w:rFonts w:ascii="ＭＳ Ｐ明朝" w:eastAsia="ＭＳ Ｐ明朝" w:hAnsi="ＭＳ Ｐ明朝"/>
          <w:color w:val="000000"/>
          <w:sz w:val="18"/>
        </w:rPr>
        <w:t>や</w:t>
      </w:r>
      <w:r>
        <w:rPr>
          <w:rFonts w:ascii="ＭＳ Ｐ明朝" w:eastAsia="ＭＳ Ｐ明朝" w:hAnsi="ＭＳ Ｐ明朝"/>
          <w:color w:val="000000"/>
          <w:sz w:val="18"/>
        </w:rPr>
        <w:t>FTP</w:t>
      </w:r>
      <w:r>
        <w:rPr>
          <w:rFonts w:ascii="ＭＳ Ｐ明朝" w:eastAsia="ＭＳ Ｐ明朝" w:hAnsi="ＭＳ Ｐ明朝"/>
          <w:color w:val="000000"/>
          <w:sz w:val="18"/>
        </w:rPr>
        <w:t>といったアプリケーションプロトコルを使って転送される</w:t>
      </w:r>
      <w:r>
        <w:rPr>
          <w:rFonts w:ascii="ＭＳ Ｐ明朝" w:eastAsia="ＭＳ Ｐ明朝" w:hAnsi="ＭＳ Ｐ明朝" w:hint="eastAsia"/>
          <w:color w:val="000000"/>
          <w:sz w:val="18"/>
        </w:rPr>
        <w:t>データ</w:t>
      </w:r>
      <w:r>
        <w:rPr>
          <w:rFonts w:ascii="ＭＳ Ｐ明朝" w:eastAsia="ＭＳ Ｐ明朝" w:hAnsi="ＭＳ Ｐ明朝"/>
          <w:color w:val="000000"/>
          <w:sz w:val="18"/>
        </w:rPr>
        <w:t>が保護され</w:t>
      </w:r>
      <w:r>
        <w:rPr>
          <w:rFonts w:ascii="ＭＳ Ｐ明朝" w:eastAsia="ＭＳ Ｐ明朝" w:hAnsi="ＭＳ Ｐ明朝" w:hint="eastAsia"/>
          <w:color w:val="000000"/>
          <w:sz w:val="18"/>
        </w:rPr>
        <w:t>る</w:t>
      </w:r>
      <w:r>
        <w:rPr>
          <w:rFonts w:ascii="ＭＳ Ｐ明朝" w:eastAsia="ＭＳ Ｐ明朝" w:hAnsi="ＭＳ Ｐ明朝"/>
          <w:color w:val="000000"/>
          <w:sz w:val="18"/>
        </w:rPr>
        <w:t>。また既存のアプリケーションプログラムを変更しなくても、その通信で</w:t>
      </w:r>
      <w:r>
        <w:rPr>
          <w:rFonts w:ascii="ＭＳ Ｐ明朝" w:eastAsia="ＭＳ Ｐ明朝" w:hAnsi="ＭＳ Ｐ明朝"/>
          <w:color w:val="000000"/>
          <w:sz w:val="18"/>
        </w:rPr>
        <w:t>IPsec</w:t>
      </w:r>
      <w:r>
        <w:rPr>
          <w:rFonts w:ascii="ＭＳ Ｐ明朝" w:eastAsia="ＭＳ Ｐ明朝" w:hAnsi="ＭＳ Ｐ明朝"/>
          <w:color w:val="000000"/>
          <w:sz w:val="18"/>
        </w:rPr>
        <w:t>を利用することが</w:t>
      </w:r>
      <w:r>
        <w:rPr>
          <w:rFonts w:ascii="ＭＳ Ｐ明朝" w:eastAsia="ＭＳ Ｐ明朝" w:hAnsi="ＭＳ Ｐ明朝" w:hint="eastAsia"/>
          <w:color w:val="000000"/>
          <w:sz w:val="18"/>
        </w:rPr>
        <w:t>可能</w:t>
      </w:r>
      <w:r>
        <w:rPr>
          <w:rFonts w:ascii="ＭＳ Ｐ明朝" w:eastAsia="ＭＳ Ｐ明朝" w:hAnsi="ＭＳ Ｐ明朝"/>
          <w:color w:val="000000"/>
          <w:sz w:val="18"/>
        </w:rPr>
        <w:t>。</w:t>
      </w:r>
      <w:r>
        <w:rPr>
          <w:rFonts w:ascii="ＭＳ Ｐ明朝" w:eastAsia="ＭＳ Ｐ明朝" w:hAnsi="ＭＳ Ｐ明朝"/>
          <w:color w:val="000000"/>
          <w:sz w:val="18"/>
        </w:rPr>
        <w:t>IPsec</w:t>
      </w:r>
      <w:r>
        <w:rPr>
          <w:rFonts w:ascii="ＭＳ Ｐ明朝" w:eastAsia="ＭＳ Ｐ明朝" w:hAnsi="ＭＳ Ｐ明朝"/>
          <w:color w:val="000000"/>
          <w:sz w:val="18"/>
        </w:rPr>
        <w:t>を使うホストは、相手のホストと事前に</w:t>
      </w:r>
      <w:r>
        <w:rPr>
          <w:rFonts w:ascii="ＭＳ Ｐ明朝" w:eastAsia="ＭＳ Ｐ明朝" w:hAnsi="ＭＳ Ｐ明朝"/>
          <w:color w:val="000000"/>
          <w:sz w:val="18"/>
        </w:rPr>
        <w:t>IPsec</w:t>
      </w:r>
      <w:r>
        <w:rPr>
          <w:rFonts w:ascii="ＭＳ Ｐ明朝" w:eastAsia="ＭＳ Ｐ明朝" w:hAnsi="ＭＳ Ｐ明朝"/>
          <w:color w:val="000000"/>
          <w:sz w:val="18"/>
        </w:rPr>
        <w:t>で使う暗号の種類や暗号鍵を取り決めます。この取り決めは</w:t>
      </w:r>
      <w:r>
        <w:rPr>
          <w:rFonts w:ascii="ＭＳ Ｐ明朝" w:eastAsia="ＭＳ Ｐ明朝" w:hAnsi="ＭＳ Ｐ明朝"/>
          <w:color w:val="000000"/>
          <w:sz w:val="18"/>
        </w:rPr>
        <w:t>SA</w:t>
      </w:r>
      <w:r>
        <w:rPr>
          <w:rFonts w:ascii="ＭＳ Ｐ明朝" w:eastAsia="ＭＳ Ｐ明朝" w:hAnsi="ＭＳ Ｐ明朝"/>
          <w:color w:val="000000"/>
          <w:sz w:val="18"/>
        </w:rPr>
        <w:t>（</w:t>
      </w:r>
      <w:r>
        <w:rPr>
          <w:rFonts w:ascii="ＭＳ Ｐ明朝" w:eastAsia="ＭＳ Ｐ明朝" w:hAnsi="ＭＳ Ｐ明朝"/>
          <w:color w:val="000000"/>
          <w:sz w:val="18"/>
        </w:rPr>
        <w:t>Security Association</w:t>
      </w:r>
      <w:r>
        <w:rPr>
          <w:rFonts w:ascii="ＭＳ Ｐ明朝" w:eastAsia="ＭＳ Ｐ明朝" w:hAnsi="ＭＳ Ｐ明朝"/>
          <w:color w:val="000000"/>
          <w:sz w:val="18"/>
        </w:rPr>
        <w:t>）と呼ばれます。</w:t>
      </w:r>
      <w:r>
        <w:rPr>
          <w:rFonts w:ascii="ＭＳ Ｐ明朝" w:eastAsia="ＭＳ Ｐ明朝" w:hAnsi="ＭＳ Ｐ明朝"/>
          <w:color w:val="000000"/>
          <w:sz w:val="18"/>
        </w:rPr>
        <w:t>SA</w:t>
      </w:r>
      <w:r>
        <w:rPr>
          <w:rFonts w:ascii="ＭＳ Ｐ明朝" w:eastAsia="ＭＳ Ｐ明朝" w:hAnsi="ＭＳ Ｐ明朝"/>
          <w:color w:val="000000"/>
          <w:sz w:val="18"/>
        </w:rPr>
        <w:t>の交換と、交換する相手ホストの認証に</w:t>
      </w:r>
      <w:r>
        <w:rPr>
          <w:rFonts w:ascii="ＭＳ Ｐ明朝" w:eastAsia="ＭＳ Ｐ明朝" w:hAnsi="ＭＳ Ｐ明朝"/>
          <w:color w:val="000000"/>
          <w:sz w:val="18"/>
        </w:rPr>
        <w:t>IKE</w:t>
      </w:r>
      <w:r>
        <w:rPr>
          <w:rFonts w:ascii="ＭＳ Ｐ明朝" w:eastAsia="ＭＳ Ｐ明朝" w:hAnsi="ＭＳ Ｐ明朝"/>
          <w:color w:val="000000"/>
          <w:sz w:val="18"/>
        </w:rPr>
        <w:t>（</w:t>
      </w:r>
      <w:r>
        <w:rPr>
          <w:rFonts w:ascii="ＭＳ Ｐ明朝" w:eastAsia="ＭＳ Ｐ明朝" w:hAnsi="ＭＳ Ｐ明朝"/>
          <w:color w:val="000000"/>
          <w:sz w:val="18"/>
        </w:rPr>
        <w:t>Internet Key Exchange</w:t>
      </w:r>
      <w:r>
        <w:rPr>
          <w:rFonts w:ascii="ＭＳ Ｐ明朝" w:eastAsia="ＭＳ Ｐ明朝" w:hAnsi="ＭＳ Ｐ明朝"/>
          <w:color w:val="000000"/>
          <w:sz w:val="18"/>
        </w:rPr>
        <w:t>）が使われます。</w:t>
      </w:r>
    </w:p>
    <w:p w:rsidR="00000000" w:rsidRDefault="00215564">
      <w:pPr>
        <w:spacing w:line="280" w:lineRule="exact"/>
        <w:ind w:left="385" w:hangingChars="175" w:hanging="385"/>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u w:val="single"/>
        </w:rPr>
      </w:pPr>
      <w:r>
        <w:rPr>
          <w:rFonts w:ascii="ＭＳ Ｐ明朝" w:eastAsia="ＭＳ Ｐ明朝" w:hAnsi="ＭＳ Ｐ明朝"/>
          <w:sz w:val="22"/>
          <w:u w:val="single"/>
        </w:rPr>
        <w:br w:type="page"/>
      </w:r>
    </w:p>
    <w:p w:rsidR="00000000" w:rsidRDefault="00215564">
      <w:pPr>
        <w:spacing w:line="400" w:lineRule="atLeast"/>
        <w:ind w:hanging="210"/>
        <w:rPr>
          <w:rFonts w:ascii="ＭＳ Ｐゴシック" w:eastAsia="ＭＳ Ｐゴシック" w:hAnsi="ＭＳ Ｐ明朝"/>
          <w:sz w:val="22"/>
        </w:rPr>
      </w:pPr>
      <w:r>
        <w:rPr>
          <w:rFonts w:ascii="ＭＳ Ｐゴシック" w:eastAsia="ＭＳ Ｐゴシック" w:hAnsi="ＭＳ Ｐ明朝" w:hint="eastAsia"/>
          <w:sz w:val="22"/>
        </w:rPr>
        <w:t>6</w:t>
      </w:r>
      <w:r>
        <w:rPr>
          <w:rFonts w:ascii="ＭＳ Ｐゴシック" w:eastAsia="ＭＳ Ｐゴシック" w:hAnsi="ＭＳ Ｐ明朝" w:hint="eastAsia"/>
          <w:sz w:val="22"/>
        </w:rPr>
        <w:t>．業務内容に応</w:t>
      </w:r>
      <w:r>
        <w:rPr>
          <w:rFonts w:ascii="ＭＳ Ｐゴシック" w:eastAsia="ＭＳ Ｐゴシック" w:hAnsi="ＭＳ Ｐ明朝" w:hint="eastAsia"/>
          <w:sz w:val="22"/>
        </w:rPr>
        <w:t>じた使い分け</w:t>
      </w:r>
    </w:p>
    <w:p w:rsidR="00000000" w:rsidRDefault="00215564">
      <w:pPr>
        <w:pStyle w:val="a3"/>
        <w:tabs>
          <w:tab w:val="clear" w:pos="4252"/>
          <w:tab w:val="clear" w:pos="8504"/>
        </w:tabs>
        <w:spacing w:line="400" w:lineRule="atLeast"/>
        <w:rPr>
          <w:rFonts w:ascii="ＭＳ Ｐ明朝" w:eastAsia="ＭＳ Ｐ明朝" w:hAnsi="ＭＳ Ｐ明朝" w:hint="eastAsia"/>
          <w:sz w:val="22"/>
        </w:rPr>
      </w:pPr>
    </w:p>
    <w:p w:rsidR="00000000" w:rsidRDefault="00215564">
      <w:pPr>
        <w:pStyle w:val="a3"/>
        <w:tabs>
          <w:tab w:val="clear" w:pos="4252"/>
          <w:tab w:val="clear" w:pos="8504"/>
        </w:tabs>
        <w:spacing w:afterLines="50" w:after="180"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6</w:t>
      </w:r>
      <w:r>
        <w:rPr>
          <w:rFonts w:ascii="ＭＳ Ｐゴシック" w:eastAsia="ＭＳ Ｐゴシック" w:hAnsi="ＭＳ Ｐ明朝" w:hint="eastAsia"/>
          <w:sz w:val="22"/>
        </w:rPr>
        <w:t>－</w:t>
      </w:r>
      <w:r>
        <w:rPr>
          <w:rFonts w:ascii="ＭＳ Ｐゴシック" w:eastAsia="ＭＳ Ｐゴシック" w:hAnsi="ＭＳ Ｐ明朝" w:hint="eastAsia"/>
          <w:sz w:val="22"/>
        </w:rPr>
        <w:t>1</w:t>
      </w:r>
      <w:r>
        <w:rPr>
          <w:rFonts w:ascii="ＭＳ Ｐゴシック" w:eastAsia="ＭＳ Ｐゴシック" w:hAnsi="ＭＳ Ｐ明朝" w:hint="eastAsia"/>
          <w:sz w:val="22"/>
        </w:rPr>
        <w:t>．方式による使い分け</w:t>
      </w:r>
    </w:p>
    <w:p w:rsidR="00000000" w:rsidRDefault="00215564">
      <w:pPr>
        <w:spacing w:line="400" w:lineRule="atLeast"/>
        <w:ind w:firstLine="210"/>
        <w:rPr>
          <w:rFonts w:ascii="ＭＳ Ｐ明朝" w:eastAsia="ＭＳ Ｐ明朝" w:hAnsi="ＭＳ Ｐ明朝" w:hint="eastAsia"/>
          <w:sz w:val="22"/>
        </w:rPr>
      </w:pPr>
      <w:r>
        <w:rPr>
          <w:rFonts w:ascii="ＭＳ Ｐ明朝" w:eastAsia="ＭＳ Ｐ明朝" w:hAnsi="ＭＳ Ｐ明朝" w:hint="eastAsia"/>
          <w:sz w:val="22"/>
        </w:rPr>
        <w:t>ファイル転送型は情報量や種類についても従来型ＥＤＩに準じた利用が想定される。一方メール型およびＷｅｂ型は一般に情報量や件数が少ないものへの対応に優れており、その活用のために、より簡易な形での情報交換スタイルを指向し、新たなビジネスモデルを策定するケースも考えられる。</w:t>
      </w:r>
    </w:p>
    <w:p w:rsidR="00000000" w:rsidRDefault="00215564">
      <w:pPr>
        <w:pStyle w:val="a3"/>
        <w:tabs>
          <w:tab w:val="clear" w:pos="4252"/>
          <w:tab w:val="clear" w:pos="8504"/>
        </w:tabs>
        <w:spacing w:line="400" w:lineRule="atLeast"/>
        <w:rPr>
          <w:rFonts w:ascii="ＭＳ Ｐゴシック" w:eastAsia="ＭＳ Ｐゴシック" w:hAnsi="ＭＳ Ｐ明朝" w:hint="eastAsia"/>
          <w:sz w:val="22"/>
        </w:rPr>
      </w:pPr>
    </w:p>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8</w:t>
      </w:r>
      <w:r>
        <w:rPr>
          <w:rFonts w:ascii="ＭＳ Ｐゴシック" w:eastAsia="ＭＳ Ｐゴシック" w:hAnsi="ＭＳ Ｐ明朝" w:hint="eastAsia"/>
          <w:sz w:val="22"/>
        </w:rPr>
        <w:t>表】情報件数による使い分け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8"/>
        <w:gridCol w:w="7581"/>
      </w:tblGrid>
      <w:tr w:rsidR="00000000">
        <w:tblPrEx>
          <w:tblCellMar>
            <w:top w:w="0" w:type="dxa"/>
            <w:bottom w:w="0" w:type="dxa"/>
          </w:tblCellMar>
        </w:tblPrEx>
        <w:trPr>
          <w:cantSplit/>
          <w:trHeight w:val="574"/>
          <w:jc w:val="center"/>
        </w:trPr>
        <w:tc>
          <w:tcPr>
            <w:tcW w:w="1548" w:type="dxa"/>
            <w:tcBorders>
              <w:bottom w:val="single" w:sz="4" w:space="0" w:color="auto"/>
            </w:tcBorders>
            <w:vAlign w:val="center"/>
          </w:tcPr>
          <w:p w:rsidR="00000000" w:rsidRDefault="00215564">
            <w:pPr>
              <w:spacing w:line="400" w:lineRule="atLeast"/>
              <w:ind w:left="4"/>
              <w:rPr>
                <w:rFonts w:ascii="ＭＳ Ｐ明朝" w:eastAsia="ＭＳ Ｐ明朝" w:hAnsi="ＭＳ Ｐ明朝" w:hint="eastAsia"/>
                <w:sz w:val="22"/>
              </w:rPr>
            </w:pPr>
          </w:p>
        </w:tc>
        <w:tc>
          <w:tcPr>
            <w:tcW w:w="7581" w:type="dxa"/>
            <w:shd w:val="pct20" w:color="auto" w:fill="auto"/>
            <w:vAlign w:val="center"/>
          </w:tcPr>
          <w:p w:rsidR="00000000" w:rsidRDefault="00215564">
            <w:pPr>
              <w:pStyle w:val="a3"/>
              <w:tabs>
                <w:tab w:val="clear" w:pos="4252"/>
                <w:tab w:val="clear" w:pos="8504"/>
              </w:tabs>
              <w:spacing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 xml:space="preserve">　　ファイル転送型</w:t>
            </w:r>
            <w:r>
              <w:rPr>
                <w:rFonts w:ascii="ＭＳ Ｐゴシック" w:eastAsia="ＭＳ Ｐゴシック" w:hAnsi="ＭＳ Ｐ明朝" w:hint="eastAsia"/>
                <w:sz w:val="22"/>
              </w:rPr>
              <w:t>(100</w:t>
            </w:r>
            <w:r>
              <w:rPr>
                <w:rFonts w:ascii="ＭＳ Ｐゴシック" w:eastAsia="ＭＳ Ｐゴシック" w:hAnsi="ＭＳ Ｐ明朝" w:hint="eastAsia"/>
                <w:sz w:val="22"/>
              </w:rPr>
              <w:t>件</w:t>
            </w:r>
            <w:r>
              <w:rPr>
                <w:rFonts w:ascii="ＭＳ Ｐゴシック" w:eastAsia="ＭＳ Ｐゴシック" w:hAnsi="ＭＳ Ｐ明朝" w:hint="eastAsia"/>
                <w:sz w:val="22"/>
              </w:rPr>
              <w:t>/</w:t>
            </w:r>
            <w:r>
              <w:rPr>
                <w:rFonts w:ascii="ＭＳ Ｐゴシック" w:eastAsia="ＭＳ Ｐゴシック" w:hAnsi="ＭＳ Ｐ明朝" w:hint="eastAsia"/>
                <w:sz w:val="22"/>
              </w:rPr>
              <w:t>日</w:t>
            </w:r>
            <w:r>
              <w:rPr>
                <w:rFonts w:ascii="ＭＳ Ｐゴシック" w:eastAsia="ＭＳ Ｐゴシック" w:hAnsi="ＭＳ Ｐ明朝" w:hint="eastAsia"/>
                <w:sz w:val="22"/>
              </w:rPr>
              <w:t>)</w:t>
            </w:r>
            <w:r>
              <w:rPr>
                <w:rFonts w:ascii="ＭＳ Ｐゴシック" w:eastAsia="ＭＳ Ｐゴシック" w:hAnsi="ＭＳ Ｐ明朝" w:hint="eastAsia"/>
                <w:sz w:val="22"/>
              </w:rPr>
              <w:t xml:space="preserve">　⇒メール型</w:t>
            </w:r>
            <w:r>
              <w:rPr>
                <w:rFonts w:ascii="ＭＳ Ｐゴシック" w:eastAsia="ＭＳ Ｐゴシック" w:hAnsi="ＭＳ Ｐ明朝" w:hint="eastAsia"/>
                <w:sz w:val="22"/>
              </w:rPr>
              <w:t>(100</w:t>
            </w:r>
            <w:r>
              <w:rPr>
                <w:rFonts w:ascii="ＭＳ Ｐゴシック" w:eastAsia="ＭＳ Ｐゴシック" w:hAnsi="ＭＳ Ｐ明朝" w:hint="eastAsia"/>
                <w:sz w:val="22"/>
              </w:rPr>
              <w:t>→</w:t>
            </w:r>
            <w:r>
              <w:rPr>
                <w:rFonts w:ascii="ＭＳ Ｐゴシック" w:eastAsia="ＭＳ Ｐゴシック" w:hAnsi="ＭＳ Ｐ明朝" w:hint="eastAsia"/>
                <w:sz w:val="22"/>
              </w:rPr>
              <w:t>10</w:t>
            </w:r>
            <w:r>
              <w:rPr>
                <w:rFonts w:ascii="ＭＳ Ｐゴシック" w:eastAsia="ＭＳ Ｐゴシック" w:hAnsi="ＭＳ Ｐ明朝" w:hint="eastAsia"/>
                <w:sz w:val="22"/>
              </w:rPr>
              <w:t>件</w:t>
            </w:r>
            <w:r>
              <w:rPr>
                <w:rFonts w:ascii="ＭＳ Ｐゴシック" w:eastAsia="ＭＳ Ｐゴシック" w:hAnsi="ＭＳ Ｐ明朝" w:hint="eastAsia"/>
                <w:sz w:val="22"/>
              </w:rPr>
              <w:t>/</w:t>
            </w:r>
            <w:r>
              <w:rPr>
                <w:rFonts w:ascii="ＭＳ Ｐゴシック" w:eastAsia="ＭＳ Ｐゴシック" w:hAnsi="ＭＳ Ｐ明朝" w:hint="eastAsia"/>
                <w:sz w:val="22"/>
              </w:rPr>
              <w:t>日</w:t>
            </w:r>
            <w:r>
              <w:rPr>
                <w:rFonts w:ascii="ＭＳ Ｐゴシック" w:eastAsia="ＭＳ Ｐゴシック" w:hAnsi="ＭＳ Ｐ明朝" w:hint="eastAsia"/>
                <w:sz w:val="22"/>
              </w:rPr>
              <w:t>)</w:t>
            </w:r>
            <w:r>
              <w:rPr>
                <w:rFonts w:ascii="ＭＳ Ｐゴシック" w:eastAsia="ＭＳ Ｐゴシック" w:hAnsi="ＭＳ Ｐ明朝" w:hint="eastAsia"/>
                <w:sz w:val="22"/>
              </w:rPr>
              <w:t xml:space="preserve">　⇒Ｗｅｂ型（数件</w:t>
            </w:r>
            <w:r>
              <w:rPr>
                <w:rFonts w:ascii="ＭＳ Ｐゴシック" w:eastAsia="ＭＳ Ｐゴシック" w:hAnsi="ＭＳ Ｐ明朝" w:hint="eastAsia"/>
                <w:sz w:val="22"/>
              </w:rPr>
              <w:t>/</w:t>
            </w:r>
            <w:r>
              <w:rPr>
                <w:rFonts w:ascii="ＭＳ Ｐゴシック" w:eastAsia="ＭＳ Ｐゴシック" w:hAnsi="ＭＳ Ｐ明朝" w:hint="eastAsia"/>
                <w:sz w:val="22"/>
              </w:rPr>
              <w:t>日</w:t>
            </w:r>
            <w:r>
              <w:rPr>
                <w:rFonts w:ascii="ＭＳ Ｐゴシック" w:eastAsia="ＭＳ Ｐゴシック" w:hAnsi="ＭＳ Ｐ明朝"/>
                <w:sz w:val="22"/>
              </w:rPr>
              <w:t>）</w:t>
            </w:r>
          </w:p>
        </w:tc>
      </w:tr>
      <w:tr w:rsidR="00000000">
        <w:tblPrEx>
          <w:tblCellMar>
            <w:top w:w="0" w:type="dxa"/>
            <w:bottom w:w="0" w:type="dxa"/>
          </w:tblCellMar>
        </w:tblPrEx>
        <w:trPr>
          <w:cantSplit/>
          <w:trHeight w:val="711"/>
          <w:jc w:val="center"/>
        </w:trPr>
        <w:tc>
          <w:tcPr>
            <w:tcW w:w="1548" w:type="dxa"/>
            <w:shd w:val="pct20" w:color="auto" w:fill="auto"/>
            <w:vAlign w:val="center"/>
          </w:tcPr>
          <w:p w:rsidR="00000000" w:rsidRDefault="00215564">
            <w:pPr>
              <w:pStyle w:val="a3"/>
              <w:tabs>
                <w:tab w:val="clear" w:pos="4252"/>
                <w:tab w:val="clear" w:pos="8504"/>
              </w:tabs>
              <w:spacing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情報件数</w:t>
            </w:r>
          </w:p>
        </w:tc>
        <w:tc>
          <w:tcPr>
            <w:tcW w:w="7581" w:type="dxa"/>
            <w:vAlign w:val="center"/>
          </w:tcPr>
          <w:p w:rsidR="00000000" w:rsidRDefault="00E81F67">
            <w:pPr>
              <w:spacing w:line="400" w:lineRule="atLeast"/>
              <w:jc w:val="center"/>
              <w:rPr>
                <w:rFonts w:ascii="ＭＳ Ｐ明朝" w:eastAsia="ＭＳ Ｐ明朝" w:hAnsi="ＭＳ Ｐ明朝" w:hint="eastAsia"/>
                <w:sz w:val="22"/>
              </w:rPr>
            </w:pPr>
            <w:r>
              <w:rPr>
                <w:rFonts w:ascii="ＭＳ Ｐゴシック" w:eastAsia="ＭＳ Ｐゴシック" w:hAnsi="ＭＳ Ｐ明朝"/>
                <w:noProof/>
                <w:sz w:val="22"/>
              </w:rPr>
              <mc:AlternateContent>
                <mc:Choice Requires="wps">
                  <w:drawing>
                    <wp:anchor distT="0" distB="0" distL="114300" distR="114300" simplePos="0" relativeHeight="251642368" behindDoc="0" locked="0" layoutInCell="1" allowOverlap="1">
                      <wp:simplePos x="0" y="0"/>
                      <wp:positionH relativeFrom="column">
                        <wp:posOffset>-62865</wp:posOffset>
                      </wp:positionH>
                      <wp:positionV relativeFrom="paragraph">
                        <wp:posOffset>29845</wp:posOffset>
                      </wp:positionV>
                      <wp:extent cx="4667250" cy="359410"/>
                      <wp:effectExtent l="0" t="0" r="2540" b="0"/>
                      <wp:wrapNone/>
                      <wp:docPr id="108"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jc w:val="center"/>
                                    <w:rPr>
                                      <w:rFonts w:eastAsia="ＭＳ Ｐ明朝" w:hint="eastAsia"/>
                                    </w:rPr>
                                  </w:pPr>
                                  <w:r>
                                    <w:rPr>
                                      <w:rFonts w:eastAsia="ＭＳ Ｐ明朝" w:hint="eastAsia"/>
                                    </w:rPr>
                                    <w:t xml:space="preserve">多い　　　　　　　　　　　　　　　　　　　</w:t>
                                  </w:r>
                                  <w:ins w:id="23" w:author="N9606938" w:date="2007-01-22T13:36:00Z">
                                    <w:r>
                                      <w:rPr>
                                        <w:rFonts w:eastAsia="ＭＳ Ｐ明朝" w:hint="eastAsia"/>
                                      </w:rPr>
                                      <w:t xml:space="preserve">　　　　　　　</w:t>
                                    </w:r>
                                  </w:ins>
                                  <w:r>
                                    <w:rPr>
                                      <w:rFonts w:eastAsia="ＭＳ Ｐ明朝" w:hint="eastAsia"/>
                                    </w:rPr>
                                    <w:t>少ない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0" o:spid="_x0000_s1163" type="#_x0000_t202" style="position:absolute;left:0;text-align:left;margin-left:-4.95pt;margin-top:2.35pt;width:367.5pt;height:28.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9hIvQIAAMU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" filled="f" stroked="f">
                      <v:textbox>
                        <w:txbxContent>
                          <w:p w:rsidR="00000000" w:rsidRDefault="00215564">
                            <w:pPr>
                              <w:jc w:val="center"/>
                              <w:rPr>
                                <w:rFonts w:eastAsia="ＭＳ Ｐ明朝" w:hint="eastAsia"/>
                              </w:rPr>
                            </w:pPr>
                            <w:r>
                              <w:rPr>
                                <w:rFonts w:eastAsia="ＭＳ Ｐ明朝" w:hint="eastAsia"/>
                              </w:rPr>
                              <w:t xml:space="preserve">多い　　　　　　　　　　　　　　　　　　　</w:t>
                            </w:r>
                            <w:ins w:id="24" w:author="N9606938" w:date="2007-01-22T13:36:00Z">
                              <w:r>
                                <w:rPr>
                                  <w:rFonts w:eastAsia="ＭＳ Ｐ明朝" w:hint="eastAsia"/>
                                </w:rPr>
                                <w:t xml:space="preserve">　　　　　　　</w:t>
                              </w:r>
                            </w:ins>
                            <w:r>
                              <w:rPr>
                                <w:rFonts w:eastAsia="ＭＳ Ｐ明朝" w:hint="eastAsia"/>
                              </w:rPr>
                              <w:t>少ない</w:t>
                            </w:r>
                          </w:p>
                        </w:txbxContent>
                      </v:textbox>
                    </v:shape>
                  </w:pict>
                </mc:Fallback>
              </mc:AlternateContent>
            </w:r>
            <w:r>
              <w:rPr>
                <w:rFonts w:ascii="ＭＳ Ｐゴシック" w:eastAsia="ＭＳ Ｐゴシック" w:hAnsi="ＭＳ Ｐ明朝"/>
                <w:noProof/>
                <w:sz w:val="22"/>
              </w:rPr>
              <mc:AlternateContent>
                <mc:Choice Requires="wps">
                  <w:drawing>
                    <wp:anchor distT="0" distB="0" distL="114300" distR="114300" simplePos="0" relativeHeight="251641344" behindDoc="0" locked="0" layoutInCell="1" allowOverlap="1">
                      <wp:simplePos x="0" y="0"/>
                      <wp:positionH relativeFrom="column">
                        <wp:posOffset>-62865</wp:posOffset>
                      </wp:positionH>
                      <wp:positionV relativeFrom="paragraph">
                        <wp:posOffset>19685</wp:posOffset>
                      </wp:positionV>
                      <wp:extent cx="4771390" cy="418465"/>
                      <wp:effectExtent l="6985" t="5080" r="12700" b="5080"/>
                      <wp:wrapNone/>
                      <wp:docPr id="107"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1390" cy="418465"/>
                              </a:xfrm>
                              <a:prstGeom prst="rect">
                                <a:avLst/>
                              </a:prstGeom>
                              <a:gradFill rotWithShape="0">
                                <a:gsLst>
                                  <a:gs pos="0">
                                    <a:srgbClr val="969696"/>
                                  </a:gs>
                                  <a:gs pos="100000">
                                    <a:srgbClr val="FFFFFF"/>
                                  </a:gs>
                                </a:gsLst>
                                <a:lin ang="0" scaled="1"/>
                              </a:gradFill>
                              <a:ln w="9525">
                                <a:solidFill>
                                  <a:srgbClr val="C0C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2A75D" id="Rectangle 149" o:spid="_x0000_s1026" style="position:absolute;left:0;text-align:left;margin-left:-4.95pt;margin-top:1.55pt;width:375.7pt;height:32.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" fillcolor="#969696" strokecolor="silver">
                      <v:fill angle="90" focus="100%" type="gradient"/>
                    </v:rect>
                  </w:pict>
                </mc:Fallback>
              </mc:AlternateContent>
            </w:r>
          </w:p>
        </w:tc>
      </w:tr>
    </w:tbl>
    <w:p w:rsidR="00000000" w:rsidRDefault="00215564">
      <w:pPr>
        <w:pStyle w:val="a3"/>
        <w:tabs>
          <w:tab w:val="clear" w:pos="4252"/>
          <w:tab w:val="clear" w:pos="8504"/>
        </w:tabs>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9</w:t>
      </w:r>
      <w:r>
        <w:rPr>
          <w:rFonts w:ascii="ＭＳ Ｐゴシック" w:eastAsia="ＭＳ Ｐゴシック" w:hAnsi="ＭＳ Ｐ明朝" w:hint="eastAsia"/>
          <w:sz w:val="22"/>
        </w:rPr>
        <w:t>表】情報伝達信頼性による使い分け（伝達</w:t>
      </w:r>
      <w:r>
        <w:rPr>
          <w:rFonts w:ascii="ＭＳ Ｐゴシック" w:eastAsia="ＭＳ Ｐゴシック" w:hAnsi="ＭＳ Ｐ明朝" w:hint="eastAsia"/>
          <w:sz w:val="22"/>
        </w:rPr>
        <w:t xml:space="preserve">　Ｐｕｔ式⇒Ｇｅｔ式の違い）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48"/>
        <w:gridCol w:w="7581"/>
      </w:tblGrid>
      <w:tr w:rsidR="00000000">
        <w:tblPrEx>
          <w:tblCellMar>
            <w:top w:w="0" w:type="dxa"/>
            <w:bottom w:w="0" w:type="dxa"/>
          </w:tblCellMar>
        </w:tblPrEx>
        <w:trPr>
          <w:cantSplit/>
          <w:trHeight w:val="574"/>
          <w:jc w:val="center"/>
        </w:trPr>
        <w:tc>
          <w:tcPr>
            <w:tcW w:w="1548" w:type="dxa"/>
            <w:tcBorders>
              <w:bottom w:val="single" w:sz="4" w:space="0" w:color="auto"/>
            </w:tcBorders>
            <w:vAlign w:val="center"/>
          </w:tcPr>
          <w:p w:rsidR="00000000" w:rsidRDefault="00215564">
            <w:pPr>
              <w:spacing w:line="400" w:lineRule="atLeast"/>
              <w:ind w:left="4"/>
              <w:rPr>
                <w:rFonts w:ascii="ＭＳ Ｐ明朝" w:eastAsia="ＭＳ Ｐ明朝" w:hAnsi="ＭＳ Ｐ明朝" w:hint="eastAsia"/>
                <w:sz w:val="22"/>
              </w:rPr>
            </w:pPr>
          </w:p>
        </w:tc>
        <w:tc>
          <w:tcPr>
            <w:tcW w:w="7581" w:type="dxa"/>
            <w:shd w:val="pct20" w:color="auto" w:fill="auto"/>
            <w:vAlign w:val="center"/>
          </w:tcPr>
          <w:p w:rsidR="00000000" w:rsidRDefault="00215564">
            <w:pPr>
              <w:pStyle w:val="a3"/>
              <w:tabs>
                <w:tab w:val="clear" w:pos="4252"/>
                <w:tab w:val="clear" w:pos="8504"/>
              </w:tabs>
              <w:spacing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 xml:space="preserve">　　ファイル転送型　　　　　⇒　　　　　　メール型　　　　　⇒　Ｗｅｂ型（数件</w:t>
            </w:r>
            <w:r>
              <w:rPr>
                <w:rFonts w:ascii="ＭＳ Ｐゴシック" w:eastAsia="ＭＳ Ｐゴシック" w:hAnsi="ＭＳ Ｐ明朝" w:hint="eastAsia"/>
                <w:sz w:val="22"/>
              </w:rPr>
              <w:t>/</w:t>
            </w:r>
            <w:r>
              <w:rPr>
                <w:rFonts w:ascii="ＭＳ Ｐゴシック" w:eastAsia="ＭＳ Ｐゴシック" w:hAnsi="ＭＳ Ｐ明朝" w:hint="eastAsia"/>
                <w:sz w:val="22"/>
              </w:rPr>
              <w:t>日</w:t>
            </w:r>
            <w:r>
              <w:rPr>
                <w:rFonts w:ascii="ＭＳ Ｐゴシック" w:eastAsia="ＭＳ Ｐゴシック" w:hAnsi="ＭＳ Ｐ明朝"/>
                <w:sz w:val="22"/>
              </w:rPr>
              <w:t>）</w:t>
            </w:r>
          </w:p>
        </w:tc>
      </w:tr>
      <w:tr w:rsidR="00000000">
        <w:tblPrEx>
          <w:tblCellMar>
            <w:top w:w="0" w:type="dxa"/>
            <w:bottom w:w="0" w:type="dxa"/>
          </w:tblCellMar>
        </w:tblPrEx>
        <w:trPr>
          <w:cantSplit/>
          <w:trHeight w:val="969"/>
          <w:jc w:val="center"/>
        </w:trPr>
        <w:tc>
          <w:tcPr>
            <w:tcW w:w="1548" w:type="dxa"/>
            <w:shd w:val="pct20" w:color="auto" w:fill="auto"/>
            <w:vAlign w:val="center"/>
          </w:tcPr>
          <w:p w:rsidR="00000000" w:rsidRDefault="00215564">
            <w:pPr>
              <w:pStyle w:val="a3"/>
              <w:tabs>
                <w:tab w:val="clear" w:pos="4252"/>
                <w:tab w:val="clear" w:pos="8504"/>
              </w:tabs>
              <w:spacing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信頼性</w:t>
            </w:r>
          </w:p>
        </w:tc>
        <w:tc>
          <w:tcPr>
            <w:tcW w:w="7581" w:type="dxa"/>
            <w:vAlign w:val="center"/>
          </w:tcPr>
          <w:p w:rsidR="00000000" w:rsidRDefault="00E81F67">
            <w:pPr>
              <w:spacing w:line="400" w:lineRule="atLeast"/>
              <w:jc w:val="center"/>
              <w:rPr>
                <w:rFonts w:ascii="ＭＳ Ｐ明朝" w:eastAsia="ＭＳ Ｐ明朝" w:hAnsi="ＭＳ Ｐ明朝" w:hint="eastAsia"/>
                <w:sz w:val="22"/>
              </w:rPr>
            </w:pPr>
            <w:r>
              <w:rPr>
                <w:rFonts w:ascii="ＭＳ Ｐゴシック" w:eastAsia="ＭＳ Ｐゴシック" w:hAnsi="ＭＳ Ｐ明朝"/>
                <w:noProof/>
                <w:sz w:val="22"/>
              </w:rPr>
              <mc:AlternateContent>
                <mc:Choice Requires="wps">
                  <w:drawing>
                    <wp:anchor distT="0" distB="0" distL="114300" distR="114300" simplePos="0" relativeHeight="251640320" behindDoc="0" locked="0" layoutInCell="1" allowOverlap="1">
                      <wp:simplePos x="0" y="0"/>
                      <wp:positionH relativeFrom="column">
                        <wp:posOffset>-48260</wp:posOffset>
                      </wp:positionH>
                      <wp:positionV relativeFrom="paragraph">
                        <wp:posOffset>13970</wp:posOffset>
                      </wp:positionV>
                      <wp:extent cx="4732020" cy="586105"/>
                      <wp:effectExtent l="12065" t="5715" r="8890" b="8255"/>
                      <wp:wrapNone/>
                      <wp:docPr id="10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586105"/>
                              </a:xfrm>
                              <a:prstGeom prst="rect">
                                <a:avLst/>
                              </a:prstGeom>
                              <a:gradFill rotWithShape="0">
                                <a:gsLst>
                                  <a:gs pos="0">
                                    <a:srgbClr val="C0C0C0"/>
                                  </a:gs>
                                  <a:gs pos="100000">
                                    <a:srgbClr val="C0C0C0">
                                      <a:gamma/>
                                      <a:tint val="0"/>
                                      <a:invGamma/>
                                    </a:srgbClr>
                                  </a:gs>
                                </a:gsLst>
                                <a:lin ang="0" scaled="1"/>
                              </a:gradFill>
                              <a:ln w="9525">
                                <a:solidFill>
                                  <a:srgbClr val="C0C0C0"/>
                                </a:solidFill>
                                <a:miter lim="800000"/>
                                <a:headEnd/>
                                <a:tailEnd/>
                              </a:ln>
                            </wps:spPr>
                            <wps:txbx>
                              <w:txbxContent>
                                <w:p w:rsidR="00000000" w:rsidRDefault="00215564">
                                  <w:pPr>
                                    <w:ind w:firstLineChars="500" w:firstLine="1050"/>
                                    <w:rPr>
                                      <w:ins w:id="25" w:author="N9606938" w:date="2007-01-18T18:52:00Z"/>
                                      <w:rFonts w:eastAsia="ＭＳ Ｐ明朝" w:hint="eastAsia"/>
                                    </w:rPr>
                                  </w:pPr>
                                  <w:ins w:id="26" w:author="N9606938" w:date="2007-01-18T18:52:00Z">
                                    <w:r>
                                      <w:rPr>
                                        <w:rFonts w:eastAsia="ＭＳ Ｐ明朝" w:hint="eastAsia"/>
                                      </w:rPr>
                                      <w:t>高い</w:t>
                                    </w:r>
                                  </w:ins>
                                  <w:ins w:id="27" w:author="N9606938" w:date="2007-01-21T13:07:00Z">
                                    <w:r>
                                      <w:rPr>
                                        <w:rFonts w:eastAsia="ＭＳ Ｐ明朝" w:hint="eastAsia"/>
                                      </w:rPr>
                                      <w:t xml:space="preserve">　　　　　　</w:t>
                                    </w:r>
                                  </w:ins>
                                  <w:del w:id="28" w:author="N9606938" w:date="2007-01-18T18:52:00Z">
                                    <w:r>
                                      <w:rPr>
                                        <w:rFonts w:eastAsia="ＭＳ Ｐ明朝" w:hint="eastAsia"/>
                                      </w:rPr>
                                      <w:delText>多い</w:delText>
                                    </w:r>
                                  </w:del>
                                  <w:r>
                                    <w:rPr>
                                      <w:rFonts w:eastAsia="ＭＳ Ｐ明朝" w:hint="eastAsia"/>
                                    </w:rPr>
                                    <w:t xml:space="preserve">　　　　　　　　　　　</w:t>
                                  </w:r>
                                  <w:del w:id="29" w:author="N9606938" w:date="2007-01-22T13:36:00Z">
                                    <w:r>
                                      <w:rPr>
                                        <w:rFonts w:eastAsia="ＭＳ Ｐ明朝" w:hint="eastAsia"/>
                                      </w:rPr>
                                      <w:delText xml:space="preserve">　　　</w:delText>
                                    </w:r>
                                  </w:del>
                                  <w:r>
                                    <w:rPr>
                                      <w:rFonts w:eastAsia="ＭＳ Ｐ明朝" w:hint="eastAsia"/>
                                    </w:rPr>
                                    <w:t xml:space="preserve">　　　　</w:t>
                                  </w:r>
                                  <w:ins w:id="30" w:author="N9606938" w:date="2007-01-18T18:52:00Z">
                                    <w:r>
                                      <w:rPr>
                                        <w:rFonts w:eastAsia="ＭＳ Ｐ明朝" w:hint="eastAsia"/>
                                      </w:rPr>
                                      <w:t xml:space="preserve">　　　　　　</w:t>
                                    </w:r>
                                  </w:ins>
                                  <w:r>
                                    <w:rPr>
                                      <w:rFonts w:eastAsia="ＭＳ Ｐ明朝" w:hint="eastAsia"/>
                                    </w:rPr>
                                    <w:t xml:space="preserve">　</w:t>
                                  </w:r>
                                  <w:ins w:id="31" w:author="N9606938" w:date="2007-01-18T18:52:00Z">
                                    <w:r>
                                      <w:rPr>
                                        <w:rFonts w:eastAsia="ＭＳ Ｐ明朝" w:hint="eastAsia"/>
                                      </w:rPr>
                                      <w:t xml:space="preserve">　　</w:t>
                                    </w:r>
                                  </w:ins>
                                  <w:ins w:id="32" w:author="N9606938" w:date="2007-01-18T18:53:00Z">
                                    <w:r>
                                      <w:rPr>
                                        <w:rFonts w:eastAsia="ＭＳ Ｐ明朝" w:hint="eastAsia"/>
                                      </w:rPr>
                                      <w:t>低い</w:t>
                                    </w:r>
                                  </w:ins>
                                  <w:del w:id="33" w:author="N9606938" w:date="2007-01-18T18:53:00Z">
                                    <w:r>
                                      <w:rPr>
                                        <w:rFonts w:eastAsia="ＭＳ Ｐ明朝" w:hint="eastAsia"/>
                                      </w:rPr>
                                      <w:delText>少ない</w:delText>
                                    </w:r>
                                  </w:del>
                                </w:p>
                                <w:p w:rsidR="00000000" w:rsidRDefault="00215564">
                                  <w:pPr>
                                    <w:numPr>
                                      <w:ins w:id="34" w:author="N9606938" w:date="2007-01-18T18:52:00Z"/>
                                    </w:numPr>
                                    <w:jc w:val="center"/>
                                    <w:rPr>
                                      <w:rFonts w:eastAsia="ＭＳ Ｐ明朝" w:hint="eastAsia"/>
                                    </w:rPr>
                                  </w:pPr>
                                  <w:ins w:id="35" w:author="N9606938" w:date="2007-01-18T18:52:00Z">
                                    <w:r>
                                      <w:rPr>
                                        <w:rFonts w:eastAsia="ＭＳ Ｐ明朝" w:hint="eastAsia"/>
                                      </w:rPr>
                                      <w:t xml:space="preserve">　　　　　　　　　　　　　　　　　　　　　　</w:t>
                                    </w:r>
                                  </w:ins>
                                  <w:ins w:id="36" w:author="N9606938" w:date="2007-01-18T18:53:00Z">
                                    <w:r>
                                      <w:rPr>
                                        <w:rFonts w:eastAsia="ＭＳ Ｐ明朝" w:hint="eastAsia"/>
                                      </w:rPr>
                                      <w:t xml:space="preserve">　　　　</w:t>
                                    </w:r>
                                  </w:ins>
                                  <w:ins w:id="37" w:author="N9606938" w:date="2007-01-21T13:08:00Z">
                                    <w:r>
                                      <w:rPr>
                                        <w:rFonts w:eastAsia="ＭＳ Ｐ明朝" w:hint="eastAsia"/>
                                      </w:rPr>
                                      <w:t xml:space="preserve">　</w:t>
                                    </w:r>
                                  </w:ins>
                                  <w:ins w:id="38" w:author="N9606938" w:date="2007-01-18T18:52:00Z">
                                    <w:r>
                                      <w:rPr>
                                        <w:rFonts w:eastAsia="ＭＳ Ｐ明朝" w:hint="eastAsia"/>
                                      </w:rPr>
                                      <w:t xml:space="preserve">　</w:t>
                                    </w:r>
                                  </w:ins>
                                  <w:ins w:id="39" w:author="N9606938" w:date="2007-01-23T10:40:00Z">
                                    <w:r>
                                      <w:rPr>
                                        <w:rFonts w:eastAsia="ＭＳ Ｐ明朝" w:hint="eastAsia"/>
                                      </w:rPr>
                                      <w:t xml:space="preserve">　</w:t>
                                    </w:r>
                                  </w:ins>
                                  <w:ins w:id="40" w:author="N9606938" w:date="2007-01-18T18:52:00Z">
                                    <w:r>
                                      <w:rPr>
                                        <w:rFonts w:eastAsia="ＭＳ Ｐ明朝" w:hint="eastAsia"/>
                                      </w:rPr>
                                      <w:t>（ﾌｧｲﾙ転送型の補完</w:t>
                                    </w:r>
                                  </w:ins>
                                  <w:ins w:id="41" w:author="N9606938" w:date="2007-01-18T18:53:00Z">
                                    <w:r>
                                      <w:rPr>
                                        <w:rFonts w:eastAsia="ＭＳ Ｐ明朝" w:hint="eastAsia"/>
                                      </w:rPr>
                                      <w:t>的</w:t>
                                    </w:r>
                                    <w:r>
                                      <w:rPr>
                                        <w:rFonts w:eastAsia="ＭＳ Ｐ明朝" w:hint="eastAsia"/>
                                      </w:rPr>
                                      <w:t>利用</w:t>
                                    </w:r>
                                  </w:ins>
                                  <w:ins w:id="42" w:author="N9606938" w:date="2007-01-23T10:40:00Z">
                                    <w:r>
                                      <w:rPr>
                                        <w:rFonts w:eastAsia="ＭＳ Ｐ明朝" w:hint="eastAsia"/>
                                      </w:rPr>
                                      <w:t>等</w:t>
                                    </w:r>
                                  </w:ins>
                                  <w:ins w:id="43" w:author="N9606938" w:date="2007-01-18T18:53:00Z">
                                    <w:r>
                                      <w:rPr>
                                        <w:rFonts w:eastAsia="ＭＳ Ｐ明朝" w:hint="eastAsia"/>
                                      </w:rPr>
                                      <w: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164" type="#_x0000_t202" style="position:absolute;left:0;text-align:left;margin-left:-3.8pt;margin-top:1.1pt;width:372.6pt;height:46.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" fillcolor="silver" strokecolor="silver">
                      <v:fill angle="90" focus="100%" type="gradient"/>
                      <v:textbox>
                        <w:txbxContent>
                          <w:p w:rsidR="00000000" w:rsidRDefault="00215564">
                            <w:pPr>
                              <w:ind w:firstLineChars="500" w:firstLine="1050"/>
                              <w:rPr>
                                <w:ins w:id="44" w:author="N9606938" w:date="2007-01-18T18:52:00Z"/>
                                <w:rFonts w:eastAsia="ＭＳ Ｐ明朝" w:hint="eastAsia"/>
                              </w:rPr>
                            </w:pPr>
                            <w:ins w:id="45" w:author="N9606938" w:date="2007-01-18T18:52:00Z">
                              <w:r>
                                <w:rPr>
                                  <w:rFonts w:eastAsia="ＭＳ Ｐ明朝" w:hint="eastAsia"/>
                                </w:rPr>
                                <w:t>高い</w:t>
                              </w:r>
                            </w:ins>
                            <w:ins w:id="46" w:author="N9606938" w:date="2007-01-21T13:07:00Z">
                              <w:r>
                                <w:rPr>
                                  <w:rFonts w:eastAsia="ＭＳ Ｐ明朝" w:hint="eastAsia"/>
                                </w:rPr>
                                <w:t xml:space="preserve">　　　　　　</w:t>
                              </w:r>
                            </w:ins>
                            <w:del w:id="47" w:author="N9606938" w:date="2007-01-18T18:52:00Z">
                              <w:r>
                                <w:rPr>
                                  <w:rFonts w:eastAsia="ＭＳ Ｐ明朝" w:hint="eastAsia"/>
                                </w:rPr>
                                <w:delText>多い</w:delText>
                              </w:r>
                            </w:del>
                            <w:r>
                              <w:rPr>
                                <w:rFonts w:eastAsia="ＭＳ Ｐ明朝" w:hint="eastAsia"/>
                              </w:rPr>
                              <w:t xml:space="preserve">　　　　　　　　　　　</w:t>
                            </w:r>
                            <w:del w:id="48" w:author="N9606938" w:date="2007-01-22T13:36:00Z">
                              <w:r>
                                <w:rPr>
                                  <w:rFonts w:eastAsia="ＭＳ Ｐ明朝" w:hint="eastAsia"/>
                                </w:rPr>
                                <w:delText xml:space="preserve">　　　</w:delText>
                              </w:r>
                            </w:del>
                            <w:r>
                              <w:rPr>
                                <w:rFonts w:eastAsia="ＭＳ Ｐ明朝" w:hint="eastAsia"/>
                              </w:rPr>
                              <w:t xml:space="preserve">　　　　</w:t>
                            </w:r>
                            <w:ins w:id="49" w:author="N9606938" w:date="2007-01-18T18:52:00Z">
                              <w:r>
                                <w:rPr>
                                  <w:rFonts w:eastAsia="ＭＳ Ｐ明朝" w:hint="eastAsia"/>
                                </w:rPr>
                                <w:t xml:space="preserve">　　　　　　</w:t>
                              </w:r>
                            </w:ins>
                            <w:r>
                              <w:rPr>
                                <w:rFonts w:eastAsia="ＭＳ Ｐ明朝" w:hint="eastAsia"/>
                              </w:rPr>
                              <w:t xml:space="preserve">　</w:t>
                            </w:r>
                            <w:ins w:id="50" w:author="N9606938" w:date="2007-01-18T18:52:00Z">
                              <w:r>
                                <w:rPr>
                                  <w:rFonts w:eastAsia="ＭＳ Ｐ明朝" w:hint="eastAsia"/>
                                </w:rPr>
                                <w:t xml:space="preserve">　　</w:t>
                              </w:r>
                            </w:ins>
                            <w:ins w:id="51" w:author="N9606938" w:date="2007-01-18T18:53:00Z">
                              <w:r>
                                <w:rPr>
                                  <w:rFonts w:eastAsia="ＭＳ Ｐ明朝" w:hint="eastAsia"/>
                                </w:rPr>
                                <w:t>低い</w:t>
                              </w:r>
                            </w:ins>
                            <w:del w:id="52" w:author="N9606938" w:date="2007-01-18T18:53:00Z">
                              <w:r>
                                <w:rPr>
                                  <w:rFonts w:eastAsia="ＭＳ Ｐ明朝" w:hint="eastAsia"/>
                                </w:rPr>
                                <w:delText>少ない</w:delText>
                              </w:r>
                            </w:del>
                          </w:p>
                          <w:p w:rsidR="00000000" w:rsidRDefault="00215564">
                            <w:pPr>
                              <w:numPr>
                                <w:ins w:id="53" w:author="N9606938" w:date="2007-01-18T18:52:00Z"/>
                              </w:numPr>
                              <w:jc w:val="center"/>
                              <w:rPr>
                                <w:rFonts w:eastAsia="ＭＳ Ｐ明朝" w:hint="eastAsia"/>
                              </w:rPr>
                            </w:pPr>
                            <w:ins w:id="54" w:author="N9606938" w:date="2007-01-18T18:52:00Z">
                              <w:r>
                                <w:rPr>
                                  <w:rFonts w:eastAsia="ＭＳ Ｐ明朝" w:hint="eastAsia"/>
                                </w:rPr>
                                <w:t xml:space="preserve">　　　　　　　　　　　　　　　　　　　　　　</w:t>
                              </w:r>
                            </w:ins>
                            <w:ins w:id="55" w:author="N9606938" w:date="2007-01-18T18:53:00Z">
                              <w:r>
                                <w:rPr>
                                  <w:rFonts w:eastAsia="ＭＳ Ｐ明朝" w:hint="eastAsia"/>
                                </w:rPr>
                                <w:t xml:space="preserve">　　　　</w:t>
                              </w:r>
                            </w:ins>
                            <w:ins w:id="56" w:author="N9606938" w:date="2007-01-21T13:08:00Z">
                              <w:r>
                                <w:rPr>
                                  <w:rFonts w:eastAsia="ＭＳ Ｐ明朝" w:hint="eastAsia"/>
                                </w:rPr>
                                <w:t xml:space="preserve">　</w:t>
                              </w:r>
                            </w:ins>
                            <w:ins w:id="57" w:author="N9606938" w:date="2007-01-18T18:52:00Z">
                              <w:r>
                                <w:rPr>
                                  <w:rFonts w:eastAsia="ＭＳ Ｐ明朝" w:hint="eastAsia"/>
                                </w:rPr>
                                <w:t xml:space="preserve">　</w:t>
                              </w:r>
                            </w:ins>
                            <w:ins w:id="58" w:author="N9606938" w:date="2007-01-23T10:40:00Z">
                              <w:r>
                                <w:rPr>
                                  <w:rFonts w:eastAsia="ＭＳ Ｐ明朝" w:hint="eastAsia"/>
                                </w:rPr>
                                <w:t xml:space="preserve">　</w:t>
                              </w:r>
                            </w:ins>
                            <w:ins w:id="59" w:author="N9606938" w:date="2007-01-18T18:52:00Z">
                              <w:r>
                                <w:rPr>
                                  <w:rFonts w:eastAsia="ＭＳ Ｐ明朝" w:hint="eastAsia"/>
                                </w:rPr>
                                <w:t>（ﾌｧｲﾙ転送型の補完</w:t>
                              </w:r>
                            </w:ins>
                            <w:ins w:id="60" w:author="N9606938" w:date="2007-01-18T18:53:00Z">
                              <w:r>
                                <w:rPr>
                                  <w:rFonts w:eastAsia="ＭＳ Ｐ明朝" w:hint="eastAsia"/>
                                </w:rPr>
                                <w:t>的</w:t>
                              </w:r>
                              <w:r>
                                <w:rPr>
                                  <w:rFonts w:eastAsia="ＭＳ Ｐ明朝" w:hint="eastAsia"/>
                                </w:rPr>
                                <w:t>利用</w:t>
                              </w:r>
                            </w:ins>
                            <w:ins w:id="61" w:author="N9606938" w:date="2007-01-23T10:40:00Z">
                              <w:r>
                                <w:rPr>
                                  <w:rFonts w:eastAsia="ＭＳ Ｐ明朝" w:hint="eastAsia"/>
                                </w:rPr>
                                <w:t>等</w:t>
                              </w:r>
                            </w:ins>
                            <w:ins w:id="62" w:author="N9606938" w:date="2007-01-18T18:53:00Z">
                              <w:r>
                                <w:rPr>
                                  <w:rFonts w:eastAsia="ＭＳ Ｐ明朝" w:hint="eastAsia"/>
                                </w:rPr>
                                <w:t>）</w:t>
                              </w:r>
                            </w:ins>
                          </w:p>
                        </w:txbxContent>
                      </v:textbox>
                    </v:shape>
                  </w:pict>
                </mc:Fallback>
              </mc:AlternateContent>
            </w:r>
          </w:p>
        </w:tc>
      </w:tr>
    </w:tbl>
    <w:p w:rsidR="00000000" w:rsidRDefault="00215564">
      <w:pPr>
        <w:pStyle w:val="a3"/>
        <w:tabs>
          <w:tab w:val="clear" w:pos="4252"/>
          <w:tab w:val="clear" w:pos="8504"/>
        </w:tabs>
        <w:spacing w:line="400" w:lineRule="atLeast"/>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10</w:t>
      </w:r>
      <w:r>
        <w:rPr>
          <w:rFonts w:ascii="ＭＳ Ｐゴシック" w:eastAsia="ＭＳ Ｐゴシック" w:hAnsi="ＭＳ Ｐ明朝" w:hint="eastAsia"/>
          <w:sz w:val="22"/>
        </w:rPr>
        <w:t>表】情報の種類による使い分け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30"/>
        <w:gridCol w:w="6705"/>
      </w:tblGrid>
      <w:tr w:rsidR="00000000">
        <w:tblPrEx>
          <w:tblCellMar>
            <w:top w:w="0" w:type="dxa"/>
            <w:bottom w:w="0" w:type="dxa"/>
          </w:tblCellMar>
        </w:tblPrEx>
        <w:trPr>
          <w:trHeight w:val="525"/>
          <w:jc w:val="center"/>
        </w:trPr>
        <w:tc>
          <w:tcPr>
            <w:tcW w:w="2430" w:type="dxa"/>
            <w:tcBorders>
              <w:bottom w:val="single" w:sz="4" w:space="0" w:color="auto"/>
            </w:tcBorders>
            <w:vAlign w:val="center"/>
          </w:tcPr>
          <w:p w:rsidR="00000000" w:rsidRDefault="00215564">
            <w:pPr>
              <w:pStyle w:val="a3"/>
              <w:spacing w:line="400" w:lineRule="atLeast"/>
              <w:rPr>
                <w:rFonts w:ascii="ＭＳ Ｐ明朝" w:eastAsia="ＭＳ Ｐ明朝" w:hAnsi="ＭＳ Ｐ明朝" w:hint="eastAsia"/>
                <w:sz w:val="22"/>
              </w:rPr>
            </w:pPr>
          </w:p>
        </w:tc>
        <w:tc>
          <w:tcPr>
            <w:tcW w:w="6705" w:type="dxa"/>
            <w:tcBorders>
              <w:bottom w:val="single" w:sz="4" w:space="0" w:color="auto"/>
            </w:tcBorders>
            <w:shd w:val="pct20" w:color="auto" w:fill="auto"/>
            <w:vAlign w:val="center"/>
          </w:tcPr>
          <w:p w:rsidR="00000000" w:rsidRDefault="00215564">
            <w:pPr>
              <w:pStyle w:val="a3"/>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ファイル転送型　　　　　　メール型　　　　　　　　　Ｗｅｂ型</w:t>
            </w:r>
          </w:p>
        </w:tc>
      </w:tr>
      <w:tr w:rsidR="00000000">
        <w:tblPrEx>
          <w:tblCellMar>
            <w:top w:w="0" w:type="dxa"/>
            <w:bottom w:w="0" w:type="dxa"/>
          </w:tblCellMar>
        </w:tblPrEx>
        <w:trPr>
          <w:cantSplit/>
          <w:trHeight w:val="702"/>
          <w:jc w:val="center"/>
        </w:trPr>
        <w:tc>
          <w:tcPr>
            <w:tcW w:w="2430" w:type="dxa"/>
            <w:shd w:val="pct20" w:color="auto" w:fill="auto"/>
            <w:vAlign w:val="center"/>
          </w:tcPr>
          <w:p w:rsidR="00000000" w:rsidRDefault="00215564">
            <w:pPr>
              <w:pStyle w:val="a3"/>
              <w:spacing w:line="400" w:lineRule="atLeast"/>
              <w:rPr>
                <w:rFonts w:ascii="ＭＳ Ｐゴシック" w:eastAsia="ＭＳ Ｐゴシック" w:hAnsi="ＭＳ Ｐ明朝" w:hint="eastAsia"/>
                <w:sz w:val="22"/>
              </w:rPr>
            </w:pPr>
            <w:r>
              <w:rPr>
                <w:rFonts w:ascii="ＭＳ Ｐゴシック" w:eastAsia="ＭＳ Ｐゴシック" w:hAnsi="ＭＳ Ｐ明朝" w:hint="eastAsia"/>
                <w:sz w:val="22"/>
              </w:rPr>
              <w:t>情報の種類</w:t>
            </w:r>
          </w:p>
        </w:tc>
        <w:tc>
          <w:tcPr>
            <w:tcW w:w="6705" w:type="dxa"/>
            <w:tcBorders>
              <w:tl2br w:val="single" w:sz="4" w:space="0" w:color="auto"/>
            </w:tcBorders>
            <w:vAlign w:val="center"/>
          </w:tcPr>
          <w:p w:rsidR="00000000" w:rsidRDefault="00215564">
            <w:pPr>
              <w:pStyle w:val="a3"/>
              <w:spacing w:line="200" w:lineRule="atLeast"/>
              <w:jc w:val="right"/>
              <w:rPr>
                <w:rFonts w:ascii="ＭＳ Ｐ明朝" w:eastAsia="ＭＳ Ｐ明朝" w:hAnsi="ＭＳ Ｐ明朝" w:hint="eastAsia"/>
                <w:sz w:val="22"/>
              </w:rPr>
            </w:pPr>
            <w:r>
              <w:rPr>
                <w:rFonts w:ascii="ＭＳ Ｐ明朝" w:eastAsia="ＭＳ Ｐ明朝" w:hAnsi="ＭＳ Ｐ明朝" w:hint="eastAsia"/>
                <w:sz w:val="22"/>
              </w:rPr>
              <w:t>商品情報、発注予定など新規のビジネスモデル</w:t>
            </w:r>
          </w:p>
          <w:p w:rsidR="00000000" w:rsidRDefault="00215564">
            <w:pPr>
              <w:pStyle w:val="a3"/>
              <w:spacing w:line="400" w:lineRule="atLeast"/>
              <w:rPr>
                <w:rFonts w:ascii="ＭＳ Ｐ明朝" w:eastAsia="ＭＳ Ｐ明朝" w:hAnsi="ＭＳ Ｐ明朝" w:hint="eastAsia"/>
                <w:sz w:val="22"/>
              </w:rPr>
            </w:pPr>
            <w:r>
              <w:rPr>
                <w:rFonts w:ascii="ＭＳ Ｐ明朝" w:eastAsia="ＭＳ Ｐ明朝" w:hAnsi="ＭＳ Ｐ明朝" w:hint="eastAsia"/>
                <w:sz w:val="22"/>
              </w:rPr>
              <w:t>従来型ビジネスモデル</w:t>
            </w:r>
          </w:p>
        </w:tc>
      </w:tr>
    </w:tbl>
    <w:p w:rsidR="00000000" w:rsidRDefault="00215564">
      <w:pPr>
        <w:spacing w:line="400" w:lineRule="atLeast"/>
        <w:rPr>
          <w:rFonts w:ascii="ＭＳ Ｐ明朝" w:eastAsia="ＭＳ Ｐ明朝" w:hAnsi="ＭＳ Ｐ明朝" w:hint="eastAsia"/>
          <w:sz w:val="22"/>
          <w:u w:val="single"/>
        </w:rPr>
      </w:pPr>
    </w:p>
    <w:p w:rsidR="00000000" w:rsidRDefault="00215564">
      <w:pPr>
        <w:pStyle w:val="a3"/>
        <w:tabs>
          <w:tab w:val="clear" w:pos="4252"/>
          <w:tab w:val="clear" w:pos="8504"/>
        </w:tabs>
        <w:spacing w:afterLines="50" w:after="180" w:line="400" w:lineRule="atLeast"/>
        <w:rPr>
          <w:rFonts w:ascii="ＭＳ Ｐゴシック" w:eastAsia="ＭＳ Ｐゴシック" w:hAnsi="ＭＳ Ｐ明朝" w:hint="eastAsia"/>
          <w:sz w:val="22"/>
        </w:rPr>
      </w:pPr>
      <w:r>
        <w:rPr>
          <w:rFonts w:ascii="ＭＳ Ｐ明朝" w:eastAsia="ＭＳ Ｐ明朝" w:hAnsi="ＭＳ Ｐ明朝"/>
          <w:sz w:val="22"/>
          <w:u w:val="single"/>
        </w:rPr>
        <w:br w:type="page"/>
      </w:r>
      <w:r>
        <w:rPr>
          <w:rFonts w:ascii="ＭＳ Ｐゴシック" w:eastAsia="ＭＳ Ｐゴシック" w:hAnsi="ＭＳ Ｐ明朝" w:hint="eastAsia"/>
          <w:sz w:val="22"/>
        </w:rPr>
        <w:t>6</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．導入拠点による使い分け</w:t>
      </w:r>
    </w:p>
    <w:p w:rsidR="00000000" w:rsidRDefault="00215564">
      <w:pPr>
        <w:spacing w:line="400" w:lineRule="atLeast"/>
        <w:ind w:firstLineChars="100" w:firstLine="220"/>
        <w:rPr>
          <w:rFonts w:ascii="ＭＳ Ｐ明朝" w:eastAsia="ＭＳ Ｐ明朝" w:hAnsi="ＭＳ Ｐ明朝" w:hint="eastAsia"/>
          <w:sz w:val="22"/>
        </w:rPr>
      </w:pPr>
      <w:r>
        <w:rPr>
          <w:rFonts w:ascii="ＭＳ Ｐ明朝" w:eastAsia="ＭＳ Ｐ明朝" w:hAnsi="ＭＳ Ｐ明朝" w:hint="eastAsia"/>
          <w:sz w:val="22"/>
        </w:rPr>
        <w:t>鉄鋼業界でインターネットＥＤＩを導入・利用する際に、従来型ＥＤＩの基盤の有無や商流上の位置付けによって、導入されるインターネットＥＤＩのタイプを想定した。特</w:t>
      </w:r>
      <w:r>
        <w:rPr>
          <w:rFonts w:ascii="ＭＳ Ｐ明朝" w:eastAsia="ＭＳ Ｐ明朝" w:hAnsi="ＭＳ Ｐ明朝" w:hint="eastAsia"/>
          <w:sz w:val="22"/>
        </w:rPr>
        <w:t>に従来型ＥＤＩの基盤のない企業は当初、コストや運用面で導入が比較的容易なメール型やＷｅｂ型クライアントとしての利用が想定される。</w:t>
      </w:r>
    </w:p>
    <w:p w:rsidR="00000000" w:rsidRDefault="00215564">
      <w:pPr>
        <w:spacing w:line="400" w:lineRule="atLeast"/>
        <w:ind w:firstLineChars="100" w:firstLine="220"/>
        <w:rPr>
          <w:rFonts w:ascii="ＭＳ Ｐ明朝" w:eastAsia="ＭＳ Ｐ明朝" w:hAnsi="ＭＳ Ｐ明朝" w:hint="eastAsia"/>
          <w:sz w:val="22"/>
        </w:rPr>
      </w:pPr>
    </w:p>
    <w:p w:rsidR="00000000" w:rsidRDefault="00215564">
      <w:pPr>
        <w:spacing w:line="400" w:lineRule="atLeast"/>
        <w:ind w:firstLineChars="100" w:firstLine="220"/>
        <w:rPr>
          <w:rFonts w:ascii="ＭＳ Ｐ明朝" w:eastAsia="ＭＳ Ｐ明朝" w:hAnsi="ＭＳ Ｐ明朝" w:hint="eastAsia"/>
          <w:sz w:val="22"/>
        </w:rPr>
      </w:pPr>
    </w:p>
    <w:p w:rsidR="00000000" w:rsidRDefault="00215564">
      <w:pPr>
        <w:spacing w:line="400" w:lineRule="atLeast"/>
        <w:ind w:left="105"/>
        <w:rPr>
          <w:rFonts w:ascii="ＭＳ Ｐゴシック" w:eastAsia="ＭＳ Ｐゴシック" w:hAnsi="ＭＳ Ｐ明朝"/>
          <w:sz w:val="22"/>
        </w:rPr>
      </w:pPr>
      <w:r>
        <w:rPr>
          <w:rFonts w:ascii="ＭＳ Ｐゴシック" w:eastAsia="ＭＳ Ｐゴシック" w:hAnsi="ＭＳ Ｐ明朝" w:hint="eastAsia"/>
          <w:sz w:val="22"/>
        </w:rPr>
        <w:t>○従来型ＥＤＩの基盤がある鉄鋼ﾒｰｶ、総合商社、サービスセンター、コイルセンターなど</w:t>
      </w:r>
    </w:p>
    <w:p w:rsidR="00000000" w:rsidRDefault="00215564">
      <w:pPr>
        <w:pStyle w:val="2"/>
        <w:spacing w:line="400" w:lineRule="atLeast"/>
        <w:ind w:leftChars="136" w:left="286" w:firstLine="0"/>
        <w:rPr>
          <w:rFonts w:ascii="ＭＳ Ｐ明朝" w:eastAsia="ＭＳ Ｐ明朝" w:hAnsi="ＭＳ Ｐ明朝" w:hint="eastAsia"/>
          <w:sz w:val="22"/>
        </w:rPr>
      </w:pPr>
      <w:r>
        <w:rPr>
          <w:rFonts w:ascii="ＭＳ Ｐ明朝" w:eastAsia="ＭＳ Ｐ明朝" w:hAnsi="ＭＳ Ｐ明朝" w:hint="eastAsia"/>
          <w:sz w:val="22"/>
        </w:rPr>
        <w:t>・従来型ＥＤＩの継続利用が主となる。</w:t>
      </w:r>
    </w:p>
    <w:p w:rsidR="00000000" w:rsidRDefault="00215564">
      <w:pPr>
        <w:pStyle w:val="2"/>
        <w:spacing w:line="400" w:lineRule="atLeast"/>
        <w:ind w:leftChars="136" w:left="286" w:firstLine="0"/>
        <w:rPr>
          <w:rFonts w:ascii="ＭＳ Ｐ明朝" w:eastAsia="ＭＳ Ｐ明朝" w:hAnsi="ＭＳ Ｐ明朝" w:hint="eastAsia"/>
          <w:sz w:val="22"/>
        </w:rPr>
      </w:pPr>
      <w:r>
        <w:rPr>
          <w:rFonts w:ascii="ＭＳ Ｐ明朝" w:eastAsia="ＭＳ Ｐ明朝" w:hAnsi="ＭＳ Ｐ明朝" w:hint="eastAsia"/>
          <w:sz w:val="22"/>
        </w:rPr>
        <w:t>・必要に応じて従来型ＥＤＩの延長としてファイル転送型を補完的に利用する（通信コストの引き下げ、ＶＡＮ未加入業者とのＥＤＩ）。</w:t>
      </w:r>
    </w:p>
    <w:p w:rsidR="00000000" w:rsidRDefault="00215564">
      <w:pPr>
        <w:pStyle w:val="2"/>
        <w:spacing w:line="400" w:lineRule="atLeast"/>
        <w:ind w:leftChars="136" w:left="286" w:firstLine="0"/>
        <w:rPr>
          <w:rFonts w:ascii="ＭＳ Ｐ明朝" w:eastAsia="ＭＳ Ｐ明朝" w:hAnsi="ＭＳ Ｐ明朝" w:hint="eastAsia"/>
          <w:sz w:val="22"/>
        </w:rPr>
      </w:pPr>
      <w:r>
        <w:rPr>
          <w:rFonts w:ascii="ＭＳ Ｐ明朝" w:eastAsia="ＭＳ Ｐ明朝" w:hAnsi="ＭＳ Ｐ明朝" w:hint="eastAsia"/>
          <w:sz w:val="22"/>
        </w:rPr>
        <w:t>・下流商流を対象としたメール型ＥＤＩやＷｅｂ－ＥＤＩのサーバ運用（ＥＤＩ利用の裾野の拡大）。</w:t>
      </w:r>
    </w:p>
    <w:p w:rsidR="00000000" w:rsidRDefault="00215564">
      <w:pPr>
        <w:pStyle w:val="2"/>
        <w:spacing w:line="400" w:lineRule="atLeast"/>
        <w:ind w:leftChars="136" w:left="286" w:firstLine="0"/>
        <w:rPr>
          <w:rFonts w:ascii="ＭＳ Ｐ明朝" w:eastAsia="ＭＳ Ｐ明朝" w:hAnsi="ＭＳ Ｐ明朝" w:hint="eastAsia"/>
          <w:sz w:val="22"/>
        </w:rPr>
      </w:pPr>
      <w:r>
        <w:rPr>
          <w:rFonts w:ascii="ＭＳ Ｐ明朝" w:eastAsia="ＭＳ Ｐ明朝" w:hAnsi="ＭＳ Ｐ明朝" w:hint="eastAsia"/>
          <w:sz w:val="22"/>
        </w:rPr>
        <w:t>・ケースによってはＷｅｂクライアン</w:t>
      </w:r>
      <w:r>
        <w:rPr>
          <w:rFonts w:ascii="ＭＳ Ｐ明朝" w:eastAsia="ＭＳ Ｐ明朝" w:hAnsi="ＭＳ Ｐ明朝" w:hint="eastAsia"/>
          <w:sz w:val="22"/>
        </w:rPr>
        <w:t>トとしての利用。</w:t>
      </w:r>
    </w:p>
    <w:p w:rsidR="00000000" w:rsidRDefault="00215564">
      <w:pPr>
        <w:pStyle w:val="2"/>
        <w:spacing w:line="400" w:lineRule="atLeast"/>
        <w:ind w:left="286"/>
        <w:rPr>
          <w:rFonts w:ascii="ＭＳ Ｐ明朝" w:eastAsia="ＭＳ Ｐ明朝" w:hAnsi="ＭＳ Ｐ明朝" w:hint="eastAsia"/>
          <w:sz w:val="22"/>
        </w:rPr>
      </w:pPr>
    </w:p>
    <w:p w:rsidR="00000000" w:rsidRDefault="00215564">
      <w:pPr>
        <w:pStyle w:val="2"/>
        <w:spacing w:line="400" w:lineRule="atLeast"/>
        <w:ind w:left="286"/>
        <w:rPr>
          <w:rFonts w:ascii="ＭＳ Ｐゴシック" w:eastAsia="ＭＳ Ｐゴシック" w:hAnsi="ＭＳ Ｐ明朝"/>
          <w:sz w:val="22"/>
        </w:rPr>
      </w:pPr>
      <w:r>
        <w:rPr>
          <w:rFonts w:ascii="ＭＳ Ｐゴシック" w:eastAsia="ＭＳ Ｐゴシック" w:hAnsi="ＭＳ Ｐ明朝" w:hint="eastAsia"/>
          <w:sz w:val="22"/>
        </w:rPr>
        <w:t>○従来型ＥＤＩ未導入のサービスセンター、ｺｲﾙｾﾝﾀｰ、特約店など</w:t>
      </w:r>
    </w:p>
    <w:p w:rsidR="00000000" w:rsidRDefault="00215564">
      <w:pPr>
        <w:spacing w:line="400" w:lineRule="atLeast"/>
        <w:ind w:leftChars="100" w:left="210"/>
        <w:rPr>
          <w:rFonts w:ascii="ＭＳ Ｐ明朝" w:eastAsia="ＭＳ Ｐ明朝" w:hAnsi="ＭＳ Ｐ明朝"/>
          <w:sz w:val="22"/>
        </w:rPr>
      </w:pPr>
      <w:r>
        <w:rPr>
          <w:rFonts w:ascii="ＭＳ Ｐ明朝" w:eastAsia="ＭＳ Ｐ明朝" w:hAnsi="ＭＳ Ｐ明朝" w:hint="eastAsia"/>
          <w:sz w:val="22"/>
        </w:rPr>
        <w:t>・当初はメール型ＥＤＩもしくはＷｅｂ－ＥＤＩクライアントとしてＥＤＩを導入する（最小の投資で最大の効果を期待）。</w:t>
      </w:r>
    </w:p>
    <w:p w:rsidR="00000000" w:rsidRDefault="00215564">
      <w:pPr>
        <w:pStyle w:val="a4"/>
        <w:spacing w:line="400" w:lineRule="atLeast"/>
        <w:ind w:leftChars="100" w:firstLine="0"/>
        <w:rPr>
          <w:rFonts w:ascii="ＭＳ Ｐ明朝" w:eastAsia="ＭＳ Ｐ明朝" w:hAnsi="ＭＳ Ｐ明朝" w:hint="eastAsia"/>
          <w:sz w:val="22"/>
          <w:u w:val="single"/>
        </w:rPr>
      </w:pPr>
      <w:r>
        <w:rPr>
          <w:rFonts w:ascii="ＭＳ Ｐ明朝" w:eastAsia="ＭＳ Ｐ明朝" w:hAnsi="ＭＳ Ｐ明朝" w:hint="eastAsia"/>
          <w:sz w:val="22"/>
        </w:rPr>
        <w:t>・取引量が増加し、人手がかかるようになったら、送受信の自動化を図るか、段階的にファイル転送型もしくは従来型ＥＤＩの活用を考慮する。</w:t>
      </w:r>
    </w:p>
    <w:p w:rsidR="00000000" w:rsidRDefault="00215564">
      <w:pPr>
        <w:spacing w:line="400" w:lineRule="atLeast"/>
        <w:rPr>
          <w:rFonts w:ascii="ＭＳ Ｐ明朝" w:eastAsia="ＭＳ Ｐ明朝" w:hAnsi="ＭＳ Ｐ明朝" w:hint="eastAsia"/>
          <w:sz w:val="22"/>
        </w:rPr>
      </w:pPr>
    </w:p>
    <w:p w:rsidR="00000000" w:rsidRDefault="00215564">
      <w:pPr>
        <w:pStyle w:val="a3"/>
        <w:tabs>
          <w:tab w:val="clear" w:pos="4252"/>
          <w:tab w:val="clear" w:pos="8504"/>
        </w:tabs>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8</w:t>
      </w:r>
      <w:r>
        <w:rPr>
          <w:rFonts w:ascii="ＭＳ Ｐゴシック" w:eastAsia="ＭＳ Ｐゴシック" w:hAnsi="ＭＳ Ｐ明朝" w:hint="eastAsia"/>
          <w:sz w:val="22"/>
        </w:rPr>
        <w:t>図】今後のＥＤＩの活用方向</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28032" behindDoc="0" locked="0" layoutInCell="1" allowOverlap="1">
                <wp:simplePos x="0" y="0"/>
                <wp:positionH relativeFrom="column">
                  <wp:posOffset>228600</wp:posOffset>
                </wp:positionH>
                <wp:positionV relativeFrom="paragraph">
                  <wp:posOffset>73025</wp:posOffset>
                </wp:positionV>
                <wp:extent cx="6400800" cy="3771900"/>
                <wp:effectExtent l="7620" t="10795" r="11430" b="8255"/>
                <wp:wrapNone/>
                <wp:docPr id="103"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771900"/>
                          <a:chOff x="927" y="8867"/>
                          <a:chExt cx="10080" cy="5940"/>
                        </a:xfrm>
                      </wpg:grpSpPr>
                      <wps:wsp>
                        <wps:cNvPr id="104" name="Rectangle 2"/>
                        <wps:cNvSpPr>
                          <a:spLocks noChangeArrowheads="1"/>
                        </wps:cNvSpPr>
                        <wps:spPr bwMode="auto">
                          <a:xfrm>
                            <a:off x="927" y="8867"/>
                            <a:ext cx="10080" cy="5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pic:pic xmlns:pic="http://schemas.openxmlformats.org/drawingml/2006/picture">
                        <pic:nvPicPr>
                          <pic:cNvPr id="105" name="Picture 7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407" y="9172"/>
                            <a:ext cx="9240" cy="537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3B9147B" id="Group 319" o:spid="_x0000_s1026" style="position:absolute;left:0;text-align:left;margin-left:18pt;margin-top:5.75pt;width:7in;height:297pt;z-index:251628032" coordorigin="927,8867" coordsize="10080,594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">
                <v:rect id="Rectangle 2" o:spid="_x0000_s1027" style="position:absolute;left:927;top:8867;width:10080;height:5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"/>
                <v:shape id="Picture 72" o:spid="_x0000_s1028" type="#_x0000_t75" style="position:absolute;left:1407;top:9172;width:9240;height:5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">
                  <v:imagedata r:id="rId31" o:title=""/>
                </v:shape>
              </v:group>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明朝" w:eastAsia="ＭＳ Ｐ明朝" w:hAnsi="ＭＳ Ｐ明朝"/>
          <w:sz w:val="22"/>
        </w:rPr>
        <w:br w:type="page"/>
      </w:r>
      <w:r>
        <w:rPr>
          <w:rFonts w:ascii="ＭＳ Ｐゴシック" w:eastAsia="ＭＳ Ｐゴシック" w:hAnsi="ＭＳ Ｐ明朝" w:hint="eastAsia"/>
          <w:sz w:val="22"/>
        </w:rPr>
        <w:t>【第</w:t>
      </w:r>
      <w:r>
        <w:rPr>
          <w:rFonts w:ascii="ＭＳ Ｐゴシック" w:eastAsia="ＭＳ Ｐゴシック" w:hAnsi="ＭＳ Ｐ明朝" w:hint="eastAsia"/>
          <w:sz w:val="22"/>
        </w:rPr>
        <w:t>11</w:t>
      </w:r>
      <w:r>
        <w:rPr>
          <w:rFonts w:ascii="ＭＳ Ｐゴシック" w:eastAsia="ＭＳ Ｐゴシック" w:hAnsi="ＭＳ Ｐ明朝" w:hint="eastAsia"/>
          <w:sz w:val="22"/>
        </w:rPr>
        <w:t>表】インターネットＥＤＩの種類のまとめ</w:t>
      </w:r>
    </w:p>
    <w:p w:rsidR="00000000" w:rsidRDefault="00215564">
      <w:pPr>
        <w:spacing w:line="400" w:lineRule="atLeast"/>
        <w:ind w:left="-630"/>
        <w:rPr>
          <w:rFonts w:ascii="ＭＳ Ｐゴシック" w:eastAsia="ＭＳ Ｐゴシック" w:hAnsi="ＭＳ Ｐ明朝" w:hint="eastAsia"/>
          <w:sz w:val="22"/>
        </w:rPr>
      </w:pPr>
    </w:p>
    <w:tbl>
      <w:tblPr>
        <w:tblW w:w="106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73"/>
        <w:gridCol w:w="2306"/>
        <w:gridCol w:w="6"/>
        <w:gridCol w:w="6"/>
        <w:gridCol w:w="2318"/>
        <w:gridCol w:w="2284"/>
        <w:gridCol w:w="2161"/>
      </w:tblGrid>
      <w:tr w:rsidR="00000000">
        <w:tblPrEx>
          <w:tblCellMar>
            <w:top w:w="0" w:type="dxa"/>
            <w:bottom w:w="0" w:type="dxa"/>
          </w:tblCellMar>
        </w:tblPrEx>
        <w:trPr>
          <w:cantSplit/>
          <w:trHeight w:val="519"/>
          <w:jc w:val="center"/>
        </w:trPr>
        <w:tc>
          <w:tcPr>
            <w:tcW w:w="1573"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明朝" w:eastAsia="ＭＳ Ｐ明朝" w:hAnsi="ＭＳ Ｐ明朝"/>
                <w:sz w:val="22"/>
              </w:rPr>
            </w:pPr>
          </w:p>
        </w:tc>
        <w:tc>
          <w:tcPr>
            <w:tcW w:w="2312" w:type="dxa"/>
            <w:gridSpan w:val="2"/>
            <w:vMerge w:val="restart"/>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ファイル転送型</w:t>
            </w:r>
          </w:p>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（ﾄﾗﾝｽﾚｰﾀ使用）</w:t>
            </w:r>
          </w:p>
        </w:tc>
        <w:tc>
          <w:tcPr>
            <w:tcW w:w="2324" w:type="dxa"/>
            <w:gridSpan w:val="2"/>
            <w:vMerge w:val="restart"/>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メール型</w:t>
            </w:r>
          </w:p>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（ﾄﾗﾝｽ</w:t>
            </w:r>
            <w:r>
              <w:rPr>
                <w:rFonts w:ascii="ＭＳ Ｐゴシック" w:eastAsia="ＭＳ Ｐゴシック" w:hAnsi="ＭＳ Ｐ明朝" w:hint="eastAsia"/>
                <w:sz w:val="22"/>
              </w:rPr>
              <w:t>ﾚｰﾀ不使用）</w:t>
            </w:r>
          </w:p>
        </w:tc>
        <w:tc>
          <w:tcPr>
            <w:tcW w:w="4445" w:type="dxa"/>
            <w:gridSpan w:val="2"/>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Ｗｅｂ型</w:t>
            </w:r>
          </w:p>
        </w:tc>
      </w:tr>
      <w:tr w:rsidR="00000000">
        <w:tblPrEx>
          <w:tblCellMar>
            <w:top w:w="0" w:type="dxa"/>
            <w:bottom w:w="0" w:type="dxa"/>
          </w:tblCellMar>
        </w:tblPrEx>
        <w:trPr>
          <w:cantSplit/>
          <w:trHeight w:val="519"/>
          <w:jc w:val="center"/>
        </w:trPr>
        <w:tc>
          <w:tcPr>
            <w:tcW w:w="1573" w:type="dxa"/>
            <w:vMerge/>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明朝" w:eastAsia="ＭＳ Ｐ明朝" w:hAnsi="ＭＳ Ｐ明朝"/>
                <w:sz w:val="22"/>
              </w:rPr>
            </w:pPr>
          </w:p>
        </w:tc>
        <w:tc>
          <w:tcPr>
            <w:tcW w:w="2312" w:type="dxa"/>
            <w:gridSpan w:val="2"/>
            <w:vMerge/>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p>
        </w:tc>
        <w:tc>
          <w:tcPr>
            <w:tcW w:w="2324" w:type="dxa"/>
            <w:gridSpan w:val="2"/>
            <w:vMerge/>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p>
        </w:tc>
        <w:tc>
          <w:tcPr>
            <w:tcW w:w="2284"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サーバ</w:t>
            </w:r>
          </w:p>
        </w:tc>
        <w:tc>
          <w:tcPr>
            <w:tcW w:w="2161"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クライアント</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投資額</w:t>
            </w:r>
          </w:p>
        </w:tc>
        <w:tc>
          <w:tcPr>
            <w:tcW w:w="2312" w:type="dxa"/>
            <w:gridSpan w:val="2"/>
            <w:tcBorders>
              <w:top w:val="single" w:sz="4" w:space="0" w:color="auto"/>
              <w:left w:val="single" w:sz="4" w:space="0" w:color="auto"/>
            </w:tcBorders>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大</w:t>
            </w:r>
            <w:r>
              <w:rPr>
                <w:rFonts w:ascii="ＭＳ Ｐ明朝" w:eastAsia="ＭＳ Ｐ明朝" w:hAnsi="ＭＳ Ｐ明朝"/>
                <w:sz w:val="22"/>
              </w:rPr>
              <w:t>(</w:t>
            </w:r>
            <w:r>
              <w:rPr>
                <w:rFonts w:ascii="ＭＳ Ｐ明朝" w:eastAsia="ＭＳ Ｐ明朝" w:hAnsi="ＭＳ Ｐ明朝"/>
                <w:sz w:val="22"/>
              </w:rPr>
              <w:t>通信基盤以外の部分では従来型</w:t>
            </w:r>
            <w:r>
              <w:rPr>
                <w:rFonts w:ascii="ＭＳ Ｐ明朝" w:eastAsia="ＭＳ Ｐ明朝" w:hAnsi="ＭＳ Ｐ明朝"/>
                <w:sz w:val="22"/>
              </w:rPr>
              <w:t>EDI</w:t>
            </w:r>
            <w:r>
              <w:rPr>
                <w:rFonts w:ascii="ＭＳ Ｐ明朝" w:eastAsia="ＭＳ Ｐ明朝" w:hAnsi="ＭＳ Ｐ明朝"/>
                <w:sz w:val="22"/>
              </w:rPr>
              <w:t>導入と同様の</w:t>
            </w:r>
            <w:r>
              <w:rPr>
                <w:rFonts w:ascii="ＭＳ Ｐ明朝" w:eastAsia="ＭＳ Ｐ明朝" w:hAnsi="ＭＳ Ｐ明朝" w:hint="eastAsia"/>
                <w:sz w:val="22"/>
              </w:rPr>
              <w:t>システム</w:t>
            </w:r>
            <w:r>
              <w:rPr>
                <w:rFonts w:ascii="ＭＳ Ｐ明朝" w:eastAsia="ＭＳ Ｐ明朝" w:hAnsi="ＭＳ Ｐ明朝"/>
                <w:sz w:val="22"/>
              </w:rPr>
              <w:t>構築が必要</w:t>
            </w:r>
            <w:r>
              <w:rPr>
                <w:rFonts w:ascii="ＭＳ Ｐ明朝" w:eastAsia="ＭＳ Ｐ明朝" w:hAnsi="ＭＳ Ｐ明朝"/>
                <w:sz w:val="22"/>
              </w:rPr>
              <w:t>)</w:t>
            </w:r>
          </w:p>
        </w:tc>
        <w:tc>
          <w:tcPr>
            <w:tcW w:w="2324" w:type="dxa"/>
            <w:gridSpan w:val="2"/>
            <w:tcBorders>
              <w:top w:val="single" w:sz="4" w:space="0" w:color="auto"/>
            </w:tcBorders>
            <w:vAlign w:val="center"/>
          </w:tcPr>
          <w:p w:rsidR="00000000" w:rsidRDefault="00215564">
            <w:pPr>
              <w:pStyle w:val="a3"/>
              <w:tabs>
                <w:tab w:val="clear" w:pos="4252"/>
                <w:tab w:val="clear" w:pos="8504"/>
              </w:tabs>
              <w:rPr>
                <w:rFonts w:ascii="ＭＳ Ｐ明朝" w:eastAsia="ＭＳ Ｐ明朝" w:hAnsi="ＭＳ Ｐ明朝" w:hint="eastAsia"/>
                <w:sz w:val="22"/>
              </w:rPr>
            </w:pPr>
            <w:r>
              <w:rPr>
                <w:rFonts w:ascii="ＭＳ Ｐ明朝" w:eastAsia="ＭＳ Ｐ明朝" w:hAnsi="ＭＳ Ｐ明朝"/>
                <w:sz w:val="22"/>
              </w:rPr>
              <w:t>小</w:t>
            </w:r>
            <w:r>
              <w:rPr>
                <w:rFonts w:ascii="ＭＳ Ｐ明朝" w:eastAsia="ＭＳ Ｐ明朝" w:hAnsi="ＭＳ Ｐ明朝"/>
                <w:sz w:val="22"/>
              </w:rPr>
              <w:t>(</w:t>
            </w:r>
            <w:r>
              <w:rPr>
                <w:rFonts w:ascii="ＭＳ Ｐ明朝" w:eastAsia="ＭＳ Ｐ明朝" w:hAnsi="ＭＳ Ｐ明朝" w:hint="eastAsia"/>
                <w:sz w:val="22"/>
              </w:rPr>
              <w:t>基本的に</w:t>
            </w:r>
            <w:r>
              <w:rPr>
                <w:rFonts w:ascii="ＭＳ Ｐ明朝" w:eastAsia="ＭＳ Ｐ明朝" w:hAnsi="ＭＳ Ｐ明朝"/>
                <w:sz w:val="22"/>
              </w:rPr>
              <w:t>PC</w:t>
            </w:r>
            <w:r>
              <w:rPr>
                <w:rFonts w:ascii="ＭＳ Ｐ明朝" w:eastAsia="ＭＳ Ｐ明朝" w:hAnsi="ＭＳ Ｐ明朝"/>
                <w:sz w:val="22"/>
              </w:rPr>
              <w:t>と</w:t>
            </w:r>
            <w:r>
              <w:rPr>
                <w:rFonts w:ascii="ＭＳ Ｐ明朝" w:eastAsia="ＭＳ Ｐ明朝" w:hAnsi="ＭＳ Ｐ明朝" w:hint="eastAsia"/>
                <w:sz w:val="22"/>
              </w:rPr>
              <w:t>メール</w:t>
            </w:r>
            <w:r>
              <w:rPr>
                <w:rFonts w:ascii="ＭＳ Ｐ明朝" w:eastAsia="ＭＳ Ｐ明朝" w:hAnsi="ＭＳ Ｐ明朝"/>
                <w:sz w:val="22"/>
              </w:rPr>
              <w:t>環境のみ</w:t>
            </w:r>
            <w:r>
              <w:rPr>
                <w:rFonts w:ascii="ＭＳ Ｐ明朝" w:eastAsia="ＭＳ Ｐ明朝" w:hAnsi="ＭＳ Ｐ明朝"/>
                <w:sz w:val="22"/>
              </w:rPr>
              <w:t>)</w:t>
            </w:r>
          </w:p>
        </w:tc>
        <w:tc>
          <w:tcPr>
            <w:tcW w:w="2284" w:type="dxa"/>
            <w:tcBorders>
              <w:top w:val="single" w:sz="4" w:space="0" w:color="auto"/>
            </w:tcBorders>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大</w:t>
            </w:r>
            <w:r>
              <w:rPr>
                <w:rFonts w:ascii="ＭＳ Ｐ明朝" w:eastAsia="ＭＳ Ｐ明朝" w:hAnsi="ＭＳ Ｐ明朝"/>
                <w:sz w:val="22"/>
              </w:rPr>
              <w:t>(</w:t>
            </w:r>
            <w:r>
              <w:rPr>
                <w:rFonts w:ascii="ＭＳ Ｐ明朝" w:eastAsia="ＭＳ Ｐ明朝" w:hAnsi="ＭＳ Ｐ明朝" w:hint="eastAsia"/>
                <w:sz w:val="22"/>
              </w:rPr>
              <w:t>サーバ</w:t>
            </w:r>
            <w:r>
              <w:rPr>
                <w:rFonts w:ascii="ＭＳ Ｐ明朝" w:eastAsia="ＭＳ Ｐ明朝" w:hAnsi="ＭＳ Ｐ明朝"/>
                <w:sz w:val="22"/>
              </w:rPr>
              <w:t>機器､</w:t>
            </w:r>
            <w:r>
              <w:rPr>
                <w:rFonts w:ascii="ＭＳ Ｐ明朝" w:eastAsia="ＭＳ Ｐ明朝" w:hAnsi="ＭＳ Ｐ明朝"/>
                <w:sz w:val="22"/>
              </w:rPr>
              <w:t>DB</w:t>
            </w:r>
            <w:r>
              <w:rPr>
                <w:rFonts w:ascii="ＭＳ Ｐ明朝" w:eastAsia="ＭＳ Ｐ明朝" w:hAnsi="ＭＳ Ｐ明朝"/>
                <w:sz w:val="22"/>
              </w:rPr>
              <w:t>の準備､</w:t>
            </w:r>
            <w:r>
              <w:rPr>
                <w:rFonts w:ascii="ＭＳ Ｐ明朝" w:eastAsia="ＭＳ Ｐ明朝" w:hAnsi="ＭＳ Ｐ明朝" w:hint="eastAsia"/>
                <w:sz w:val="22"/>
              </w:rPr>
              <w:t>システム</w:t>
            </w:r>
            <w:r>
              <w:rPr>
                <w:rFonts w:ascii="ＭＳ Ｐ明朝" w:eastAsia="ＭＳ Ｐ明朝" w:hAnsi="ＭＳ Ｐ明朝"/>
                <w:sz w:val="22"/>
              </w:rPr>
              <w:t>運用</w:t>
            </w:r>
            <w:r>
              <w:rPr>
                <w:rFonts w:ascii="ＭＳ Ｐ明朝" w:eastAsia="ＭＳ Ｐ明朝" w:hAnsi="ＭＳ Ｐ明朝"/>
                <w:sz w:val="22"/>
              </w:rPr>
              <w:t>)</w:t>
            </w:r>
          </w:p>
        </w:tc>
        <w:tc>
          <w:tcPr>
            <w:tcW w:w="2161" w:type="dxa"/>
            <w:tcBorders>
              <w:top w:val="single" w:sz="4" w:space="0" w:color="auto"/>
            </w:tcBorders>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小</w:t>
            </w:r>
            <w:r>
              <w:rPr>
                <w:rFonts w:ascii="ＭＳ Ｐ明朝" w:eastAsia="ＭＳ Ｐ明朝" w:hAnsi="ＭＳ Ｐ明朝"/>
                <w:sz w:val="22"/>
              </w:rPr>
              <w:t>(</w:t>
            </w:r>
            <w:r>
              <w:rPr>
                <w:rFonts w:ascii="ＭＳ Ｐ明朝" w:eastAsia="ＭＳ Ｐ明朝" w:hAnsi="ＭＳ Ｐ明朝" w:hint="eastAsia"/>
                <w:sz w:val="22"/>
              </w:rPr>
              <w:t>基本的に</w:t>
            </w:r>
            <w:r>
              <w:rPr>
                <w:rFonts w:ascii="ＭＳ Ｐ明朝" w:eastAsia="ＭＳ Ｐ明朝" w:hAnsi="ＭＳ Ｐ明朝"/>
                <w:sz w:val="22"/>
              </w:rPr>
              <w:t>PC</w:t>
            </w:r>
            <w:r>
              <w:rPr>
                <w:rFonts w:ascii="ＭＳ Ｐ明朝" w:eastAsia="ＭＳ Ｐ明朝" w:hAnsi="ＭＳ Ｐ明朝"/>
                <w:sz w:val="22"/>
              </w:rPr>
              <w:t>と</w:t>
            </w:r>
            <w:r>
              <w:rPr>
                <w:rFonts w:ascii="ＭＳ Ｐ明朝" w:eastAsia="ＭＳ Ｐ明朝" w:hAnsi="ＭＳ Ｐ明朝" w:hint="eastAsia"/>
                <w:sz w:val="22"/>
              </w:rPr>
              <w:t>WWW</w:t>
            </w:r>
            <w:r>
              <w:rPr>
                <w:rFonts w:ascii="ＭＳ Ｐ明朝" w:eastAsia="ＭＳ Ｐ明朝" w:hAnsi="ＭＳ Ｐ明朝" w:hint="eastAsia"/>
                <w:sz w:val="22"/>
              </w:rPr>
              <w:t>へ</w:t>
            </w:r>
            <w:r>
              <w:rPr>
                <w:rFonts w:ascii="ＭＳ Ｐ明朝" w:eastAsia="ＭＳ Ｐ明朝" w:hAnsi="ＭＳ Ｐ明朝"/>
                <w:sz w:val="22"/>
              </w:rPr>
              <w:t>の接続のみ</w:t>
            </w:r>
            <w:r>
              <w:rPr>
                <w:rFonts w:ascii="ＭＳ Ｐ明朝" w:eastAsia="ＭＳ Ｐ明朝" w:hAnsi="ＭＳ Ｐ明朝"/>
                <w:sz w:val="22"/>
              </w:rPr>
              <w:t>)</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技術的困難度</w:t>
            </w:r>
          </w:p>
        </w:tc>
        <w:tc>
          <w:tcPr>
            <w:tcW w:w="2312" w:type="dxa"/>
            <w:gridSpan w:val="2"/>
            <w:tcBorders>
              <w:left w:val="single" w:sz="4" w:space="0" w:color="auto"/>
            </w:tcBorders>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EDI</w:t>
            </w:r>
            <w:r>
              <w:rPr>
                <w:rFonts w:ascii="ＭＳ Ｐ明朝" w:eastAsia="ＭＳ Ｐ明朝" w:hAnsi="ＭＳ Ｐ明朝"/>
                <w:sz w:val="22"/>
              </w:rPr>
              <w:t>標準の理解､</w:t>
            </w:r>
            <w:r>
              <w:rPr>
                <w:rFonts w:ascii="ＭＳ Ｐ明朝" w:eastAsia="ＭＳ Ｐ明朝" w:hAnsi="ＭＳ Ｐ明朝"/>
                <w:sz w:val="22"/>
              </w:rPr>
              <w:t>CII</w:t>
            </w:r>
            <w:r>
              <w:rPr>
                <w:rFonts w:ascii="ＭＳ Ｐ明朝" w:eastAsia="ＭＳ Ｐ明朝" w:hAnsi="ＭＳ Ｐ明朝" w:hint="eastAsia"/>
                <w:sz w:val="22"/>
              </w:rPr>
              <w:t>ﾄﾗﾝｽﾚｰﾀ</w:t>
            </w:r>
            <w:r>
              <w:rPr>
                <w:rFonts w:ascii="ＭＳ Ｐ明朝" w:eastAsia="ＭＳ Ｐ明朝" w:hAnsi="ＭＳ Ｐ明朝"/>
                <w:sz w:val="22"/>
              </w:rPr>
              <w:t>の導入､保守などﾊｰﾄﾞﾙが高い</w:t>
            </w:r>
          </w:p>
        </w:tc>
        <w:tc>
          <w:tcPr>
            <w:tcW w:w="2324" w:type="dxa"/>
            <w:gridSpan w:val="2"/>
            <w:vAlign w:val="center"/>
          </w:tcPr>
          <w:p w:rsidR="00000000" w:rsidRDefault="00215564">
            <w:pPr>
              <w:rPr>
                <w:rFonts w:ascii="ＭＳ Ｐ明朝" w:eastAsia="ＭＳ Ｐ明朝" w:hAnsi="ＭＳ Ｐ明朝" w:hint="eastAsia"/>
                <w:sz w:val="22"/>
              </w:rPr>
            </w:pPr>
            <w:r>
              <w:rPr>
                <w:rFonts w:ascii="ＭＳ Ｐ明朝" w:eastAsia="ＭＳ Ｐ明朝" w:hAnsi="ＭＳ Ｐ明朝" w:hint="eastAsia"/>
                <w:sz w:val="22"/>
              </w:rPr>
              <w:t>容易</w:t>
            </w:r>
            <w:r>
              <w:rPr>
                <w:rFonts w:ascii="ＭＳ Ｐ明朝" w:eastAsia="ＭＳ Ｐ明朝" w:hAnsi="ＭＳ Ｐ明朝"/>
                <w:sz w:val="22"/>
              </w:rPr>
              <w:t>(</w:t>
            </w:r>
            <w:r>
              <w:rPr>
                <w:rFonts w:ascii="ＭＳ Ｐ明朝" w:eastAsia="ＭＳ Ｐ明朝" w:hAnsi="ＭＳ Ｐ明朝" w:hint="eastAsia"/>
                <w:sz w:val="22"/>
              </w:rPr>
              <w:t>インターネット</w:t>
            </w:r>
            <w:r>
              <w:rPr>
                <w:rFonts w:ascii="ＭＳ Ｐ明朝" w:eastAsia="ＭＳ Ｐ明朝" w:hAnsi="ＭＳ Ｐ明朝"/>
                <w:sz w:val="22"/>
              </w:rPr>
              <w:t>への接続程度の</w:t>
            </w:r>
            <w:r>
              <w:rPr>
                <w:rFonts w:ascii="ＭＳ Ｐ明朝" w:eastAsia="ＭＳ Ｐ明朝" w:hAnsi="ＭＳ Ｐ明朝" w:hint="eastAsia"/>
                <w:sz w:val="22"/>
              </w:rPr>
              <w:t>スキル</w:t>
            </w:r>
            <w:r>
              <w:rPr>
                <w:rFonts w:ascii="ＭＳ Ｐ明朝" w:eastAsia="ＭＳ Ｐ明朝" w:hAnsi="ＭＳ Ｐ明朝"/>
                <w:sz w:val="22"/>
              </w:rPr>
              <w:t>でよい</w:t>
            </w:r>
            <w:r>
              <w:rPr>
                <w:rFonts w:ascii="ＭＳ Ｐ明朝" w:eastAsia="ＭＳ Ｐ明朝" w:hAnsi="ＭＳ Ｐ明朝"/>
                <w:sz w:val="22"/>
              </w:rPr>
              <w:t>)</w:t>
            </w:r>
          </w:p>
        </w:tc>
        <w:tc>
          <w:tcPr>
            <w:tcW w:w="2284" w:type="dxa"/>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Web</w:t>
            </w:r>
            <w:r>
              <w:rPr>
                <w:rFonts w:ascii="ＭＳ Ｐ明朝" w:eastAsia="ＭＳ Ｐ明朝" w:hAnsi="ＭＳ Ｐ明朝" w:hint="eastAsia"/>
                <w:sz w:val="22"/>
              </w:rPr>
              <w:t>サーバ</w:t>
            </w:r>
            <w:r>
              <w:rPr>
                <w:rFonts w:ascii="ＭＳ Ｐ明朝" w:eastAsia="ＭＳ Ｐ明朝" w:hAnsi="ＭＳ Ｐ明朝"/>
                <w:sz w:val="22"/>
              </w:rPr>
              <w:t>の構築､比較的高い</w:t>
            </w:r>
          </w:p>
        </w:tc>
        <w:tc>
          <w:tcPr>
            <w:tcW w:w="2161" w:type="dxa"/>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hint="eastAsia"/>
                <w:sz w:val="22"/>
              </w:rPr>
              <w:t>容易</w:t>
            </w:r>
            <w:r>
              <w:rPr>
                <w:rFonts w:ascii="ＭＳ Ｐ明朝" w:eastAsia="ＭＳ Ｐ明朝" w:hAnsi="ＭＳ Ｐ明朝"/>
                <w:sz w:val="22"/>
              </w:rPr>
              <w:t>(</w:t>
            </w:r>
            <w:r>
              <w:rPr>
                <w:rFonts w:ascii="ＭＳ Ｐ明朝" w:eastAsia="ＭＳ Ｐ明朝" w:hAnsi="ＭＳ Ｐ明朝" w:hint="eastAsia"/>
                <w:sz w:val="22"/>
              </w:rPr>
              <w:t>インターネット</w:t>
            </w:r>
            <w:r>
              <w:rPr>
                <w:rFonts w:ascii="ＭＳ Ｐ明朝" w:eastAsia="ＭＳ Ｐ明朝" w:hAnsi="ＭＳ Ｐ明朝"/>
                <w:sz w:val="22"/>
              </w:rPr>
              <w:t>への接続程度の</w:t>
            </w:r>
            <w:r>
              <w:rPr>
                <w:rFonts w:ascii="ＭＳ Ｐ明朝" w:eastAsia="ＭＳ Ｐ明朝" w:hAnsi="ＭＳ Ｐ明朝" w:hint="eastAsia"/>
                <w:sz w:val="22"/>
              </w:rPr>
              <w:t>スキル</w:t>
            </w:r>
            <w:r>
              <w:rPr>
                <w:rFonts w:ascii="ＭＳ Ｐ明朝" w:eastAsia="ＭＳ Ｐ明朝" w:hAnsi="ＭＳ Ｐ明朝"/>
                <w:sz w:val="22"/>
              </w:rPr>
              <w:t>でよい</w:t>
            </w:r>
            <w:r>
              <w:rPr>
                <w:rFonts w:ascii="ＭＳ Ｐ明朝" w:eastAsia="ＭＳ Ｐ明朝" w:hAnsi="ＭＳ Ｐ明朝"/>
                <w:sz w:val="22"/>
              </w:rPr>
              <w:t>)</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使用回線</w:t>
            </w:r>
          </w:p>
        </w:tc>
        <w:tc>
          <w:tcPr>
            <w:tcW w:w="9081" w:type="dxa"/>
            <w:gridSpan w:val="6"/>
            <w:tcBorders>
              <w:left w:val="single" w:sz="4" w:space="0" w:color="auto"/>
            </w:tcBorders>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hint="eastAsia"/>
                <w:sz w:val="22"/>
              </w:rPr>
              <w:t>公衆網、</w:t>
            </w:r>
            <w:r>
              <w:rPr>
                <w:rFonts w:ascii="ＭＳ Ｐ明朝" w:eastAsia="ＭＳ Ｐ明朝" w:hAnsi="ＭＳ Ｐ明朝"/>
                <w:sz w:val="22"/>
              </w:rPr>
              <w:t>VAN</w:t>
            </w:r>
            <w:r>
              <w:rPr>
                <w:rFonts w:ascii="ＭＳ Ｐ明朝" w:eastAsia="ＭＳ Ｐ明朝" w:hAnsi="ＭＳ Ｐ明朝"/>
                <w:sz w:val="22"/>
              </w:rPr>
              <w:t>､</w:t>
            </w:r>
            <w:r>
              <w:rPr>
                <w:rFonts w:ascii="ＭＳ Ｐ明朝" w:eastAsia="ＭＳ Ｐ明朝" w:hAnsi="ＭＳ Ｐ明朝"/>
                <w:sz w:val="22"/>
              </w:rPr>
              <w:t>VPN</w:t>
            </w:r>
            <w:r>
              <w:rPr>
                <w:rFonts w:ascii="ＭＳ Ｐ明朝" w:eastAsia="ＭＳ Ｐ明朝" w:hAnsi="ＭＳ Ｐ明朝"/>
                <w:sz w:val="22"/>
              </w:rPr>
              <w:t>､</w:t>
            </w:r>
            <w:r>
              <w:rPr>
                <w:rFonts w:ascii="ＭＳ Ｐ明朝" w:eastAsia="ＭＳ Ｐ明朝" w:hAnsi="ＭＳ Ｐ明朝" w:hint="eastAsia"/>
                <w:sz w:val="22"/>
              </w:rPr>
              <w:t>インターネット</w:t>
            </w:r>
            <w:r>
              <w:rPr>
                <w:rFonts w:ascii="ＭＳ Ｐ明朝" w:eastAsia="ＭＳ Ｐ明朝" w:hAnsi="ＭＳ Ｐ明朝"/>
                <w:sz w:val="22"/>
              </w:rPr>
              <w:t>(</w:t>
            </w:r>
            <w:r>
              <w:rPr>
                <w:rFonts w:ascii="ＭＳ Ｐ明朝" w:eastAsia="ＭＳ Ｐ明朝" w:hAnsi="ＭＳ Ｐ明朝"/>
                <w:sz w:val="22"/>
              </w:rPr>
              <w:t>専用線､ﾀﾞｲﾔﾙｱｯﾌﾟ</w:t>
            </w:r>
            <w:r>
              <w:rPr>
                <w:rFonts w:ascii="ＭＳ Ｐ明朝" w:eastAsia="ＭＳ Ｐ明朝" w:hAnsi="ＭＳ Ｐ明朝"/>
                <w:sz w:val="22"/>
              </w:rPr>
              <w:t>)</w:t>
            </w:r>
          </w:p>
        </w:tc>
      </w:tr>
      <w:tr w:rsidR="00000000">
        <w:tblPrEx>
          <w:tblCellMar>
            <w:top w:w="0" w:type="dxa"/>
            <w:bottom w:w="0" w:type="dxa"/>
          </w:tblCellMar>
        </w:tblPrEx>
        <w:trPr>
          <w:cantSplit/>
          <w:trHeight w:val="88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使用する通信プロトコル</w:t>
            </w:r>
          </w:p>
        </w:tc>
        <w:tc>
          <w:tcPr>
            <w:tcW w:w="2312" w:type="dxa"/>
            <w:gridSpan w:val="2"/>
            <w:tcBorders>
              <w:left w:val="single" w:sz="4" w:space="0" w:color="auto"/>
            </w:tcBorders>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sz w:val="22"/>
              </w:rPr>
              <w:t>拡張</w:t>
            </w:r>
            <w:r>
              <w:rPr>
                <w:rFonts w:ascii="ＭＳ Ｐ明朝" w:eastAsia="ＭＳ Ｐ明朝" w:hAnsi="ＭＳ Ｐ明朝"/>
                <w:sz w:val="22"/>
              </w:rPr>
              <w:t>Z</w:t>
            </w:r>
            <w:r>
              <w:rPr>
                <w:rFonts w:ascii="ＭＳ Ｐ明朝" w:eastAsia="ＭＳ Ｐ明朝" w:hAnsi="ＭＳ Ｐ明朝"/>
                <w:sz w:val="22"/>
              </w:rPr>
              <w:t>手順</w:t>
            </w:r>
          </w:p>
          <w:p w:rsidR="00000000" w:rsidRDefault="00215564">
            <w:pPr>
              <w:jc w:val="center"/>
              <w:rPr>
                <w:rFonts w:ascii="ＭＳ Ｐ明朝" w:eastAsia="ＭＳ Ｐ明朝" w:hAnsi="ＭＳ Ｐ明朝"/>
                <w:sz w:val="22"/>
              </w:rPr>
            </w:pPr>
            <w:r>
              <w:rPr>
                <w:rFonts w:ascii="ＭＳ Ｐ明朝" w:eastAsia="ＭＳ Ｐ明朝" w:hAnsi="ＭＳ Ｐ明朝"/>
                <w:sz w:val="22"/>
              </w:rPr>
              <w:t>全銀</w:t>
            </w:r>
            <w:r>
              <w:rPr>
                <w:rFonts w:ascii="ＭＳ Ｐ明朝" w:eastAsia="ＭＳ Ｐ明朝" w:hAnsi="ＭＳ Ｐ明朝"/>
                <w:sz w:val="22"/>
              </w:rPr>
              <w:t>TCP/IP</w:t>
            </w:r>
          </w:p>
          <w:p w:rsidR="00000000" w:rsidRDefault="00215564">
            <w:pPr>
              <w:jc w:val="center"/>
              <w:rPr>
                <w:rFonts w:ascii="ＭＳ Ｐ明朝" w:eastAsia="ＭＳ Ｐ明朝" w:hAnsi="ＭＳ Ｐ明朝" w:hint="eastAsia"/>
                <w:sz w:val="22"/>
              </w:rPr>
            </w:pPr>
            <w:r>
              <w:rPr>
                <w:rFonts w:ascii="ＭＳ Ｐ明朝" w:eastAsia="ＭＳ Ｐ明朝" w:hAnsi="ＭＳ Ｐ明朝"/>
                <w:sz w:val="22"/>
              </w:rPr>
              <w:t>FTP</w:t>
            </w:r>
            <w:r>
              <w:rPr>
                <w:rFonts w:ascii="ＭＳ Ｐ明朝" w:eastAsia="ＭＳ Ｐ明朝" w:hAnsi="ＭＳ Ｐ明朝" w:hint="eastAsia"/>
                <w:sz w:val="22"/>
              </w:rPr>
              <w:t>等</w:t>
            </w:r>
          </w:p>
        </w:tc>
        <w:tc>
          <w:tcPr>
            <w:tcW w:w="2324" w:type="dxa"/>
            <w:gridSpan w:val="2"/>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sz w:val="22"/>
              </w:rPr>
              <w:t>SMTP/MIME</w:t>
            </w:r>
            <w:r>
              <w:rPr>
                <w:rFonts w:ascii="ＭＳ Ｐ明朝" w:eastAsia="ＭＳ Ｐ明朝" w:hAnsi="ＭＳ Ｐ明朝" w:hint="eastAsia"/>
                <w:sz w:val="22"/>
              </w:rPr>
              <w:t>等</w:t>
            </w:r>
          </w:p>
        </w:tc>
        <w:tc>
          <w:tcPr>
            <w:tcW w:w="4445" w:type="dxa"/>
            <w:gridSpan w:val="2"/>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sz w:val="22"/>
              </w:rPr>
              <w:t>HTTP</w:t>
            </w:r>
            <w:r>
              <w:rPr>
                <w:rFonts w:ascii="ＭＳ Ｐ明朝" w:eastAsia="ＭＳ Ｐ明朝" w:hAnsi="ＭＳ Ｐ明朝" w:hint="eastAsia"/>
                <w:sz w:val="22"/>
              </w:rPr>
              <w:t>等</w:t>
            </w:r>
          </w:p>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w:t>
            </w:r>
            <w:r>
              <w:rPr>
                <w:rFonts w:ascii="ＭＳ Ｐ明朝" w:eastAsia="ＭＳ Ｐ明朝" w:hAnsi="ＭＳ Ｐ明朝" w:hint="eastAsia"/>
                <w:sz w:val="22"/>
              </w:rPr>
              <w:t>ファイル</w:t>
            </w:r>
            <w:r>
              <w:rPr>
                <w:rFonts w:ascii="ＭＳ Ｐ明朝" w:eastAsia="ＭＳ Ｐ明朝" w:hAnsi="ＭＳ Ｐ明朝"/>
                <w:sz w:val="22"/>
              </w:rPr>
              <w:t>の</w:t>
            </w:r>
            <w:r>
              <w:rPr>
                <w:rFonts w:ascii="ＭＳ Ｐ明朝" w:eastAsia="ＭＳ Ｐ明朝" w:hAnsi="ＭＳ Ｐ明朝" w:hint="eastAsia"/>
                <w:sz w:val="22"/>
              </w:rPr>
              <w:t>アップロード、ダウンロード</w:t>
            </w:r>
            <w:r>
              <w:rPr>
                <w:rFonts w:ascii="ＭＳ Ｐ明朝" w:eastAsia="ＭＳ Ｐ明朝" w:hAnsi="ＭＳ Ｐ明朝"/>
                <w:sz w:val="22"/>
              </w:rPr>
              <w:t>に必要に応じて</w:t>
            </w:r>
            <w:r>
              <w:rPr>
                <w:rFonts w:ascii="ＭＳ Ｐ明朝" w:eastAsia="ＭＳ Ｐ明朝" w:hAnsi="ＭＳ Ｐ明朝"/>
                <w:sz w:val="22"/>
              </w:rPr>
              <w:t>FTP</w:t>
            </w:r>
            <w:r>
              <w:rPr>
                <w:rFonts w:ascii="ＭＳ Ｐ明朝" w:eastAsia="ＭＳ Ｐ明朝" w:hAnsi="ＭＳ Ｐ明朝" w:hint="eastAsia"/>
                <w:sz w:val="22"/>
              </w:rPr>
              <w:t>等</w:t>
            </w:r>
            <w:r>
              <w:rPr>
                <w:rFonts w:ascii="ＭＳ Ｐ明朝" w:eastAsia="ＭＳ Ｐ明朝" w:hAnsi="ＭＳ Ｐ明朝"/>
                <w:sz w:val="22"/>
              </w:rPr>
              <w:t>も併用</w:t>
            </w:r>
            <w:r>
              <w:rPr>
                <w:rFonts w:ascii="ＭＳ Ｐ明朝" w:eastAsia="ＭＳ Ｐ明朝" w:hAnsi="ＭＳ Ｐ明朝"/>
                <w:sz w:val="22"/>
              </w:rPr>
              <w:t>)</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処理の型</w:t>
            </w:r>
          </w:p>
        </w:tc>
        <w:tc>
          <w:tcPr>
            <w:tcW w:w="2312" w:type="dxa"/>
            <w:gridSpan w:val="2"/>
            <w:tcBorders>
              <w:left w:val="single" w:sz="4" w:space="0" w:color="auto"/>
            </w:tcBorders>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sz w:val="22"/>
              </w:rPr>
              <w:t>人手を介さない</w:t>
            </w:r>
            <w:r>
              <w:rPr>
                <w:rFonts w:ascii="ＭＳ Ｐ明朝" w:eastAsia="ＭＳ Ｐ明朝" w:hAnsi="ＭＳ Ｐ明朝" w:hint="eastAsia"/>
                <w:sz w:val="22"/>
              </w:rPr>
              <w:t>ﾊﾞｯﾁ</w:t>
            </w:r>
            <w:r>
              <w:rPr>
                <w:rFonts w:ascii="ＭＳ Ｐ明朝" w:eastAsia="ＭＳ Ｐ明朝" w:hAnsi="ＭＳ Ｐ明朝"/>
                <w:sz w:val="22"/>
              </w:rPr>
              <w:t>処理</w:t>
            </w:r>
          </w:p>
        </w:tc>
        <w:tc>
          <w:tcPr>
            <w:tcW w:w="2324" w:type="dxa"/>
            <w:gridSpan w:val="2"/>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sz w:val="22"/>
              </w:rPr>
              <w:t>人手を介した処理</w:t>
            </w:r>
          </w:p>
          <w:p w:rsidR="00000000" w:rsidRDefault="00215564">
            <w:pPr>
              <w:jc w:val="center"/>
              <w:rPr>
                <w:rFonts w:ascii="ＭＳ Ｐ明朝" w:eastAsia="ＭＳ Ｐ明朝" w:hAnsi="ＭＳ Ｐ明朝" w:hint="eastAsia"/>
                <w:sz w:val="22"/>
              </w:rPr>
            </w:pPr>
            <w:r>
              <w:rPr>
                <w:rFonts w:ascii="ＭＳ Ｐ明朝" w:eastAsia="ＭＳ Ｐ明朝" w:hAnsi="ＭＳ Ｐ明朝" w:hint="eastAsia"/>
                <w:sz w:val="22"/>
              </w:rPr>
              <w:t>(AP</w:t>
            </w:r>
            <w:r>
              <w:rPr>
                <w:rFonts w:ascii="ＭＳ Ｐ明朝" w:eastAsia="ＭＳ Ｐ明朝" w:hAnsi="ＭＳ Ｐ明朝" w:hint="eastAsia"/>
                <w:sz w:val="22"/>
              </w:rPr>
              <w:t>での作りこみ可能</w:t>
            </w:r>
            <w:r>
              <w:rPr>
                <w:rFonts w:ascii="ＭＳ Ｐ明朝" w:eastAsia="ＭＳ Ｐ明朝" w:hAnsi="ＭＳ Ｐ明朝" w:hint="eastAsia"/>
                <w:sz w:val="22"/>
              </w:rPr>
              <w:t>)</w:t>
            </w:r>
          </w:p>
        </w:tc>
        <w:tc>
          <w:tcPr>
            <w:tcW w:w="2284" w:type="dxa"/>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sz w:val="22"/>
              </w:rPr>
              <w:t>自動処理</w:t>
            </w:r>
          </w:p>
        </w:tc>
        <w:tc>
          <w:tcPr>
            <w:tcW w:w="2161" w:type="dxa"/>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sz w:val="22"/>
              </w:rPr>
              <w:t>人手を介した処理</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社内情報システムとの連携</w:t>
            </w:r>
          </w:p>
        </w:tc>
        <w:tc>
          <w:tcPr>
            <w:tcW w:w="2306" w:type="dxa"/>
            <w:tcBorders>
              <w:left w:val="single" w:sz="4" w:space="0" w:color="auto"/>
            </w:tcBorders>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sz w:val="22"/>
              </w:rPr>
              <w:t>必要</w:t>
            </w:r>
          </w:p>
        </w:tc>
        <w:tc>
          <w:tcPr>
            <w:tcW w:w="2330" w:type="dxa"/>
            <w:gridSpan w:val="3"/>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hint="eastAsia"/>
                <w:sz w:val="22"/>
              </w:rPr>
              <w:t>必須ではない</w:t>
            </w:r>
          </w:p>
        </w:tc>
        <w:tc>
          <w:tcPr>
            <w:tcW w:w="2284" w:type="dxa"/>
            <w:vAlign w:val="center"/>
          </w:tcPr>
          <w:p w:rsidR="00000000" w:rsidRDefault="00215564">
            <w:pPr>
              <w:jc w:val="center"/>
              <w:rPr>
                <w:rFonts w:ascii="ＭＳ Ｐ明朝" w:eastAsia="ＭＳ Ｐ明朝" w:hAnsi="ＭＳ Ｐ明朝" w:hint="eastAsia"/>
                <w:sz w:val="22"/>
              </w:rPr>
            </w:pPr>
            <w:r>
              <w:rPr>
                <w:rFonts w:ascii="ＭＳ Ｐ明朝" w:eastAsia="ＭＳ Ｐ明朝" w:hAnsi="ＭＳ Ｐ明朝" w:hint="eastAsia"/>
                <w:sz w:val="22"/>
              </w:rPr>
              <w:t>必要</w:t>
            </w:r>
          </w:p>
        </w:tc>
        <w:tc>
          <w:tcPr>
            <w:tcW w:w="2161" w:type="dxa"/>
            <w:vAlign w:val="center"/>
          </w:tcPr>
          <w:p w:rsidR="00000000" w:rsidRDefault="00215564">
            <w:pPr>
              <w:jc w:val="center"/>
              <w:rPr>
                <w:rFonts w:ascii="ＭＳ Ｐ明朝" w:eastAsia="ＭＳ Ｐ明朝" w:hAnsi="ＭＳ Ｐ明朝"/>
                <w:sz w:val="22"/>
              </w:rPr>
            </w:pPr>
            <w:r>
              <w:rPr>
                <w:rFonts w:ascii="ＭＳ Ｐ明朝" w:eastAsia="ＭＳ Ｐ明朝" w:hAnsi="ＭＳ Ｐ明朝"/>
                <w:sz w:val="22"/>
              </w:rPr>
              <w:t>必須ではない</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情報種類</w:t>
            </w:r>
          </w:p>
        </w:tc>
        <w:tc>
          <w:tcPr>
            <w:tcW w:w="2318" w:type="dxa"/>
            <w:gridSpan w:val="3"/>
            <w:tcBorders>
              <w:left w:val="single" w:sz="4" w:space="0" w:color="auto"/>
            </w:tcBorders>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基本的に大量･定期的な情報</w:t>
            </w:r>
          </w:p>
          <w:p w:rsidR="00000000" w:rsidRDefault="00215564">
            <w:pPr>
              <w:pStyle w:val="a3"/>
              <w:tabs>
                <w:tab w:val="clear" w:pos="4252"/>
                <w:tab w:val="clear" w:pos="8504"/>
              </w:tabs>
              <w:rPr>
                <w:rFonts w:ascii="ＭＳ Ｐ明朝" w:eastAsia="ＭＳ Ｐ明朝" w:hAnsi="ＭＳ Ｐ明朝" w:hint="eastAsia"/>
                <w:sz w:val="22"/>
              </w:rPr>
            </w:pPr>
            <w:r>
              <w:rPr>
                <w:rFonts w:ascii="ＭＳ Ｐ明朝" w:eastAsia="ＭＳ Ｐ明朝" w:hAnsi="ＭＳ Ｐ明朝"/>
                <w:sz w:val="22"/>
              </w:rPr>
              <w:t>受発注</w:t>
            </w:r>
            <w:r>
              <w:rPr>
                <w:rFonts w:ascii="ＭＳ Ｐ明朝" w:eastAsia="ＭＳ Ｐ明朝" w:hAnsi="ＭＳ Ｐ明朝" w:hint="eastAsia"/>
                <w:sz w:val="22"/>
              </w:rPr>
              <w:t>データ</w:t>
            </w:r>
            <w:r>
              <w:rPr>
                <w:rFonts w:ascii="ＭＳ Ｐ明朝" w:eastAsia="ＭＳ Ｐ明朝" w:hAnsi="ＭＳ Ｐ明朝"/>
                <w:sz w:val="22"/>
              </w:rPr>
              <w:t>､販売情報</w:t>
            </w:r>
            <w:r>
              <w:rPr>
                <w:rFonts w:ascii="ＭＳ Ｐ明朝" w:eastAsia="ＭＳ Ｐ明朝" w:hAnsi="ＭＳ Ｐ明朝" w:hint="eastAsia"/>
                <w:sz w:val="22"/>
              </w:rPr>
              <w:t>データ</w:t>
            </w:r>
            <w:r>
              <w:rPr>
                <w:rFonts w:ascii="ＭＳ Ｐ明朝" w:eastAsia="ＭＳ Ｐ明朝" w:hAnsi="ＭＳ Ｐ明朝"/>
                <w:sz w:val="22"/>
              </w:rPr>
              <w:t>､物流</w:t>
            </w:r>
            <w:r>
              <w:rPr>
                <w:rFonts w:ascii="ＭＳ Ｐ明朝" w:eastAsia="ＭＳ Ｐ明朝" w:hAnsi="ＭＳ Ｐ明朝" w:hint="eastAsia"/>
                <w:sz w:val="22"/>
              </w:rPr>
              <w:t>データ</w:t>
            </w:r>
            <w:r>
              <w:rPr>
                <w:rFonts w:ascii="ＭＳ Ｐ明朝" w:eastAsia="ＭＳ Ｐ明朝" w:hAnsi="ＭＳ Ｐ明朝"/>
                <w:sz w:val="22"/>
              </w:rPr>
              <w:t>などといった</w:t>
            </w:r>
            <w:r>
              <w:rPr>
                <w:rFonts w:ascii="ＭＳ Ｐ明朝" w:eastAsia="ＭＳ Ｐ明朝" w:hAnsi="ＭＳ Ｐ明朝" w:hint="eastAsia"/>
                <w:sz w:val="22"/>
              </w:rPr>
              <w:t>ﾊﾞｯﾁ</w:t>
            </w:r>
            <w:r>
              <w:rPr>
                <w:rFonts w:ascii="ＭＳ Ｐ明朝" w:eastAsia="ＭＳ Ｐ明朝" w:hAnsi="ＭＳ Ｐ明朝"/>
                <w:sz w:val="22"/>
              </w:rPr>
              <w:t>型に向いたもの</w:t>
            </w:r>
          </w:p>
        </w:tc>
        <w:tc>
          <w:tcPr>
            <w:tcW w:w="6763" w:type="dxa"/>
            <w:gridSpan w:val="3"/>
            <w:vAlign w:val="center"/>
          </w:tcPr>
          <w:p w:rsidR="00000000" w:rsidRDefault="00215564">
            <w:pPr>
              <w:jc w:val="center"/>
              <w:rPr>
                <w:rFonts w:ascii="ＭＳ Ｐ明朝" w:eastAsia="ＭＳ Ｐ明朝" w:hAnsi="ＭＳ Ｐ明朝"/>
                <w:sz w:val="22"/>
              </w:rPr>
            </w:pPr>
            <w:r>
              <w:t>基本的に小規模･不定期な情報</w:t>
            </w:r>
            <w:r>
              <w:rPr>
                <w:rFonts w:hint="eastAsia"/>
              </w:rPr>
              <w:t>で、</w:t>
            </w:r>
            <w:r>
              <w:t>商品情報</w:t>
            </w:r>
            <w:r>
              <w:t>DB</w:t>
            </w:r>
            <w:r>
              <w:t>､資材受発注</w:t>
            </w:r>
            <w:r>
              <w:rPr>
                <w:rFonts w:hint="eastAsia"/>
              </w:rPr>
              <w:t>システム</w:t>
            </w:r>
            <w:r>
              <w:t>など随時変更､入力される情報</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業務内容</w:t>
            </w:r>
          </w:p>
        </w:tc>
        <w:tc>
          <w:tcPr>
            <w:tcW w:w="2318" w:type="dxa"/>
            <w:gridSpan w:val="3"/>
            <w:tcBorders>
              <w:left w:val="single" w:sz="4" w:space="0" w:color="auto"/>
            </w:tcBorders>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社内情報</w:t>
            </w:r>
            <w:r>
              <w:rPr>
                <w:rFonts w:ascii="ＭＳ Ｐ明朝" w:eastAsia="ＭＳ Ｐ明朝" w:hAnsi="ＭＳ Ｐ明朝" w:hint="eastAsia"/>
                <w:sz w:val="22"/>
              </w:rPr>
              <w:t>システム</w:t>
            </w:r>
            <w:r>
              <w:rPr>
                <w:rFonts w:ascii="ＭＳ Ｐ明朝" w:eastAsia="ＭＳ Ｐ明朝" w:hAnsi="ＭＳ Ｐ明朝"/>
                <w:sz w:val="22"/>
              </w:rPr>
              <w:t>と</w:t>
            </w:r>
            <w:r>
              <w:rPr>
                <w:rFonts w:ascii="ＭＳ Ｐ明朝" w:eastAsia="ＭＳ Ｐ明朝" w:hAnsi="ＭＳ Ｐ明朝" w:hint="eastAsia"/>
                <w:sz w:val="22"/>
              </w:rPr>
              <w:t>一貫</w:t>
            </w:r>
            <w:r>
              <w:rPr>
                <w:rFonts w:ascii="ＭＳ Ｐ明朝" w:eastAsia="ＭＳ Ｐ明朝" w:hAnsi="ＭＳ Ｐ明朝"/>
                <w:sz w:val="22"/>
              </w:rPr>
              <w:t>連携した業務</w:t>
            </w:r>
          </w:p>
        </w:tc>
        <w:tc>
          <w:tcPr>
            <w:tcW w:w="2318" w:type="dxa"/>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検索､表示､印刷､入力｡社内</w:t>
            </w:r>
            <w:r>
              <w:rPr>
                <w:rFonts w:ascii="ＭＳ Ｐ明朝" w:eastAsia="ＭＳ Ｐ明朝" w:hAnsi="ＭＳ Ｐ明朝" w:hint="eastAsia"/>
                <w:sz w:val="22"/>
              </w:rPr>
              <w:t>システム</w:t>
            </w:r>
            <w:r>
              <w:rPr>
                <w:rFonts w:ascii="ＭＳ Ｐ明朝" w:eastAsia="ＭＳ Ｐ明朝" w:hAnsi="ＭＳ Ｐ明朝"/>
                <w:sz w:val="22"/>
              </w:rPr>
              <w:t>とは独立可</w:t>
            </w:r>
          </w:p>
        </w:tc>
        <w:tc>
          <w:tcPr>
            <w:tcW w:w="2284" w:type="dxa"/>
            <w:vAlign w:val="center"/>
          </w:tcPr>
          <w:p w:rsidR="00000000" w:rsidRDefault="00215564">
            <w:pPr>
              <w:rPr>
                <w:rFonts w:ascii="ＭＳ Ｐ明朝" w:eastAsia="ＭＳ Ｐ明朝" w:hAnsi="ＭＳ Ｐ明朝" w:hint="eastAsia"/>
                <w:sz w:val="22"/>
              </w:rPr>
            </w:pPr>
            <w:r>
              <w:rPr>
                <w:rFonts w:ascii="ＭＳ Ｐ明朝" w:eastAsia="ＭＳ Ｐ明朝" w:hAnsi="ＭＳ Ｐ明朝"/>
                <w:sz w:val="22"/>
              </w:rPr>
              <w:t>社内情報</w:t>
            </w:r>
            <w:r>
              <w:rPr>
                <w:rFonts w:ascii="ＭＳ Ｐ明朝" w:eastAsia="ＭＳ Ｐ明朝" w:hAnsi="ＭＳ Ｐ明朝" w:hint="eastAsia"/>
                <w:sz w:val="22"/>
              </w:rPr>
              <w:t>システム</w:t>
            </w:r>
            <w:r>
              <w:rPr>
                <w:rFonts w:ascii="ＭＳ Ｐ明朝" w:eastAsia="ＭＳ Ｐ明朝" w:hAnsi="ＭＳ Ｐ明朝"/>
                <w:sz w:val="22"/>
              </w:rPr>
              <w:t>との連携</w:t>
            </w:r>
          </w:p>
        </w:tc>
        <w:tc>
          <w:tcPr>
            <w:tcW w:w="2161" w:type="dxa"/>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検索､表示､印刷､入力｡社内</w:t>
            </w:r>
            <w:r>
              <w:rPr>
                <w:rFonts w:ascii="ＭＳ Ｐ明朝" w:eastAsia="ＭＳ Ｐ明朝" w:hAnsi="ＭＳ Ｐ明朝" w:hint="eastAsia"/>
                <w:sz w:val="22"/>
              </w:rPr>
              <w:t>システム</w:t>
            </w:r>
            <w:r>
              <w:rPr>
                <w:rFonts w:ascii="ＭＳ Ｐ明朝" w:eastAsia="ＭＳ Ｐ明朝" w:hAnsi="ＭＳ Ｐ明朝"/>
                <w:sz w:val="22"/>
              </w:rPr>
              <w:t>とは独立可</w:t>
            </w:r>
          </w:p>
        </w:tc>
      </w:tr>
      <w:tr w:rsidR="00000000">
        <w:tblPrEx>
          <w:tblCellMar>
            <w:top w:w="0" w:type="dxa"/>
            <w:bottom w:w="0" w:type="dxa"/>
          </w:tblCellMar>
        </w:tblPrEx>
        <w:trPr>
          <w:cantSplit/>
          <w:trHeight w:val="703"/>
          <w:jc w:val="center"/>
        </w:trPr>
        <w:tc>
          <w:tcPr>
            <w:tcW w:w="1573"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jc w:val="center"/>
              <w:rPr>
                <w:rFonts w:ascii="ＭＳ Ｐゴシック" w:eastAsia="ＭＳ Ｐゴシック" w:hAnsi="ＭＳ Ｐ明朝"/>
                <w:sz w:val="22"/>
              </w:rPr>
            </w:pPr>
            <w:r>
              <w:rPr>
                <w:rFonts w:ascii="ＭＳ Ｐゴシック" w:eastAsia="ＭＳ Ｐゴシック" w:hAnsi="ＭＳ Ｐ明朝" w:hint="eastAsia"/>
                <w:sz w:val="22"/>
              </w:rPr>
              <w:t>対象拠点</w:t>
            </w:r>
          </w:p>
        </w:tc>
        <w:tc>
          <w:tcPr>
            <w:tcW w:w="2318" w:type="dxa"/>
            <w:gridSpan w:val="3"/>
            <w:tcBorders>
              <w:left w:val="single" w:sz="4" w:space="0" w:color="auto"/>
            </w:tcBorders>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鉄鋼</w:t>
            </w:r>
            <w:r>
              <w:rPr>
                <w:rFonts w:ascii="ＭＳ Ｐ明朝" w:eastAsia="ＭＳ Ｐ明朝" w:hAnsi="ＭＳ Ｐ明朝" w:hint="eastAsia"/>
                <w:sz w:val="22"/>
              </w:rPr>
              <w:t>ﾒｰｶ</w:t>
            </w:r>
            <w:r>
              <w:rPr>
                <w:rFonts w:ascii="ＭＳ Ｐ明朝" w:eastAsia="ＭＳ Ｐ明朝" w:hAnsi="ＭＳ Ｐ明朝"/>
                <w:sz w:val="22"/>
              </w:rPr>
              <w:t>､大手商社､一部</w:t>
            </w:r>
            <w:r>
              <w:rPr>
                <w:rFonts w:ascii="ＭＳ Ｐ明朝" w:eastAsia="ＭＳ Ｐ明朝" w:hAnsi="ＭＳ Ｐ明朝" w:hint="eastAsia"/>
                <w:sz w:val="22"/>
              </w:rPr>
              <w:t>ｺｲﾙｾﾝﾀｰ</w:t>
            </w:r>
            <w:r>
              <w:rPr>
                <w:rFonts w:ascii="ＭＳ Ｐ明朝" w:eastAsia="ＭＳ Ｐ明朝" w:hAnsi="ＭＳ Ｐ明朝"/>
                <w:sz w:val="22"/>
              </w:rPr>
              <w:t>等の従来型</w:t>
            </w:r>
            <w:r>
              <w:rPr>
                <w:rFonts w:ascii="ＭＳ Ｐ明朝" w:eastAsia="ＭＳ Ｐ明朝" w:hAnsi="ＭＳ Ｐ明朝"/>
                <w:sz w:val="22"/>
              </w:rPr>
              <w:t>EDI</w:t>
            </w:r>
            <w:r>
              <w:rPr>
                <w:rFonts w:ascii="ＭＳ Ｐ明朝" w:eastAsia="ＭＳ Ｐ明朝" w:hAnsi="ＭＳ Ｐ明朝"/>
                <w:sz w:val="22"/>
              </w:rPr>
              <w:t>を導入している企業</w:t>
            </w:r>
          </w:p>
        </w:tc>
        <w:tc>
          <w:tcPr>
            <w:tcW w:w="2318" w:type="dxa"/>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中小規模の</w:t>
            </w:r>
            <w:r>
              <w:rPr>
                <w:rFonts w:ascii="ＭＳ Ｐ明朝" w:eastAsia="ＭＳ Ｐ明朝" w:hAnsi="ＭＳ Ｐ明朝" w:hint="eastAsia"/>
                <w:sz w:val="22"/>
              </w:rPr>
              <w:t>従来型</w:t>
            </w:r>
            <w:r>
              <w:rPr>
                <w:rFonts w:ascii="ＭＳ Ｐ明朝" w:eastAsia="ＭＳ Ｐ明朝" w:hAnsi="ＭＳ Ｐ明朝"/>
                <w:sz w:val="22"/>
              </w:rPr>
              <w:t>EDI</w:t>
            </w:r>
            <w:r>
              <w:rPr>
                <w:rFonts w:ascii="ＭＳ Ｐ明朝" w:eastAsia="ＭＳ Ｐ明朝" w:hAnsi="ＭＳ Ｐ明朝"/>
                <w:sz w:val="22"/>
              </w:rPr>
              <w:t>未導入の</w:t>
            </w:r>
            <w:r>
              <w:rPr>
                <w:rFonts w:ascii="ＭＳ Ｐ明朝" w:eastAsia="ＭＳ Ｐ明朝" w:hAnsi="ＭＳ Ｐ明朝" w:hint="eastAsia"/>
                <w:sz w:val="22"/>
              </w:rPr>
              <w:t>ｺｲﾙｾﾝﾀｰ</w:t>
            </w:r>
            <w:r>
              <w:rPr>
                <w:rFonts w:ascii="ＭＳ Ｐ明朝" w:eastAsia="ＭＳ Ｐ明朝" w:hAnsi="ＭＳ Ｐ明朝"/>
                <w:sz w:val="22"/>
              </w:rPr>
              <w:t>､特約店等</w:t>
            </w:r>
          </w:p>
        </w:tc>
        <w:tc>
          <w:tcPr>
            <w:tcW w:w="2284" w:type="dxa"/>
            <w:vAlign w:val="center"/>
          </w:tcPr>
          <w:p w:rsidR="00000000" w:rsidRDefault="00215564">
            <w:pPr>
              <w:pStyle w:val="a3"/>
              <w:tabs>
                <w:tab w:val="clear" w:pos="4252"/>
                <w:tab w:val="clear" w:pos="8504"/>
              </w:tabs>
              <w:rPr>
                <w:rFonts w:ascii="ＭＳ Ｐ明朝" w:eastAsia="ＭＳ Ｐ明朝" w:hAnsi="ＭＳ Ｐ明朝"/>
                <w:sz w:val="22"/>
              </w:rPr>
            </w:pPr>
            <w:r>
              <w:rPr>
                <w:rFonts w:ascii="ＭＳ Ｐ明朝" w:eastAsia="ＭＳ Ｐ明朝" w:hAnsi="ＭＳ Ｐ明朝"/>
                <w:sz w:val="22"/>
              </w:rPr>
              <w:t>鉄鋼</w:t>
            </w:r>
            <w:r>
              <w:rPr>
                <w:rFonts w:ascii="ＭＳ Ｐ明朝" w:eastAsia="ＭＳ Ｐ明朝" w:hAnsi="ＭＳ Ｐ明朝" w:hint="eastAsia"/>
                <w:sz w:val="22"/>
              </w:rPr>
              <w:t>ﾒｰｶ</w:t>
            </w:r>
            <w:r>
              <w:rPr>
                <w:rFonts w:ascii="ＭＳ Ｐ明朝" w:eastAsia="ＭＳ Ｐ明朝" w:hAnsi="ＭＳ Ｐ明朝"/>
                <w:sz w:val="22"/>
              </w:rPr>
              <w:t>･大手商社等</w:t>
            </w:r>
          </w:p>
        </w:tc>
        <w:tc>
          <w:tcPr>
            <w:tcW w:w="2161" w:type="dxa"/>
            <w:vAlign w:val="center"/>
          </w:tcPr>
          <w:p w:rsidR="00000000" w:rsidRDefault="00215564">
            <w:pPr>
              <w:rPr>
                <w:rFonts w:ascii="ＭＳ Ｐ明朝" w:eastAsia="ＭＳ Ｐ明朝" w:hAnsi="ＭＳ Ｐ明朝"/>
                <w:sz w:val="22"/>
              </w:rPr>
            </w:pPr>
            <w:r>
              <w:rPr>
                <w:rFonts w:ascii="ＭＳ Ｐ明朝" w:eastAsia="ＭＳ Ｐ明朝" w:hAnsi="ＭＳ Ｐ明朝"/>
                <w:sz w:val="22"/>
              </w:rPr>
              <w:t>中小規模の</w:t>
            </w:r>
            <w:r>
              <w:rPr>
                <w:rFonts w:ascii="ＭＳ Ｐ明朝" w:eastAsia="ＭＳ Ｐ明朝" w:hAnsi="ＭＳ Ｐ明朝" w:hint="eastAsia"/>
                <w:sz w:val="22"/>
              </w:rPr>
              <w:t>従来型</w:t>
            </w:r>
            <w:r>
              <w:rPr>
                <w:rFonts w:ascii="ＭＳ Ｐ明朝" w:eastAsia="ＭＳ Ｐ明朝" w:hAnsi="ＭＳ Ｐ明朝"/>
                <w:sz w:val="22"/>
              </w:rPr>
              <w:t>EDI</w:t>
            </w:r>
            <w:r>
              <w:rPr>
                <w:rFonts w:ascii="ＭＳ Ｐ明朝" w:eastAsia="ＭＳ Ｐ明朝" w:hAnsi="ＭＳ Ｐ明朝"/>
                <w:sz w:val="22"/>
              </w:rPr>
              <w:t>未導入の</w:t>
            </w:r>
            <w:r>
              <w:rPr>
                <w:rFonts w:ascii="ＭＳ Ｐ明朝" w:eastAsia="ＭＳ Ｐ明朝" w:hAnsi="ＭＳ Ｐ明朝" w:hint="eastAsia"/>
                <w:sz w:val="22"/>
              </w:rPr>
              <w:t>ｺｲﾙｾﾝﾀｰ</w:t>
            </w:r>
            <w:r>
              <w:rPr>
                <w:rFonts w:ascii="ＭＳ Ｐ明朝" w:eastAsia="ＭＳ Ｐ明朝" w:hAnsi="ＭＳ Ｐ明朝"/>
                <w:sz w:val="22"/>
              </w:rPr>
              <w:t>､特約店等</w:t>
            </w:r>
          </w:p>
        </w:tc>
      </w:tr>
    </w:tbl>
    <w:p w:rsidR="00000000" w:rsidRDefault="00215564">
      <w:pPr>
        <w:spacing w:line="280" w:lineRule="exact"/>
        <w:ind w:left="175" w:hanging="175"/>
        <w:rPr>
          <w:rFonts w:ascii="ＭＳ Ｐゴシック" w:eastAsia="ＭＳ Ｐゴシック" w:hAnsi="ＭＳ Ｐ明朝" w:hint="eastAsia"/>
          <w:sz w:val="22"/>
        </w:rPr>
      </w:pPr>
      <w:r>
        <w:rPr>
          <w:rFonts w:ascii="ＭＳ Ｐゴシック" w:eastAsia="ＭＳ Ｐゴシック" w:hAnsi="ＭＳ Ｐ明朝"/>
          <w:sz w:val="22"/>
        </w:rPr>
        <w:br w:type="page"/>
      </w:r>
      <w:r>
        <w:rPr>
          <w:rFonts w:ascii="ＭＳ Ｐゴシック" w:eastAsia="ＭＳ Ｐゴシック" w:hAnsi="ＭＳ Ｐ明朝" w:hint="eastAsia"/>
          <w:sz w:val="22"/>
        </w:rPr>
        <w:t>7</w:t>
      </w:r>
      <w:r>
        <w:rPr>
          <w:rFonts w:ascii="ＭＳ Ｐゴシック" w:eastAsia="ＭＳ Ｐゴシック" w:hAnsi="ＭＳ Ｐ明朝" w:hint="eastAsia"/>
          <w:sz w:val="22"/>
        </w:rPr>
        <w:t>．鉄鋼版インター</w:t>
      </w:r>
      <w:r>
        <w:rPr>
          <w:rFonts w:ascii="ＭＳ Ｐゴシック" w:eastAsia="ＭＳ Ｐゴシック" w:hAnsi="ＭＳ Ｐ明朝" w:hint="eastAsia"/>
          <w:sz w:val="22"/>
        </w:rPr>
        <w:t>ネットＥＤＩの推奨化項目</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鉄鋼インターネットＥＤＩも業界標準としてあくまでも鉄鋼ＥＤＩ標準の延長上に位置付けられるものである。一方で、インターネットＥＤＩの特性を考える場合、メッセージの表現形式や運用ルール等にこれまでの枠組みでは対応しきれない部分も出てくる。</w:t>
      </w: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 xml:space="preserve">　鉄鋼版インターネットＥＤＩの推奨化項目の範囲とその内容を定めるにあたっては、基本的部分では鉄鋼ＥＤＩ標準に準拠しつつ、必要に応じて特有の規定を設けた。また、実際の運用にあたって考慮すべき箇所は当事者間の協議に委ねることにした部分も少なくない。こ</w:t>
      </w:r>
      <w:r>
        <w:rPr>
          <w:rFonts w:ascii="ＭＳ Ｐ明朝" w:eastAsia="ＭＳ Ｐ明朝" w:hAnsi="ＭＳ Ｐ明朝" w:hint="eastAsia"/>
          <w:sz w:val="22"/>
        </w:rPr>
        <w:t>れらは、各企業がインターネット導入にあたって必要となる検討項目を洗い出す際の参考としていただきたい。</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9</w:t>
      </w:r>
      <w:r>
        <w:rPr>
          <w:rFonts w:ascii="ＭＳ Ｐゴシック" w:eastAsia="ＭＳ Ｐゴシック" w:hAnsi="ＭＳ Ｐ明朝" w:hint="eastAsia"/>
          <w:sz w:val="22"/>
        </w:rPr>
        <w:t>図】インターネットＥＤＩの</w:t>
      </w:r>
      <w:r>
        <w:rPr>
          <w:rFonts w:ascii="ＭＳ Ｐ明朝" w:eastAsia="ＭＳ Ｐゴシック" w:hAnsi="ＭＳ Ｐ明朝" w:hint="eastAsia"/>
          <w:sz w:val="22"/>
        </w:rPr>
        <w:t>推奨化項目の</w:t>
      </w:r>
      <w:r>
        <w:rPr>
          <w:rFonts w:ascii="ＭＳ Ｐゴシック" w:eastAsia="ＭＳ Ｐゴシック" w:hAnsi="ＭＳ Ｐ明朝" w:hint="eastAsia"/>
          <w:sz w:val="22"/>
        </w:rPr>
        <w:t>範囲</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g">
            <w:drawing>
              <wp:anchor distT="0" distB="0" distL="114300" distR="114300" simplePos="0" relativeHeight="251697664" behindDoc="0" locked="0" layoutInCell="1" allowOverlap="1">
                <wp:simplePos x="0" y="0"/>
                <wp:positionH relativeFrom="column">
                  <wp:posOffset>228600</wp:posOffset>
                </wp:positionH>
                <wp:positionV relativeFrom="paragraph">
                  <wp:posOffset>152400</wp:posOffset>
                </wp:positionV>
                <wp:extent cx="6352540" cy="4704080"/>
                <wp:effectExtent l="7620" t="10795" r="31115" b="0"/>
                <wp:wrapNone/>
                <wp:docPr id="9"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2540" cy="4704080"/>
                          <a:chOff x="927" y="5492"/>
                          <a:chExt cx="10004" cy="7408"/>
                        </a:xfrm>
                      </wpg:grpSpPr>
                      <wps:wsp>
                        <wps:cNvPr id="10" name="Rectangle 71"/>
                        <wps:cNvSpPr>
                          <a:spLocks noChangeArrowheads="1"/>
                        </wps:cNvSpPr>
                        <wps:spPr bwMode="auto">
                          <a:xfrm>
                            <a:off x="1092" y="12420"/>
                            <a:ext cx="735" cy="360"/>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g:cNvPr id="11" name="Group 85"/>
                        <wpg:cNvGrpSpPr>
                          <a:grpSpLocks/>
                        </wpg:cNvGrpSpPr>
                        <wpg:grpSpPr bwMode="auto">
                          <a:xfrm>
                            <a:off x="927" y="5492"/>
                            <a:ext cx="10004" cy="6653"/>
                            <a:chOff x="941" y="5780"/>
                            <a:chExt cx="10004" cy="6653"/>
                          </a:xfrm>
                        </wpg:grpSpPr>
                        <wps:wsp>
                          <wps:cNvPr id="12" name="Oval 86"/>
                          <wps:cNvSpPr>
                            <a:spLocks noChangeArrowheads="1"/>
                          </wps:cNvSpPr>
                          <wps:spPr bwMode="auto">
                            <a:xfrm>
                              <a:off x="2881" y="11128"/>
                              <a:ext cx="4620" cy="1261"/>
                            </a:xfrm>
                            <a:prstGeom prst="ellipse">
                              <a:avLst/>
                            </a:prstGeom>
                            <a:solidFill>
                              <a:srgbClr val="99CCFF"/>
                            </a:solidFill>
                            <a:ln w="12700">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13" name="Rectangle 87"/>
                          <wps:cNvSpPr>
                            <a:spLocks noChangeArrowheads="1"/>
                          </wps:cNvSpPr>
                          <wps:spPr bwMode="auto">
                            <a:xfrm>
                              <a:off x="3805" y="11487"/>
                              <a:ext cx="3003" cy="541"/>
                            </a:xfrm>
                            <a:prstGeom prst="rect">
                              <a:avLst/>
                            </a:prstGeom>
                            <a:solidFill>
                              <a:srgbClr val="99CC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jc w:val="center"/>
                                  <w:rPr>
                                    <w:rFonts w:eastAsia="ＭＳ Ｐゴシック"/>
                                  </w:rPr>
                                </w:pPr>
                                <w:r>
                                  <w:rPr>
                                    <w:rFonts w:eastAsia="ＭＳ Ｐゴシック" w:hint="eastAsia"/>
                                  </w:rPr>
                                  <w:t>インターネット、ＶＰＮ、ＶＡＮなど</w:t>
                                </w:r>
                              </w:p>
                            </w:txbxContent>
                          </wps:txbx>
                          <wps:bodyPr rot="0" vert="horz" wrap="square" lIns="12700" tIns="12700" rIns="12700" bIns="12700" anchor="t" anchorCtr="0" upright="1">
                            <a:noAutofit/>
                          </wps:bodyPr>
                        </wps:wsp>
                        <wps:wsp>
                          <wps:cNvPr id="14" name="Rectangle 88"/>
                          <wps:cNvSpPr>
                            <a:spLocks noChangeArrowheads="1"/>
                          </wps:cNvSpPr>
                          <wps:spPr bwMode="auto">
                            <a:xfrm>
                              <a:off x="2881" y="10228"/>
                              <a:ext cx="4681" cy="721"/>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jc w:val="center"/>
                                  <w:rPr>
                                    <w:rFonts w:eastAsia="ＭＳ Ｐ明朝"/>
                                  </w:rPr>
                                </w:pPr>
                              </w:p>
                            </w:txbxContent>
                          </wps:txbx>
                          <wps:bodyPr rot="0" vert="horz" wrap="square" lIns="12700" tIns="12700" rIns="12700" bIns="12700" anchor="t" anchorCtr="0" upright="1">
                            <a:noAutofit/>
                          </wps:bodyPr>
                        </wps:wsp>
                        <wps:wsp>
                          <wps:cNvPr id="15" name="Rectangle 89"/>
                          <wps:cNvSpPr>
                            <a:spLocks noChangeArrowheads="1"/>
                          </wps:cNvSpPr>
                          <wps:spPr bwMode="auto">
                            <a:xfrm>
                              <a:off x="2881" y="9012"/>
                              <a:ext cx="4620" cy="50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300" w:lineRule="atLeast"/>
                                  <w:jc w:val="center"/>
                                  <w:rPr>
                                    <w:rFonts w:eastAsia="ＭＳ Ｐゴシック"/>
                                  </w:rPr>
                                </w:pPr>
                                <w:r>
                                  <w:rPr>
                                    <w:rFonts w:eastAsia="ＭＳ Ｐゴシック" w:hint="eastAsia"/>
                                  </w:rPr>
                                  <w:t>手動／自動化ツール等</w:t>
                                </w:r>
                              </w:p>
                            </w:txbxContent>
                          </wps:txbx>
                          <wps:bodyPr rot="0" vert="horz" wrap="square" lIns="12700" tIns="12700" rIns="12700" bIns="12700" anchor="t" anchorCtr="0" upright="1">
                            <a:noAutofit/>
                          </wps:bodyPr>
                        </wps:wsp>
                        <wps:wsp>
                          <wps:cNvPr id="16" name="Rectangle 90"/>
                          <wps:cNvSpPr>
                            <a:spLocks noChangeArrowheads="1"/>
                          </wps:cNvSpPr>
                          <wps:spPr bwMode="auto">
                            <a:xfrm>
                              <a:off x="3301" y="7572"/>
                              <a:ext cx="2117" cy="44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spacing w:line="300" w:lineRule="atLeast"/>
                                  <w:rPr>
                                    <w:rFonts w:eastAsia="ＭＳ Ｐ明朝"/>
                                  </w:rPr>
                                </w:pPr>
                                <w:r>
                                  <w:rPr>
                                    <w:rFonts w:eastAsia="ＭＳ Ｐゴシック" w:hint="eastAsia"/>
                                  </w:rPr>
                                  <w:t>プライベートメッセージ</w:t>
                                </w:r>
                              </w:p>
                            </w:txbxContent>
                          </wps:txbx>
                          <wps:bodyPr rot="0" vert="horz" wrap="square" lIns="12700" tIns="12700" rIns="12700" bIns="12700" anchor="t" anchorCtr="0" upright="1">
                            <a:noAutofit/>
                          </wps:bodyPr>
                        </wps:wsp>
                        <wpg:grpSp>
                          <wpg:cNvPr id="17" name="Group 91"/>
                          <wpg:cNvGrpSpPr>
                            <a:grpSpLocks/>
                          </wpg:cNvGrpSpPr>
                          <wpg:grpSpPr bwMode="auto">
                            <a:xfrm>
                              <a:off x="2928" y="7006"/>
                              <a:ext cx="7929" cy="1745"/>
                              <a:chOff x="3955" y="4445"/>
                              <a:chExt cx="7929" cy="1745"/>
                            </a:xfrm>
                          </wpg:grpSpPr>
                          <wps:wsp>
                            <wps:cNvPr id="18" name="Line 92"/>
                            <wps:cNvCnPr>
                              <a:cxnSpLocks noChangeShapeType="1"/>
                            </wps:cNvCnPr>
                            <wps:spPr bwMode="auto">
                              <a:xfrm>
                                <a:off x="3963" y="4464"/>
                                <a:ext cx="792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93"/>
                            <wps:cNvCnPr>
                              <a:cxnSpLocks noChangeShapeType="1"/>
                            </wps:cNvCnPr>
                            <wps:spPr bwMode="auto">
                              <a:xfrm>
                                <a:off x="3955" y="4445"/>
                                <a:ext cx="1" cy="17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94"/>
                            <wps:cNvCnPr>
                              <a:cxnSpLocks noChangeShapeType="1"/>
                            </wps:cNvCnPr>
                            <wps:spPr bwMode="auto">
                              <a:xfrm>
                                <a:off x="3955" y="6173"/>
                                <a:ext cx="270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95"/>
                            <wps:cNvCnPr>
                              <a:cxnSpLocks noChangeShapeType="1"/>
                            </wps:cNvCnPr>
                            <wps:spPr bwMode="auto">
                              <a:xfrm flipV="1">
                                <a:off x="6654" y="5029"/>
                                <a:ext cx="2" cy="1129"/>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96"/>
                            <wps:cNvCnPr>
                              <a:cxnSpLocks noChangeShapeType="1"/>
                            </wps:cNvCnPr>
                            <wps:spPr bwMode="auto">
                              <a:xfrm>
                                <a:off x="6655" y="5021"/>
                                <a:ext cx="5221" cy="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97"/>
                            <wps:cNvCnPr>
                              <a:cxnSpLocks noChangeShapeType="1"/>
                            </wps:cNvCnPr>
                            <wps:spPr bwMode="auto">
                              <a:xfrm>
                                <a:off x="11875" y="4477"/>
                                <a:ext cx="1" cy="573"/>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4" name="Line 98"/>
                          <wps:cNvCnPr>
                            <a:cxnSpLocks noChangeShapeType="1"/>
                          </wps:cNvCnPr>
                          <wps:spPr bwMode="auto">
                            <a:xfrm flipH="1">
                              <a:off x="3830" y="9417"/>
                              <a:ext cx="3001" cy="8"/>
                            </a:xfrm>
                            <a:prstGeom prst="line">
                              <a:avLst/>
                            </a:prstGeom>
                            <a:noFill/>
                            <a:ln w="2540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99"/>
                          <wps:cNvCnPr>
                            <a:cxnSpLocks noChangeShapeType="1"/>
                          </wps:cNvCnPr>
                          <wps:spPr bwMode="auto">
                            <a:xfrm>
                              <a:off x="5269" y="9429"/>
                              <a:ext cx="1" cy="2069"/>
                            </a:xfrm>
                            <a:prstGeom prst="line">
                              <a:avLst/>
                            </a:prstGeom>
                            <a:noFill/>
                            <a:ln w="2540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Text Box 100"/>
                          <wps:cNvSpPr txBox="1">
                            <a:spLocks noChangeArrowheads="1"/>
                          </wps:cNvSpPr>
                          <wps:spPr bwMode="auto">
                            <a:xfrm>
                              <a:off x="2931" y="5780"/>
                              <a:ext cx="7888" cy="448"/>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rPr>
                                    <w:rFonts w:eastAsia="ＭＳ Ｐゴシック" w:hint="eastAsia"/>
                                  </w:rPr>
                                </w:pPr>
                                <w:r>
                                  <w:rPr>
                                    <w:rFonts w:eastAsia="ＭＳ Ｐゴシック" w:hint="eastAsia"/>
                                  </w:rPr>
                                  <w:t xml:space="preserve">ネットワーク契約など　　　　　　　　</w:t>
                                </w:r>
                                <w:r>
                                  <w:rPr>
                                    <w:rFonts w:eastAsia="ＭＳ Ｐゴシック" w:hint="eastAsia"/>
                                  </w:rPr>
                                  <w:t xml:space="preserve"> </w:t>
                                </w:r>
                                <w:r>
                                  <w:rPr>
                                    <w:rFonts w:eastAsia="ＭＳ Ｐゴシック" w:hint="eastAsia"/>
                                  </w:rPr>
                                  <w:t xml:space="preserve">　　　　（覚書、取り決め書の事例を掲載）</w:t>
                                </w:r>
                              </w:p>
                            </w:txbxContent>
                          </wps:txbx>
                          <wps:bodyPr rot="0" vert="horz" wrap="square" lIns="91440" tIns="0" rIns="91440" bIns="0" anchor="t" anchorCtr="0" upright="1">
                            <a:noAutofit/>
                          </wps:bodyPr>
                        </wps:wsp>
                        <wps:wsp>
                          <wps:cNvPr id="27" name="Text Box 101"/>
                          <wps:cNvSpPr txBox="1">
                            <a:spLocks noChangeArrowheads="1"/>
                          </wps:cNvSpPr>
                          <wps:spPr bwMode="auto">
                            <a:xfrm>
                              <a:off x="2931" y="6420"/>
                              <a:ext cx="7888" cy="448"/>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rPr>
                                    <w:rFonts w:eastAsia="ＭＳ Ｐゴシック" w:hint="eastAsia"/>
                                  </w:rPr>
                                </w:pPr>
                                <w:r>
                                  <w:rPr>
                                    <w:rFonts w:eastAsia="ＭＳ Ｐゴシック" w:hint="eastAsia"/>
                                  </w:rPr>
                                  <w:t>運用マニュアル　　　　　　　　　　　　　　　　（遵守項目と参考項目を制定）</w:t>
                                </w:r>
                              </w:p>
                              <w:p w:rsidR="00000000" w:rsidRDefault="00215564">
                                <w:pPr>
                                  <w:rPr>
                                    <w:rFonts w:eastAsia="ＭＳ Ｐ明朝" w:hint="eastAsia"/>
                                  </w:rPr>
                                </w:pPr>
                              </w:p>
                            </w:txbxContent>
                          </wps:txbx>
                          <wps:bodyPr rot="0" vert="horz" wrap="square" lIns="91440" tIns="0" rIns="91440" bIns="0" anchor="t" anchorCtr="0" upright="1">
                            <a:noAutofit/>
                          </wps:bodyPr>
                        </wps:wsp>
                        <wps:wsp>
                          <wps:cNvPr id="28" name="AutoShape 102"/>
                          <wps:cNvSpPr>
                            <a:spLocks noChangeArrowheads="1"/>
                          </wps:cNvSpPr>
                          <wps:spPr bwMode="auto">
                            <a:xfrm>
                              <a:off x="995" y="5780"/>
                              <a:ext cx="1614" cy="448"/>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00000" w:rsidRDefault="00215564">
                                <w:pPr>
                                  <w:rPr>
                                    <w:rFonts w:eastAsia="ＭＳ Ｐ明朝" w:hint="eastAsia"/>
                                    <w:sz w:val="20"/>
                                  </w:rPr>
                                </w:pPr>
                                <w:r>
                                  <w:rPr>
                                    <w:rFonts w:eastAsia="ＭＳ Ｐ明朝" w:hint="eastAsia"/>
                                    <w:sz w:val="20"/>
                                  </w:rPr>
                                  <w:t>取引基本契約</w:t>
                                </w:r>
                              </w:p>
                            </w:txbxContent>
                          </wps:txbx>
                          <wps:bodyPr rot="0" vert="horz" wrap="square" lIns="91440" tIns="0" rIns="91440" bIns="0" anchor="t" anchorCtr="0" upright="1">
                            <a:noAutofit/>
                          </wps:bodyPr>
                        </wps:wsp>
                        <wps:wsp>
                          <wps:cNvPr id="29" name="AutoShape 103"/>
                          <wps:cNvSpPr>
                            <a:spLocks noChangeArrowheads="1"/>
                          </wps:cNvSpPr>
                          <wps:spPr bwMode="auto">
                            <a:xfrm>
                              <a:off x="995" y="6420"/>
                              <a:ext cx="1614" cy="448"/>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00000" w:rsidRDefault="00215564">
                                <w:pPr>
                                  <w:rPr>
                                    <w:rFonts w:eastAsia="ＭＳ Ｐ明朝" w:hint="eastAsia"/>
                                    <w:sz w:val="20"/>
                                  </w:rPr>
                                </w:pPr>
                                <w:r>
                                  <w:rPr>
                                    <w:rFonts w:eastAsia="ＭＳ Ｐ明朝" w:hint="eastAsia"/>
                                    <w:sz w:val="20"/>
                                  </w:rPr>
                                  <w:t>業務運用規約</w:t>
                                </w:r>
                              </w:p>
                            </w:txbxContent>
                          </wps:txbx>
                          <wps:bodyPr rot="0" vert="horz" wrap="square" lIns="91440" tIns="0" rIns="91440" bIns="0" anchor="t" anchorCtr="0" upright="1">
                            <a:noAutofit/>
                          </wps:bodyPr>
                        </wps:wsp>
                        <wps:wsp>
                          <wps:cNvPr id="30" name="AutoShape 104"/>
                          <wps:cNvSpPr>
                            <a:spLocks noChangeArrowheads="1"/>
                          </wps:cNvSpPr>
                          <wps:spPr bwMode="auto">
                            <a:xfrm>
                              <a:off x="1007" y="7043"/>
                              <a:ext cx="1614" cy="159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00000" w:rsidRDefault="00215564">
                                <w:pPr>
                                  <w:jc w:val="left"/>
                                  <w:rPr>
                                    <w:rFonts w:eastAsia="ＭＳ Ｐ明朝" w:hint="eastAsia"/>
                                    <w:sz w:val="20"/>
                                  </w:rPr>
                                </w:pPr>
                                <w:r>
                                  <w:rPr>
                                    <w:rFonts w:eastAsia="ＭＳ Ｐ明朝" w:hint="eastAsia"/>
                                    <w:sz w:val="20"/>
                                  </w:rPr>
                                  <w:t>情報表現規約</w:t>
                                </w:r>
                              </w:p>
                            </w:txbxContent>
                          </wps:txbx>
                          <wps:bodyPr rot="0" vert="horz" wrap="square" lIns="73440" tIns="0" rIns="73440" bIns="0" anchor="t" anchorCtr="0" upright="1">
                            <a:noAutofit/>
                          </wps:bodyPr>
                        </wps:wsp>
                        <wps:wsp>
                          <wps:cNvPr id="31" name="AutoShape 105"/>
                          <wps:cNvSpPr>
                            <a:spLocks noChangeArrowheads="1"/>
                          </wps:cNvSpPr>
                          <wps:spPr bwMode="auto">
                            <a:xfrm>
                              <a:off x="945" y="8982"/>
                              <a:ext cx="1614" cy="19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00000" w:rsidRDefault="00215564">
                                <w:pPr>
                                  <w:rPr>
                                    <w:rFonts w:eastAsia="ＭＳ Ｐ明朝" w:hint="eastAsia"/>
                                    <w:sz w:val="20"/>
                                  </w:rPr>
                                </w:pPr>
                                <w:r>
                                  <w:rPr>
                                    <w:rFonts w:eastAsia="ＭＳ Ｐ明朝" w:hint="eastAsia"/>
                                    <w:sz w:val="20"/>
                                  </w:rPr>
                                  <w:t>情報伝達規約</w:t>
                                </w:r>
                              </w:p>
                            </w:txbxContent>
                          </wps:txbx>
                          <wps:bodyPr rot="0" vert="horz" wrap="square" lIns="73440" tIns="0" rIns="73440" bIns="0" anchor="t" anchorCtr="0" upright="1">
                            <a:noAutofit/>
                          </wps:bodyPr>
                        </wps:wsp>
                        <wps:wsp>
                          <wps:cNvPr id="64" name="AutoShape 106"/>
                          <wps:cNvSpPr>
                            <a:spLocks noChangeArrowheads="1"/>
                          </wps:cNvSpPr>
                          <wps:spPr bwMode="auto">
                            <a:xfrm>
                              <a:off x="941" y="11049"/>
                              <a:ext cx="1614" cy="1072"/>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00000" w:rsidRDefault="00215564">
                                <w:pPr>
                                  <w:jc w:val="center"/>
                                  <w:rPr>
                                    <w:rFonts w:ascii="ＭＳ Ｐ明朝" w:eastAsia="ＭＳ Ｐ明朝" w:hint="eastAsia"/>
                                  </w:rPr>
                                </w:pPr>
                                <w:r>
                                  <w:rPr>
                                    <w:rFonts w:ascii="ＭＳ Ｐ明朝" w:eastAsia="ＭＳ Ｐ明朝" w:hint="eastAsia"/>
                                  </w:rPr>
                                  <w:t>通</w:t>
                                </w:r>
                                <w:r>
                                  <w:rPr>
                                    <w:rFonts w:ascii="ＭＳ Ｐ明朝" w:eastAsia="ＭＳ Ｐ明朝" w:hint="eastAsia"/>
                                  </w:rPr>
                                  <w:t xml:space="preserve"> </w:t>
                                </w:r>
                                <w:r>
                                  <w:rPr>
                                    <w:rFonts w:ascii="ＭＳ Ｐ明朝" w:eastAsia="ＭＳ Ｐ明朝" w:hint="eastAsia"/>
                                  </w:rPr>
                                  <w:t>信</w:t>
                                </w:r>
                                <w:r>
                                  <w:rPr>
                                    <w:rFonts w:ascii="ＭＳ Ｐ明朝" w:eastAsia="ＭＳ Ｐ明朝" w:hint="eastAsia"/>
                                  </w:rPr>
                                  <w:t xml:space="preserve"> </w:t>
                                </w:r>
                                <w:r>
                                  <w:rPr>
                                    <w:rFonts w:ascii="ＭＳ Ｐ明朝" w:eastAsia="ＭＳ Ｐ明朝" w:hint="eastAsia"/>
                                  </w:rPr>
                                  <w:t>回</w:t>
                                </w:r>
                                <w:r>
                                  <w:rPr>
                                    <w:rFonts w:ascii="ＭＳ Ｐ明朝" w:eastAsia="ＭＳ Ｐ明朝" w:hint="eastAsia"/>
                                  </w:rPr>
                                  <w:t xml:space="preserve"> </w:t>
                                </w:r>
                                <w:r>
                                  <w:rPr>
                                    <w:rFonts w:ascii="ＭＳ Ｐ明朝" w:eastAsia="ＭＳ Ｐ明朝" w:hint="eastAsia"/>
                                  </w:rPr>
                                  <w:t>線</w:t>
                                </w:r>
                              </w:p>
                            </w:txbxContent>
                          </wps:txbx>
                          <wps:bodyPr rot="0" vert="horz" wrap="square" lIns="91440" tIns="0" rIns="91440" bIns="0" anchor="t" anchorCtr="0" upright="1">
                            <a:noAutofit/>
                          </wps:bodyPr>
                        </wps:wsp>
                        <wps:wsp>
                          <wps:cNvPr id="65" name="Line 107"/>
                          <wps:cNvCnPr>
                            <a:cxnSpLocks noChangeShapeType="1"/>
                          </wps:cNvCnPr>
                          <wps:spPr bwMode="auto">
                            <a:xfrm>
                              <a:off x="10081" y="8751"/>
                              <a:ext cx="1" cy="2758"/>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Line 108"/>
                          <wps:cNvCnPr>
                            <a:cxnSpLocks noChangeShapeType="1"/>
                          </wps:cNvCnPr>
                          <wps:spPr bwMode="auto">
                            <a:xfrm>
                              <a:off x="8461" y="8751"/>
                              <a:ext cx="1" cy="2758"/>
                            </a:xfrm>
                            <a:prstGeom prst="line">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109"/>
                          <wps:cNvCnPr>
                            <a:cxnSpLocks noChangeShapeType="1"/>
                          </wps:cNvCnPr>
                          <wps:spPr bwMode="auto">
                            <a:xfrm>
                              <a:off x="6871" y="8832"/>
                              <a:ext cx="1" cy="2701"/>
                            </a:xfrm>
                            <a:prstGeom prst="line">
                              <a:avLst/>
                            </a:prstGeom>
                            <a:noFill/>
                            <a:ln w="2540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Rectangle 110"/>
                          <wps:cNvSpPr>
                            <a:spLocks noChangeArrowheads="1"/>
                          </wps:cNvSpPr>
                          <wps:spPr bwMode="auto">
                            <a:xfrm>
                              <a:off x="8026" y="9192"/>
                              <a:ext cx="2545" cy="697"/>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60" w:lineRule="atLeast"/>
                                  <w:jc w:val="center"/>
                                  <w:rPr>
                                    <w:rFonts w:eastAsia="ＭＳ Ｐゴシック"/>
                                  </w:rPr>
                                </w:pPr>
                                <w:r>
                                  <w:rPr>
                                    <w:rFonts w:eastAsia="ＭＳ Ｐゴシック" w:hint="eastAsia"/>
                                  </w:rPr>
                                  <w:t>全銀協手順</w:t>
                                </w:r>
                              </w:p>
                              <w:p w:rsidR="00000000" w:rsidRDefault="00215564">
                                <w:pPr>
                                  <w:spacing w:line="260" w:lineRule="atLeast"/>
                                  <w:jc w:val="center"/>
                                  <w:rPr>
                                    <w:rFonts w:eastAsia="ＭＳ Ｐ明朝"/>
                                  </w:rPr>
                                </w:pPr>
                                <w:r>
                                  <w:rPr>
                                    <w:rFonts w:eastAsia="ＭＳ Ｐゴシック" w:hint="eastAsia"/>
                                  </w:rPr>
                                  <w:t>（送受の運用手順を含む）</w:t>
                                </w:r>
                              </w:p>
                            </w:txbxContent>
                          </wps:txbx>
                          <wps:bodyPr rot="0" vert="horz" wrap="square" lIns="12700" tIns="0" rIns="12700" bIns="0" anchor="t" anchorCtr="0" upright="1">
                            <a:noAutofit/>
                          </wps:bodyPr>
                        </wps:wsp>
                        <wpg:grpSp>
                          <wpg:cNvPr id="74" name="Group 111"/>
                          <wpg:cNvGrpSpPr>
                            <a:grpSpLocks/>
                          </wpg:cNvGrpSpPr>
                          <wpg:grpSpPr bwMode="auto">
                            <a:xfrm>
                              <a:off x="7711" y="9029"/>
                              <a:ext cx="3060" cy="1921"/>
                              <a:chOff x="7506" y="5752"/>
                              <a:chExt cx="3071" cy="1938"/>
                            </a:xfrm>
                          </wpg:grpSpPr>
                          <wps:wsp>
                            <wps:cNvPr id="75" name="Rectangle 112"/>
                            <wps:cNvSpPr>
                              <a:spLocks noChangeArrowheads="1"/>
                            </wps:cNvSpPr>
                            <wps:spPr bwMode="auto">
                              <a:xfrm>
                                <a:off x="7536" y="6959"/>
                                <a:ext cx="1621" cy="721"/>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rPr>
                                      <w:rFonts w:eastAsia="ＭＳ Ｐ明朝"/>
                                    </w:rPr>
                                  </w:pPr>
                                </w:p>
                              </w:txbxContent>
                            </wps:txbx>
                            <wps:bodyPr rot="0" vert="horz" wrap="square" lIns="12700" tIns="12700" rIns="12700" bIns="12700" anchor="t" anchorCtr="0" upright="1">
                              <a:noAutofit/>
                            </wps:bodyPr>
                          </wps:wsp>
                          <wpg:grpSp>
                            <wpg:cNvPr id="76" name="Group 113"/>
                            <wpg:cNvGrpSpPr>
                              <a:grpSpLocks/>
                            </wpg:cNvGrpSpPr>
                            <wpg:grpSpPr bwMode="auto">
                              <a:xfrm>
                                <a:off x="7506" y="5752"/>
                                <a:ext cx="772" cy="957"/>
                                <a:chOff x="0" y="0"/>
                                <a:chExt cx="21840" cy="20000"/>
                              </a:xfrm>
                            </wpg:grpSpPr>
                            <wps:wsp>
                              <wps:cNvPr id="77" name="Line 114"/>
                              <wps:cNvCnPr>
                                <a:cxnSpLocks noChangeShapeType="1"/>
                              </wps:cNvCnPr>
                              <wps:spPr bwMode="auto">
                                <a:xfrm>
                                  <a:off x="0" y="0"/>
                                  <a:ext cx="24" cy="19978"/>
                                </a:xfrm>
                                <a:prstGeom prst="line">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115"/>
                              <wps:cNvCnPr>
                                <a:cxnSpLocks noChangeShapeType="1"/>
                              </wps:cNvCnPr>
                              <wps:spPr bwMode="auto">
                                <a:xfrm>
                                  <a:off x="0" y="19978"/>
                                  <a:ext cx="21840" cy="22"/>
                                </a:xfrm>
                                <a:prstGeom prst="line">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116"/>
                              <wps:cNvCnPr>
                                <a:cxnSpLocks noChangeShapeType="1"/>
                              </wps:cNvCnPr>
                              <wps:spPr bwMode="auto">
                                <a:xfrm>
                                  <a:off x="0" y="0"/>
                                  <a:ext cx="21840" cy="22"/>
                                </a:xfrm>
                                <a:prstGeom prst="line">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0" name="Group 117"/>
                            <wpg:cNvGrpSpPr>
                              <a:grpSpLocks/>
                            </wpg:cNvGrpSpPr>
                            <wpg:grpSpPr bwMode="auto">
                              <a:xfrm>
                                <a:off x="8277" y="5752"/>
                                <a:ext cx="2300" cy="1938"/>
                                <a:chOff x="0" y="0"/>
                                <a:chExt cx="20000" cy="19999"/>
                              </a:xfrm>
                            </wpg:grpSpPr>
                            <wps:wsp>
                              <wps:cNvPr id="81" name="Line 118"/>
                              <wps:cNvCnPr>
                                <a:cxnSpLocks noChangeShapeType="1"/>
                              </wps:cNvCnPr>
                              <wps:spPr bwMode="auto">
                                <a:xfrm>
                                  <a:off x="0" y="0"/>
                                  <a:ext cx="20000" cy="1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119"/>
                              <wps:cNvCnPr>
                                <a:cxnSpLocks noChangeShapeType="1"/>
                              </wps:cNvCnPr>
                              <wps:spPr bwMode="auto">
                                <a:xfrm>
                                  <a:off x="0" y="9994"/>
                                  <a:ext cx="12225" cy="11"/>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120"/>
                              <wps:cNvCnPr>
                                <a:cxnSpLocks noChangeShapeType="1"/>
                              </wps:cNvCnPr>
                              <wps:spPr bwMode="auto">
                                <a:xfrm>
                                  <a:off x="12218" y="9994"/>
                                  <a:ext cx="7" cy="1000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121"/>
                              <wps:cNvCnPr>
                                <a:cxnSpLocks noChangeShapeType="1"/>
                              </wps:cNvCnPr>
                              <wps:spPr bwMode="auto">
                                <a:xfrm>
                                  <a:off x="12218" y="19986"/>
                                  <a:ext cx="7782" cy="13"/>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122"/>
                              <wps:cNvCnPr>
                                <a:cxnSpLocks noChangeShapeType="1"/>
                              </wps:cNvCnPr>
                              <wps:spPr bwMode="auto">
                                <a:xfrm>
                                  <a:off x="19993" y="0"/>
                                  <a:ext cx="7" cy="19999"/>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86" name="Rectangle 123"/>
                          <wps:cNvSpPr>
                            <a:spLocks noChangeArrowheads="1"/>
                          </wps:cNvSpPr>
                          <wps:spPr bwMode="auto">
                            <a:xfrm>
                              <a:off x="7781" y="10320"/>
                              <a:ext cx="1481" cy="542"/>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exact"/>
                                  <w:jc w:val="center"/>
                                  <w:rPr>
                                    <w:rFonts w:eastAsia="ＭＳ Ｐゴシック"/>
                                  </w:rPr>
                                </w:pPr>
                                <w:r>
                                  <w:rPr>
                                    <w:rFonts w:eastAsia="ＭＳ Ｐゴシック" w:hint="eastAsia"/>
                                  </w:rPr>
                                  <w:t>ＳＮＡ，</w:t>
                                </w:r>
                              </w:p>
                              <w:p w:rsidR="00000000" w:rsidRDefault="00215564">
                                <w:pPr>
                                  <w:spacing w:line="240" w:lineRule="exact"/>
                                  <w:jc w:val="center"/>
                                  <w:rPr>
                                    <w:rFonts w:eastAsia="ＭＳ Ｐゴシック"/>
                                  </w:rPr>
                                </w:pPr>
                                <w:r>
                                  <w:rPr>
                                    <w:rFonts w:eastAsia="ＭＳ Ｐゴシック" w:hint="eastAsia"/>
                                  </w:rPr>
                                  <w:t>独自プロトコル</w:t>
                                </w:r>
                              </w:p>
                            </w:txbxContent>
                          </wps:txbx>
                          <wps:bodyPr rot="0" vert="horz" wrap="square" lIns="12700" tIns="0" rIns="12700" bIns="0" anchor="t" anchorCtr="0" upright="1">
                            <a:noAutofit/>
                          </wps:bodyPr>
                        </wps:wsp>
                        <wps:wsp>
                          <wps:cNvPr id="87" name="Rectangle 124"/>
                          <wps:cNvSpPr>
                            <a:spLocks noChangeArrowheads="1"/>
                          </wps:cNvSpPr>
                          <wps:spPr bwMode="auto">
                            <a:xfrm>
                              <a:off x="5816" y="8203"/>
                              <a:ext cx="5041" cy="532"/>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jc w:val="center"/>
                                  <w:rPr>
                                    <w:rFonts w:eastAsia="ＭＳ Ｐ明朝"/>
                                  </w:rPr>
                                </w:pPr>
                                <w:r>
                                  <w:rPr>
                                    <w:rFonts w:eastAsia="ＭＳ Ｐゴシック" w:hint="eastAsia"/>
                                  </w:rPr>
                                  <w:t>標準メッセージ</w:t>
                                </w:r>
                              </w:p>
                            </w:txbxContent>
                          </wps:txbx>
                          <wps:bodyPr rot="0" vert="horz" wrap="square" lIns="12700" tIns="12700" rIns="12700" bIns="12700" anchor="t" anchorCtr="0" upright="1">
                            <a:noAutofit/>
                          </wps:bodyPr>
                        </wps:wsp>
                        <wps:wsp>
                          <wps:cNvPr id="88" name="Line 125"/>
                          <wps:cNvCnPr>
                            <a:cxnSpLocks noChangeShapeType="1"/>
                          </wps:cNvCnPr>
                          <wps:spPr bwMode="auto">
                            <a:xfrm>
                              <a:off x="6557" y="8201"/>
                              <a:ext cx="3606"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9" name="Oval 126"/>
                          <wps:cNvSpPr>
                            <a:spLocks noChangeArrowheads="1"/>
                          </wps:cNvSpPr>
                          <wps:spPr bwMode="auto">
                            <a:xfrm>
                              <a:off x="5857" y="7449"/>
                              <a:ext cx="5088" cy="864"/>
                            </a:xfrm>
                            <a:prstGeom prst="ellipse">
                              <a:avLst/>
                            </a:prstGeom>
                            <a:solidFill>
                              <a:srgbClr val="99CCFF"/>
                            </a:solidFill>
                            <a:ln w="12700">
                              <a:solidFill>
                                <a:srgbClr val="000000"/>
                              </a:solidFill>
                              <a:prstDash val="dash"/>
                              <a:round/>
                              <a:headEnd/>
                              <a:tailEnd/>
                            </a:ln>
                            <a:effectLst>
                              <a:outerShdw dist="35921" dir="2700000" algn="ctr" rotWithShape="0">
                                <a:srgbClr val="808080"/>
                              </a:outerShdw>
                            </a:effectLst>
                          </wps:spPr>
                          <wps:txbx>
                            <w:txbxContent>
                              <w:p w:rsidR="00000000" w:rsidRDefault="00215564">
                                <w:pPr>
                                  <w:jc w:val="center"/>
                                  <w:rPr>
                                    <w:rFonts w:eastAsia="ＭＳ Ｐ明朝" w:hint="eastAsia"/>
                                    <w:position w:val="-18"/>
                                    <w:shd w:val="pct50" w:color="000000" w:fill="FFFFFF"/>
                                  </w:rPr>
                                </w:pPr>
                              </w:p>
                            </w:txbxContent>
                          </wps:txbx>
                          <wps:bodyPr rot="0" vert="horz" wrap="square" lIns="91440" tIns="45720" rIns="91440" bIns="45720" anchor="t" anchorCtr="0" upright="1">
                            <a:noAutofit/>
                          </wps:bodyPr>
                        </wps:wsp>
                        <wps:wsp>
                          <wps:cNvPr id="90" name="Line 127"/>
                          <wps:cNvCnPr>
                            <a:cxnSpLocks noChangeShapeType="1"/>
                          </wps:cNvCnPr>
                          <wps:spPr bwMode="auto">
                            <a:xfrm flipH="1">
                              <a:off x="3818" y="9435"/>
                              <a:ext cx="9" cy="2112"/>
                            </a:xfrm>
                            <a:prstGeom prst="line">
                              <a:avLst/>
                            </a:prstGeom>
                            <a:noFill/>
                            <a:ln w="2540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 name="Rectangle 128"/>
                          <wps:cNvSpPr>
                            <a:spLocks noChangeArrowheads="1"/>
                          </wps:cNvSpPr>
                          <wps:spPr bwMode="auto">
                            <a:xfrm>
                              <a:off x="6041" y="9671"/>
                              <a:ext cx="1460" cy="362"/>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spacing w:line="320" w:lineRule="atLeast"/>
                                  <w:jc w:val="center"/>
                                  <w:rPr>
                                    <w:rFonts w:eastAsia="ＭＳ Ｐ明朝"/>
                                  </w:rPr>
                                </w:pPr>
                              </w:p>
                            </w:txbxContent>
                          </wps:txbx>
                          <wps:bodyPr rot="0" vert="horz" wrap="square" lIns="12700" tIns="12700" rIns="12700" bIns="12700" anchor="t" anchorCtr="0" upright="1">
                            <a:noAutofit/>
                          </wps:bodyPr>
                        </wps:wsp>
                        <wps:wsp>
                          <wps:cNvPr id="92" name="Rectangle 129"/>
                          <wps:cNvSpPr>
                            <a:spLocks noChangeArrowheads="1"/>
                          </wps:cNvSpPr>
                          <wps:spPr bwMode="auto">
                            <a:xfrm>
                              <a:off x="4826" y="9671"/>
                              <a:ext cx="973" cy="362"/>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spacing w:line="320" w:lineRule="atLeast"/>
                                  <w:jc w:val="center"/>
                                  <w:rPr>
                                    <w:rFonts w:eastAsia="ＭＳ Ｐ明朝"/>
                                  </w:rPr>
                                </w:pPr>
                              </w:p>
                            </w:txbxContent>
                          </wps:txbx>
                          <wps:bodyPr rot="0" vert="horz" wrap="square" lIns="12700" tIns="12700" rIns="12700" bIns="12700" anchor="t" anchorCtr="0" upright="1">
                            <a:noAutofit/>
                          </wps:bodyPr>
                        </wps:wsp>
                        <wps:wsp>
                          <wps:cNvPr id="93" name="Rectangle 130"/>
                          <wps:cNvSpPr>
                            <a:spLocks noChangeArrowheads="1"/>
                          </wps:cNvSpPr>
                          <wps:spPr bwMode="auto">
                            <a:xfrm>
                              <a:off x="2881" y="9672"/>
                              <a:ext cx="1703" cy="362"/>
                            </a:xfrm>
                            <a:prstGeom prst="rect">
                              <a:avLst/>
                            </a:prstGeom>
                            <a:solidFill>
                              <a:srgbClr val="99CCFF"/>
                            </a:solidFill>
                            <a:ln w="12700">
                              <a:solidFill>
                                <a:srgbClr val="000000"/>
                              </a:solidFill>
                              <a:miter lim="800000"/>
                              <a:headEnd/>
                              <a:tailEnd/>
                            </a:ln>
                            <a:effectLst>
                              <a:outerShdw dist="35921" dir="2700000" algn="ctr" rotWithShape="0">
                                <a:srgbClr val="808080"/>
                              </a:outerShdw>
                            </a:effectLst>
                          </wps:spPr>
                          <wps:txbx>
                            <w:txbxContent>
                              <w:p w:rsidR="00000000" w:rsidRDefault="00215564">
                                <w:pPr>
                                  <w:spacing w:line="320" w:lineRule="atLeast"/>
                                  <w:jc w:val="center"/>
                                  <w:rPr>
                                    <w:rFonts w:eastAsia="ＭＳ Ｐ明朝"/>
                                  </w:rPr>
                                </w:pPr>
                              </w:p>
                            </w:txbxContent>
                          </wps:txbx>
                          <wps:bodyPr rot="0" vert="horz" wrap="square" lIns="12700" tIns="12700" rIns="12700" bIns="12700" anchor="t" anchorCtr="0" upright="1">
                            <a:noAutofit/>
                          </wps:bodyPr>
                        </wps:wsp>
                        <wps:wsp>
                          <wps:cNvPr id="94" name="Rectangle 131"/>
                          <wps:cNvSpPr>
                            <a:spLocks noChangeArrowheads="1"/>
                          </wps:cNvSpPr>
                          <wps:spPr bwMode="auto">
                            <a:xfrm>
                              <a:off x="2897" y="9712"/>
                              <a:ext cx="1676" cy="284"/>
                            </a:xfrm>
                            <a:prstGeom prst="rect">
                              <a:avLst/>
                            </a:prstGeom>
                            <a:solidFill>
                              <a:srgbClr val="99CC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exact"/>
                                  <w:jc w:val="center"/>
                                  <w:rPr>
                                    <w:rFonts w:eastAsia="ＭＳ Ｐ明朝"/>
                                  </w:rPr>
                                </w:pPr>
                                <w:r>
                                  <w:rPr>
                                    <w:rFonts w:eastAsia="ＭＳ Ｐ明朝"/>
                                  </w:rPr>
                                  <w:t>HTTP</w:t>
                                </w:r>
                              </w:p>
                            </w:txbxContent>
                          </wps:txbx>
                          <wps:bodyPr rot="0" vert="horz" wrap="square" lIns="12700" tIns="0" rIns="12700" bIns="0" anchor="t" anchorCtr="0" upright="1">
                            <a:noAutofit/>
                          </wps:bodyPr>
                        </wps:wsp>
                        <wps:wsp>
                          <wps:cNvPr id="95" name="Rectangle 132"/>
                          <wps:cNvSpPr>
                            <a:spLocks noChangeArrowheads="1"/>
                          </wps:cNvSpPr>
                          <wps:spPr bwMode="auto">
                            <a:xfrm>
                              <a:off x="4896" y="9720"/>
                              <a:ext cx="876" cy="284"/>
                            </a:xfrm>
                            <a:prstGeom prst="rect">
                              <a:avLst/>
                            </a:prstGeom>
                            <a:solidFill>
                              <a:srgbClr val="99CC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exact"/>
                                  <w:jc w:val="center"/>
                                  <w:rPr>
                                    <w:rFonts w:eastAsia="ＭＳ Ｐ明朝"/>
                                  </w:rPr>
                                </w:pPr>
                                <w:r>
                                  <w:rPr>
                                    <w:rFonts w:eastAsia="ＭＳ Ｐ明朝"/>
                                  </w:rPr>
                                  <w:t>FTP</w:t>
                                </w:r>
                              </w:p>
                            </w:txbxContent>
                          </wps:txbx>
                          <wps:bodyPr rot="0" vert="horz" wrap="square" lIns="12700" tIns="0" rIns="12700" bIns="0" anchor="t" anchorCtr="0" upright="1">
                            <a:noAutofit/>
                          </wps:bodyPr>
                        </wps:wsp>
                        <wps:wsp>
                          <wps:cNvPr id="96" name="Rectangle 133"/>
                          <wps:cNvSpPr>
                            <a:spLocks noChangeArrowheads="1"/>
                          </wps:cNvSpPr>
                          <wps:spPr bwMode="auto">
                            <a:xfrm>
                              <a:off x="6354" y="9720"/>
                              <a:ext cx="888" cy="284"/>
                            </a:xfrm>
                            <a:prstGeom prst="rect">
                              <a:avLst/>
                            </a:prstGeom>
                            <a:solidFill>
                              <a:srgbClr val="99CC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exact"/>
                                  <w:jc w:val="center"/>
                                  <w:rPr>
                                    <w:rFonts w:eastAsia="ＭＳ Ｐ明朝"/>
                                  </w:rPr>
                                </w:pPr>
                                <w:r>
                                  <w:rPr>
                                    <w:rFonts w:eastAsia="ＭＳ Ｐ明朝"/>
                                  </w:rPr>
                                  <w:t>SMTP</w:t>
                                </w:r>
                              </w:p>
                            </w:txbxContent>
                          </wps:txbx>
                          <wps:bodyPr rot="0" vert="horz" wrap="square" lIns="12700" tIns="0" rIns="12700" bIns="0" anchor="t" anchorCtr="0" upright="1">
                            <a:noAutofit/>
                          </wps:bodyPr>
                        </wps:wsp>
                        <wps:wsp>
                          <wps:cNvPr id="97" name="Rectangle 134"/>
                          <wps:cNvSpPr>
                            <a:spLocks noChangeArrowheads="1"/>
                          </wps:cNvSpPr>
                          <wps:spPr bwMode="auto">
                            <a:xfrm>
                              <a:off x="4601" y="10461"/>
                              <a:ext cx="1241" cy="284"/>
                            </a:xfrm>
                            <a:prstGeom prst="rect">
                              <a:avLst/>
                            </a:prstGeom>
                            <a:solidFill>
                              <a:srgbClr val="99CCFF"/>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0000" w:rsidRDefault="00215564">
                                <w:pPr>
                                  <w:spacing w:line="240" w:lineRule="exact"/>
                                  <w:jc w:val="center"/>
                                  <w:rPr>
                                    <w:rFonts w:eastAsia="ＭＳ Ｐゴシック"/>
                                  </w:rPr>
                                </w:pPr>
                                <w:r>
                                  <w:rPr>
                                    <w:rFonts w:eastAsia="ＭＳ Ｐゴシック" w:hint="eastAsia"/>
                                  </w:rPr>
                                  <w:t>ＴＣＰ／ＩＰ</w:t>
                                </w:r>
                              </w:p>
                            </w:txbxContent>
                          </wps:txbx>
                          <wps:bodyPr rot="0" vert="horz" wrap="square" lIns="12700" tIns="0" rIns="12700" bIns="0" anchor="t" anchorCtr="0" upright="1">
                            <a:noAutofit/>
                          </wps:bodyPr>
                        </wps:wsp>
                        <wpg:grpSp>
                          <wpg:cNvPr id="98" name="Group 135"/>
                          <wpg:cNvGrpSpPr>
                            <a:grpSpLocks/>
                          </wpg:cNvGrpSpPr>
                          <wpg:grpSpPr bwMode="auto">
                            <a:xfrm>
                              <a:off x="7711" y="11172"/>
                              <a:ext cx="3045" cy="1261"/>
                              <a:chOff x="0" y="0"/>
                              <a:chExt cx="20000" cy="20000"/>
                            </a:xfrm>
                          </wpg:grpSpPr>
                          <wps:wsp>
                            <wps:cNvPr id="99" name="Oval 136"/>
                            <wps:cNvSpPr>
                              <a:spLocks noChangeArrowheads="1"/>
                            </wps:cNvSpPr>
                            <wps:spPr bwMode="auto">
                              <a:xfrm>
                                <a:off x="0" y="0"/>
                                <a:ext cx="20000" cy="20000"/>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0" name="Rectangle 137"/>
                            <wps:cNvSpPr>
                              <a:spLocks noChangeArrowheads="1"/>
                            </wps:cNvSpPr>
                            <wps:spPr bwMode="auto">
                              <a:xfrm>
                                <a:off x="3999" y="5694"/>
                                <a:ext cx="13003" cy="858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0000" w:rsidRDefault="00215564">
                                  <w:pPr>
                                    <w:jc w:val="center"/>
                                    <w:rPr>
                                      <w:rFonts w:eastAsia="ＭＳ Ｐゴシック"/>
                                    </w:rPr>
                                  </w:pPr>
                                  <w:r>
                                    <w:rPr>
                                      <w:rFonts w:eastAsia="ＭＳ Ｐゴシック" w:hint="eastAsia"/>
                                    </w:rPr>
                                    <w:t>ＶＡＮ</w:t>
                                  </w:r>
                                </w:p>
                              </w:txbxContent>
                            </wps:txbx>
                            <wps:bodyPr rot="0" vert="horz" wrap="square" lIns="12700" tIns="12700" rIns="12700" bIns="12700" anchor="t" anchorCtr="0" upright="1">
                              <a:noAutofit/>
                            </wps:bodyPr>
                          </wps:wsp>
                        </wpg:grpSp>
                        <wps:wsp>
                          <wps:cNvPr id="101" name="Text Box 138"/>
                          <wps:cNvSpPr txBox="1">
                            <a:spLocks noChangeArrowheads="1"/>
                          </wps:cNvSpPr>
                          <wps:spPr bwMode="auto">
                            <a:xfrm>
                              <a:off x="7111" y="7517"/>
                              <a:ext cx="2896" cy="54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eastAsia="ＭＳ Ｐゴシック"/>
                                    <w:position w:val="24"/>
                                  </w:rPr>
                                </w:pPr>
                                <w:r>
                                  <w:rPr>
                                    <w:rFonts w:eastAsia="ＭＳ Ｐゴシック" w:hint="eastAsia"/>
                                    <w:position w:val="24"/>
                                  </w:rPr>
                                  <w:t>標準データ項目、標準コード</w:t>
                                </w:r>
                              </w:p>
                            </w:txbxContent>
                          </wps:txbx>
                          <wps:bodyPr rot="0" vert="horz" wrap="square" lIns="91440" tIns="45720" rIns="91440" bIns="45720" anchor="t" anchorCtr="0" upright="1">
                            <a:noAutofit/>
                          </wps:bodyPr>
                        </wps:wsp>
                      </wpg:grpSp>
                      <wps:wsp>
                        <wps:cNvPr id="102" name="Text Box 321"/>
                        <wps:cNvSpPr txBox="1">
                          <a:spLocks noChangeArrowheads="1"/>
                        </wps:cNvSpPr>
                        <wps:spPr bwMode="auto">
                          <a:xfrm>
                            <a:off x="1842" y="12360"/>
                            <a:ext cx="21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r>
                                <w:rPr>
                                  <w:rFonts w:ascii="ＭＳ Ｐ明朝" w:eastAsia="ＭＳ Ｐ明朝" w:hAnsi="ＭＳ Ｐ明朝" w:hint="eastAsia"/>
                                  <w:sz w:val="22"/>
                                </w:rPr>
                                <w:t>今回の検討の対象</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2" o:spid="_x0000_s1165" style="position:absolute;left:0;text-align:left;margin-left:18pt;margin-top:12pt;width:500.2pt;height:370.4pt;z-index:251697664" coordorigin="927,5492" coordsize="10004,7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">
                <v:rect id="Rectangle 71" o:spid="_x0000_s1166" style="position:absolute;left:1092;top:12420;width:73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" fillcolor="#9cf" strokeweight="1pt">
                  <v:shadow on="t"/>
                </v:rect>
                <v:group id="Group 85" o:spid="_x0000_s1167" style="position:absolute;left:927;top:5492;width:10004;height:6653" coordorigin="941,5780" coordsize="10004,6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86" o:spid="_x0000_s1168" style="position:absolute;left:2881;top:11128;width:4620;height:1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" fillcolor="#9cf" strokeweight="1pt">
                    <v:shadow on="t"/>
                  </v:oval>
                  <v:rect id="Rectangle 87" o:spid="_x0000_s1169" style="position:absolute;left:3805;top:11487;width:3003;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" fillcolor="#9cf" stroked="f" strokeweight="1pt">
                    <v:textbox inset="1pt,1pt,1pt,1pt">
                      <w:txbxContent>
                        <w:p w:rsidR="00000000" w:rsidRDefault="00215564">
                          <w:pPr>
                            <w:jc w:val="center"/>
                            <w:rPr>
                              <w:rFonts w:eastAsia="ＭＳ Ｐゴシック"/>
                            </w:rPr>
                          </w:pPr>
                          <w:r>
                            <w:rPr>
                              <w:rFonts w:eastAsia="ＭＳ Ｐゴシック" w:hint="eastAsia"/>
                            </w:rPr>
                            <w:t>インターネット、ＶＰＮ、ＶＡＮなど</w:t>
                          </w:r>
                        </w:p>
                      </w:txbxContent>
                    </v:textbox>
                  </v:rect>
                  <v:rect id="Rectangle 88" o:spid="_x0000_s1170" style="position:absolute;left:2881;top:10228;width:4681;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" fillcolor="#9cf" strokeweight="1pt">
                    <v:shadow on="t"/>
                    <v:textbox inset="1pt,1pt,1pt,1pt">
                      <w:txbxContent>
                        <w:p w:rsidR="00000000" w:rsidRDefault="00215564">
                          <w:pPr>
                            <w:jc w:val="center"/>
                            <w:rPr>
                              <w:rFonts w:eastAsia="ＭＳ Ｐ明朝"/>
                            </w:rPr>
                          </w:pPr>
                        </w:p>
                      </w:txbxContent>
                    </v:textbox>
                  </v:rect>
                  <v:rect id="Rectangle 89" o:spid="_x0000_s1171" style="position:absolute;left:2881;top:9012;width:4620;height: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" filled="f" strokeweight="1pt">
                    <v:textbox inset="1pt,1pt,1pt,1pt">
                      <w:txbxContent>
                        <w:p w:rsidR="00000000" w:rsidRDefault="00215564">
                          <w:pPr>
                            <w:spacing w:line="300" w:lineRule="atLeast"/>
                            <w:jc w:val="center"/>
                            <w:rPr>
                              <w:rFonts w:eastAsia="ＭＳ Ｐゴシック"/>
                            </w:rPr>
                          </w:pPr>
                          <w:r>
                            <w:rPr>
                              <w:rFonts w:eastAsia="ＭＳ Ｐゴシック" w:hint="eastAsia"/>
                            </w:rPr>
                            <w:t>手動／自動化ツール等</w:t>
                          </w:r>
                        </w:p>
                      </w:txbxContent>
                    </v:textbox>
                  </v:rect>
                  <v:rect id="Rectangle 90" o:spid="_x0000_s1172" style="position:absolute;left:3301;top:7572;width:2117;height: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" filled="f" stroked="f" strokeweight="1pt">
                    <v:textbox inset="1pt,1pt,1pt,1pt">
                      <w:txbxContent>
                        <w:p w:rsidR="00000000" w:rsidRDefault="00215564">
                          <w:pPr>
                            <w:spacing w:line="300" w:lineRule="atLeast"/>
                            <w:rPr>
                              <w:rFonts w:eastAsia="ＭＳ Ｐ明朝"/>
                            </w:rPr>
                          </w:pPr>
                          <w:r>
                            <w:rPr>
                              <w:rFonts w:eastAsia="ＭＳ Ｐゴシック" w:hint="eastAsia"/>
                            </w:rPr>
                            <w:t>プライベートメッセージ</w:t>
                          </w:r>
                        </w:p>
                      </w:txbxContent>
                    </v:textbox>
                  </v:rect>
                  <v:group id="Group 91" o:spid="_x0000_s1173" style="position:absolute;left:2928;top:7006;width:7929;height:1745" coordorigin="3955,4445" coordsize="7929,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92" o:spid="_x0000_s1174" style="position:absolute;visibility:visible;mso-wrap-style:square" from="3963,4464" to="11884,4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" strokeweight="1pt"/>
                    <v:line id="Line 93" o:spid="_x0000_s1175" style="position:absolute;visibility:visible;mso-wrap-style:square" from="3955,4445" to="3956,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" strokeweight="1pt"/>
                    <v:line id="Line 94" o:spid="_x0000_s1176" style="position:absolute;visibility:visible;mso-wrap-style:square" from="3955,6173" to="6656,6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" strokeweight="1pt"/>
                    <v:line id="Line 95" o:spid="_x0000_s1177" style="position:absolute;flip:y;visibility:visible;mso-wrap-style:square" from="6654,5029" to="6656,6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" strokeweight="1pt"/>
                    <v:line id="Line 96" o:spid="_x0000_s1178" style="position:absolute;visibility:visible;mso-wrap-style:square" from="6655,5021" to="11876,5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" strokeweight="1pt"/>
                    <v:line id="Line 97" o:spid="_x0000_s1179" style="position:absolute;visibility:visible;mso-wrap-style:square" from="11875,4477" to="11876,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group>
                  <v:line id="Line 98" o:spid="_x0000_s1180" style="position:absolute;flip:x;visibility:visible;mso-wrap-style:square" from="3830,9417" to="6831,9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" strokeweight="2pt">
                    <v:stroke dashstyle="1 1"/>
                  </v:line>
                  <v:line id="Line 99" o:spid="_x0000_s1181" style="position:absolute;visibility:visible;mso-wrap-style:square" from="5269,9429" to="5270,11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" strokeweight="2pt">
                    <v:stroke dashstyle="1 1" endarrow="block"/>
                  </v:line>
                  <v:shape id="Text Box 100" o:spid="_x0000_s1182" type="#_x0000_t202" style="position:absolute;left:2931;top:5780;width:7888;height: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" fillcolor="#9cf" strokeweight="1pt">
                    <v:shadow on="t"/>
                    <v:textbox inset=",0,,0">
                      <w:txbxContent>
                        <w:p w:rsidR="00000000" w:rsidRDefault="00215564">
                          <w:pPr>
                            <w:rPr>
                              <w:rFonts w:eastAsia="ＭＳ Ｐゴシック" w:hint="eastAsia"/>
                            </w:rPr>
                          </w:pPr>
                          <w:r>
                            <w:rPr>
                              <w:rFonts w:eastAsia="ＭＳ Ｐゴシック" w:hint="eastAsia"/>
                            </w:rPr>
                            <w:t xml:space="preserve">ネットワーク契約など　　　　　　　　</w:t>
                          </w:r>
                          <w:r>
                            <w:rPr>
                              <w:rFonts w:eastAsia="ＭＳ Ｐゴシック" w:hint="eastAsia"/>
                            </w:rPr>
                            <w:t xml:space="preserve"> </w:t>
                          </w:r>
                          <w:r>
                            <w:rPr>
                              <w:rFonts w:eastAsia="ＭＳ Ｐゴシック" w:hint="eastAsia"/>
                            </w:rPr>
                            <w:t xml:space="preserve">　　　　（覚書、取り決め書の事例を掲載）</w:t>
                          </w:r>
                        </w:p>
                      </w:txbxContent>
                    </v:textbox>
                  </v:shape>
                  <v:shape id="Text Box 101" o:spid="_x0000_s1183" type="#_x0000_t202" style="position:absolute;left:2931;top:6420;width:7888;height: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" fillcolor="#9cf" strokeweight="1pt">
                    <v:shadow on="t"/>
                    <v:textbox inset=",0,,0">
                      <w:txbxContent>
                        <w:p w:rsidR="00000000" w:rsidRDefault="00215564">
                          <w:pPr>
                            <w:rPr>
                              <w:rFonts w:eastAsia="ＭＳ Ｐゴシック" w:hint="eastAsia"/>
                            </w:rPr>
                          </w:pPr>
                          <w:r>
                            <w:rPr>
                              <w:rFonts w:eastAsia="ＭＳ Ｐゴシック" w:hint="eastAsia"/>
                            </w:rPr>
                            <w:t>運用マニュアル　　　　　　　　　　　　　　　　（遵守項目と参考項目を制定）</w:t>
                          </w:r>
                        </w:p>
                        <w:p w:rsidR="00000000" w:rsidRDefault="00215564">
                          <w:pPr>
                            <w:rPr>
                              <w:rFonts w:eastAsia="ＭＳ Ｐ明朝" w:hint="eastAsia"/>
                            </w:rPr>
                          </w:pPr>
                        </w:p>
                      </w:txbxContent>
                    </v:textbox>
                  </v:shape>
                  <v:roundrect id="AutoShape 102" o:spid="_x0000_s1184" style="position:absolute;left:995;top:5780;width:1614;height:4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" filled="f">
                    <v:textbox inset=",0,,0">
                      <w:txbxContent>
                        <w:p w:rsidR="00000000" w:rsidRDefault="00215564">
                          <w:pPr>
                            <w:rPr>
                              <w:rFonts w:eastAsia="ＭＳ Ｐ明朝" w:hint="eastAsia"/>
                              <w:sz w:val="20"/>
                            </w:rPr>
                          </w:pPr>
                          <w:r>
                            <w:rPr>
                              <w:rFonts w:eastAsia="ＭＳ Ｐ明朝" w:hint="eastAsia"/>
                              <w:sz w:val="20"/>
                            </w:rPr>
                            <w:t>取引基本契約</w:t>
                          </w:r>
                        </w:p>
                      </w:txbxContent>
                    </v:textbox>
                  </v:roundrect>
                  <v:roundrect id="AutoShape 103" o:spid="_x0000_s1185" style="position:absolute;left:995;top:6420;width:1614;height:4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" filled="f">
                    <v:textbox inset=",0,,0">
                      <w:txbxContent>
                        <w:p w:rsidR="00000000" w:rsidRDefault="00215564">
                          <w:pPr>
                            <w:rPr>
                              <w:rFonts w:eastAsia="ＭＳ Ｐ明朝" w:hint="eastAsia"/>
                              <w:sz w:val="20"/>
                            </w:rPr>
                          </w:pPr>
                          <w:r>
                            <w:rPr>
                              <w:rFonts w:eastAsia="ＭＳ Ｐ明朝" w:hint="eastAsia"/>
                              <w:sz w:val="20"/>
                            </w:rPr>
                            <w:t>業務運用規約</w:t>
                          </w:r>
                        </w:p>
                      </w:txbxContent>
                    </v:textbox>
                  </v:roundrect>
                  <v:roundrect id="AutoShape 104" o:spid="_x0000_s1186" style="position:absolute;left:1007;top:7043;width:1614;height:15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" filled="f">
                    <v:textbox inset="2.04mm,0,2.04mm,0">
                      <w:txbxContent>
                        <w:p w:rsidR="00000000" w:rsidRDefault="00215564">
                          <w:pPr>
                            <w:jc w:val="left"/>
                            <w:rPr>
                              <w:rFonts w:eastAsia="ＭＳ Ｐ明朝" w:hint="eastAsia"/>
                              <w:sz w:val="20"/>
                            </w:rPr>
                          </w:pPr>
                          <w:r>
                            <w:rPr>
                              <w:rFonts w:eastAsia="ＭＳ Ｐ明朝" w:hint="eastAsia"/>
                              <w:sz w:val="20"/>
                            </w:rPr>
                            <w:t>情報表現規約</w:t>
                          </w:r>
                        </w:p>
                      </w:txbxContent>
                    </v:textbox>
                  </v:roundrect>
                  <v:roundrect id="AutoShape 105" o:spid="_x0000_s1187" style="position:absolute;left:945;top:8982;width:1614;height:19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" filled="f">
                    <v:textbox inset="2.04mm,0,2.04mm,0">
                      <w:txbxContent>
                        <w:p w:rsidR="00000000" w:rsidRDefault="00215564">
                          <w:pPr>
                            <w:rPr>
                              <w:rFonts w:eastAsia="ＭＳ Ｐ明朝" w:hint="eastAsia"/>
                              <w:sz w:val="20"/>
                            </w:rPr>
                          </w:pPr>
                          <w:r>
                            <w:rPr>
                              <w:rFonts w:eastAsia="ＭＳ Ｐ明朝" w:hint="eastAsia"/>
                              <w:sz w:val="20"/>
                            </w:rPr>
                            <w:t>情報伝達規約</w:t>
                          </w:r>
                        </w:p>
                      </w:txbxContent>
                    </v:textbox>
                  </v:roundrect>
                  <v:roundrect id="AutoShape 106" o:spid="_x0000_s1188" style="position:absolute;left:941;top:11049;width:1614;height:10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" filled="f">
                    <v:textbox inset=",0,,0">
                      <w:txbxContent>
                        <w:p w:rsidR="00000000" w:rsidRDefault="00215564">
                          <w:pPr>
                            <w:jc w:val="center"/>
                            <w:rPr>
                              <w:rFonts w:ascii="ＭＳ Ｐ明朝" w:eastAsia="ＭＳ Ｐ明朝" w:hint="eastAsia"/>
                            </w:rPr>
                          </w:pPr>
                          <w:r>
                            <w:rPr>
                              <w:rFonts w:ascii="ＭＳ Ｐ明朝" w:eastAsia="ＭＳ Ｐ明朝" w:hint="eastAsia"/>
                            </w:rPr>
                            <w:t>通</w:t>
                          </w:r>
                          <w:r>
                            <w:rPr>
                              <w:rFonts w:ascii="ＭＳ Ｐ明朝" w:eastAsia="ＭＳ Ｐ明朝" w:hint="eastAsia"/>
                            </w:rPr>
                            <w:t xml:space="preserve"> </w:t>
                          </w:r>
                          <w:r>
                            <w:rPr>
                              <w:rFonts w:ascii="ＭＳ Ｐ明朝" w:eastAsia="ＭＳ Ｐ明朝" w:hint="eastAsia"/>
                            </w:rPr>
                            <w:t>信</w:t>
                          </w:r>
                          <w:r>
                            <w:rPr>
                              <w:rFonts w:ascii="ＭＳ Ｐ明朝" w:eastAsia="ＭＳ Ｐ明朝" w:hint="eastAsia"/>
                            </w:rPr>
                            <w:t xml:space="preserve"> </w:t>
                          </w:r>
                          <w:r>
                            <w:rPr>
                              <w:rFonts w:ascii="ＭＳ Ｐ明朝" w:eastAsia="ＭＳ Ｐ明朝" w:hint="eastAsia"/>
                            </w:rPr>
                            <w:t>回</w:t>
                          </w:r>
                          <w:r>
                            <w:rPr>
                              <w:rFonts w:ascii="ＭＳ Ｐ明朝" w:eastAsia="ＭＳ Ｐ明朝" w:hint="eastAsia"/>
                            </w:rPr>
                            <w:t xml:space="preserve"> </w:t>
                          </w:r>
                          <w:r>
                            <w:rPr>
                              <w:rFonts w:ascii="ＭＳ Ｐ明朝" w:eastAsia="ＭＳ Ｐ明朝" w:hint="eastAsia"/>
                            </w:rPr>
                            <w:t>線</w:t>
                          </w:r>
                        </w:p>
                      </w:txbxContent>
                    </v:textbox>
                  </v:roundrect>
                  <v:line id="Line 107" o:spid="_x0000_s1189" style="position:absolute;visibility:visible;mso-wrap-style:square" from="10081,8751" to="10082,1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" strokeweight="2pt">
                    <v:stroke endarrow="block"/>
                  </v:line>
                  <v:line id="Line 108" o:spid="_x0000_s1190" style="position:absolute;visibility:visible;mso-wrap-style:square" from="8461,8751" to="8462,1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" strokeweight="2pt">
                    <v:stroke endarrow="block"/>
                  </v:line>
                  <v:line id="Line 109" o:spid="_x0000_s1191" style="position:absolute;visibility:visible;mso-wrap-style:square" from="6871,8832" to="6872,11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" strokeweight="2pt">
                    <v:stroke dashstyle="1 1" endarrow="block"/>
                  </v:line>
                  <v:rect id="Rectangle 110" o:spid="_x0000_s1192" style="position:absolute;left:8026;top:9192;width:2545;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" stroked="f" strokeweight="1pt">
                    <v:textbox inset="1pt,0,1pt,0">
                      <w:txbxContent>
                        <w:p w:rsidR="00000000" w:rsidRDefault="00215564">
                          <w:pPr>
                            <w:spacing w:line="260" w:lineRule="atLeast"/>
                            <w:jc w:val="center"/>
                            <w:rPr>
                              <w:rFonts w:eastAsia="ＭＳ Ｐゴシック"/>
                            </w:rPr>
                          </w:pPr>
                          <w:r>
                            <w:rPr>
                              <w:rFonts w:eastAsia="ＭＳ Ｐゴシック" w:hint="eastAsia"/>
                            </w:rPr>
                            <w:t>全銀協手順</w:t>
                          </w:r>
                        </w:p>
                        <w:p w:rsidR="00000000" w:rsidRDefault="00215564">
                          <w:pPr>
                            <w:spacing w:line="260" w:lineRule="atLeast"/>
                            <w:jc w:val="center"/>
                            <w:rPr>
                              <w:rFonts w:eastAsia="ＭＳ Ｐ明朝"/>
                            </w:rPr>
                          </w:pPr>
                          <w:r>
                            <w:rPr>
                              <w:rFonts w:eastAsia="ＭＳ Ｐゴシック" w:hint="eastAsia"/>
                            </w:rPr>
                            <w:t>（送受の運用手順を含む）</w:t>
                          </w:r>
                        </w:p>
                      </w:txbxContent>
                    </v:textbox>
                  </v:rect>
                  <v:group id="Group 111" o:spid="_x0000_s1193" style="position:absolute;left:7711;top:9029;width:3060;height:1921" coordorigin="7506,5752" coordsize="3071,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112" o:spid="_x0000_s1194" style="position:absolute;left:7536;top:6959;width:1621;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" filled="f" strokeweight="1pt">
                      <v:textbox inset="1pt,1pt,1pt,1pt">
                        <w:txbxContent>
                          <w:p w:rsidR="00000000" w:rsidRDefault="00215564">
                            <w:pPr>
                              <w:rPr>
                                <w:rFonts w:eastAsia="ＭＳ Ｐ明朝"/>
                              </w:rPr>
                            </w:pPr>
                          </w:p>
                        </w:txbxContent>
                      </v:textbox>
                    </v:rect>
                    <v:group id="Group 113" o:spid="_x0000_s1195" style="position:absolute;left:7506;top:5752;width:772;height:957" coordsize="2184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line id="Line 114" o:spid="_x0000_s1196" style="position:absolute;visibility:visible;mso-wrap-style:square" from="0,0" to="24,19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" strokeweight="1.25pt"/>
                      <v:line id="Line 115" o:spid="_x0000_s1197" style="position:absolute;visibility:visible;mso-wrap-style:square" from="0,19978" to="2184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" strokeweight="1.25pt"/>
                      <v:line id="Line 116" o:spid="_x0000_s1198" style="position:absolute;visibility:visible;mso-wrap-style:square" from="0,0" to="218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" strokeweight="1.25pt"/>
                    </v:group>
                    <v:group id="Group 117" o:spid="_x0000_s1199" style="position:absolute;left:8277;top:5752;width:2300;height:1938"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line id="Line 118" o:spid="_x0000_s1200" style="position:absolute;visibility:visible;mso-wrap-style:square" from="0,0" to="2000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" strokeweight="1pt"/>
                      <v:line id="Line 119" o:spid="_x0000_s1201" style="position:absolute;visibility:visible;mso-wrap-style:square" from="0,9994" to="12225,1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" strokeweight="1pt"/>
                      <v:line id="Line 120" o:spid="_x0000_s1202" style="position:absolute;visibility:visible;mso-wrap-style:square" from="12218,9994" to="12225,19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u24wwAAANsAAAAPAAAAZHJzL2Rvd25yZXYueG1sRI/dagIx&#10;FITvBd8hHKF3NWsL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1YbtuMMAAADbAAAADwAA&#10;AAAAAAAAAAAAAAAHAgAAZHJzL2Rvd25yZXYueG1sUEsFBgAAAAADAAMAtwAAAPcCAAAAAA==&#10;" strokeweight="1pt"/>
                      <v:line id="Line 121" o:spid="_x0000_s1203" style="position:absolute;visibility:visible;mso-wrap-style:square" from="12218,19986" to="20000,19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3XMwwAAANsAAAAPAAAAZHJzL2Rvd25yZXYueG1sRI/dagIx&#10;FITvBd8hHKF3NWsp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Wm91zMMAAADbAAAADwAA&#10;AAAAAAAAAAAAAAAHAgAAZHJzL2Rvd25yZXYueG1sUEsFBgAAAAADAAMAtwAAAPcCAAAAAA==&#10;" strokeweight="1pt"/>
                      <v:line id="Line 122" o:spid="_x0000_s1204" style="position:absolute;visibility:visible;mso-wrap-style:square" from="19993,0" to="20000,19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9BXwwAAANsAAAAPAAAAZHJzL2Rvd25yZXYueG1sRI/dagIx&#10;FITvBd8hHKF3NWuh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NSPQV8MAAADbAAAADwAA&#10;AAAAAAAAAAAAAAAHAgAAZHJzL2Rvd25yZXYueG1sUEsFBgAAAAADAAMAtwAAAPcCAAAAAA==&#10;" strokeweight="1pt"/>
                    </v:group>
                  </v:group>
                  <v:rect id="Rectangle 123" o:spid="_x0000_s1205" style="position:absolute;left:7781;top:10320;width:1481;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" stroked="f" strokeweight="1pt">
                    <v:textbox inset="1pt,0,1pt,0">
                      <w:txbxContent>
                        <w:p w:rsidR="00000000" w:rsidRDefault="00215564">
                          <w:pPr>
                            <w:spacing w:line="240" w:lineRule="exact"/>
                            <w:jc w:val="center"/>
                            <w:rPr>
                              <w:rFonts w:eastAsia="ＭＳ Ｐゴシック"/>
                            </w:rPr>
                          </w:pPr>
                          <w:r>
                            <w:rPr>
                              <w:rFonts w:eastAsia="ＭＳ Ｐゴシック" w:hint="eastAsia"/>
                            </w:rPr>
                            <w:t>ＳＮＡ，</w:t>
                          </w:r>
                        </w:p>
                        <w:p w:rsidR="00000000" w:rsidRDefault="00215564">
                          <w:pPr>
                            <w:spacing w:line="240" w:lineRule="exact"/>
                            <w:jc w:val="center"/>
                            <w:rPr>
                              <w:rFonts w:eastAsia="ＭＳ Ｐゴシック"/>
                            </w:rPr>
                          </w:pPr>
                          <w:r>
                            <w:rPr>
                              <w:rFonts w:eastAsia="ＭＳ Ｐゴシック" w:hint="eastAsia"/>
                            </w:rPr>
                            <w:t>独自プロトコル</w:t>
                          </w:r>
                        </w:p>
                      </w:txbxContent>
                    </v:textbox>
                  </v:rect>
                  <v:rect id="Rectangle 124" o:spid="_x0000_s1206" style="position:absolute;left:5816;top:8203;width:5041;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" fillcolor="#9cf" strokeweight="1pt">
                    <v:shadow on="t"/>
                    <v:textbox inset="1pt,1pt,1pt,1pt">
                      <w:txbxContent>
                        <w:p w:rsidR="00000000" w:rsidRDefault="00215564">
                          <w:pPr>
                            <w:jc w:val="center"/>
                            <w:rPr>
                              <w:rFonts w:eastAsia="ＭＳ Ｐ明朝"/>
                            </w:rPr>
                          </w:pPr>
                          <w:r>
                            <w:rPr>
                              <w:rFonts w:eastAsia="ＭＳ Ｐゴシック" w:hint="eastAsia"/>
                            </w:rPr>
                            <w:t>標準メッセージ</w:t>
                          </w:r>
                        </w:p>
                      </w:txbxContent>
                    </v:textbox>
                  </v:rect>
                  <v:line id="Line 125" o:spid="_x0000_s1207" style="position:absolute;visibility:visible;mso-wrap-style:square" from="6557,8201" to="10163,8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" strokeweight="1pt"/>
                  <v:oval id="Oval 126" o:spid="_x0000_s1208" style="position:absolute;left:5857;top:7449;width:508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" fillcolor="#9cf" strokeweight="1pt">
                    <v:stroke dashstyle="dash"/>
                    <v:shadow on="t"/>
                    <v:textbox>
                      <w:txbxContent>
                        <w:p w:rsidR="00000000" w:rsidRDefault="00215564">
                          <w:pPr>
                            <w:jc w:val="center"/>
                            <w:rPr>
                              <w:rFonts w:eastAsia="ＭＳ Ｐ明朝" w:hint="eastAsia"/>
                              <w:position w:val="-18"/>
                              <w:shd w:val="pct50" w:color="000000" w:fill="FFFFFF"/>
                            </w:rPr>
                          </w:pPr>
                        </w:p>
                      </w:txbxContent>
                    </v:textbox>
                  </v:oval>
                  <v:line id="Line 127" o:spid="_x0000_s1209" style="position:absolute;flip:x;visibility:visible;mso-wrap-style:square" from="3818,9435" to="3827,11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" strokeweight="2pt">
                    <v:stroke dashstyle="1 1" endarrow="block"/>
                  </v:line>
                  <v:rect id="Rectangle 128" o:spid="_x0000_s1210" style="position:absolute;left:6041;top:9671;width:1460;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" fillcolor="#9cf" strokeweight="1pt">
                    <v:shadow on="t"/>
                    <v:textbox inset="1pt,1pt,1pt,1pt">
                      <w:txbxContent>
                        <w:p w:rsidR="00000000" w:rsidRDefault="00215564">
                          <w:pPr>
                            <w:spacing w:line="320" w:lineRule="atLeast"/>
                            <w:jc w:val="center"/>
                            <w:rPr>
                              <w:rFonts w:eastAsia="ＭＳ Ｐ明朝"/>
                            </w:rPr>
                          </w:pPr>
                        </w:p>
                      </w:txbxContent>
                    </v:textbox>
                  </v:rect>
                  <v:rect id="Rectangle 129" o:spid="_x0000_s1211" style="position:absolute;left:4826;top:9671;width:973;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" fillcolor="#9cf" strokeweight="1pt">
                    <v:shadow on="t"/>
                    <v:textbox inset="1pt,1pt,1pt,1pt">
                      <w:txbxContent>
                        <w:p w:rsidR="00000000" w:rsidRDefault="00215564">
                          <w:pPr>
                            <w:spacing w:line="320" w:lineRule="atLeast"/>
                            <w:jc w:val="center"/>
                            <w:rPr>
                              <w:rFonts w:eastAsia="ＭＳ Ｐ明朝"/>
                            </w:rPr>
                          </w:pPr>
                        </w:p>
                      </w:txbxContent>
                    </v:textbox>
                  </v:rect>
                  <v:rect id="Rectangle 130" o:spid="_x0000_s1212" style="position:absolute;left:2881;top:9672;width:1703;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" fillcolor="#9cf" strokeweight="1pt">
                    <v:shadow on="t"/>
                    <v:textbox inset="1pt,1pt,1pt,1pt">
                      <w:txbxContent>
                        <w:p w:rsidR="00000000" w:rsidRDefault="00215564">
                          <w:pPr>
                            <w:spacing w:line="320" w:lineRule="atLeast"/>
                            <w:jc w:val="center"/>
                            <w:rPr>
                              <w:rFonts w:eastAsia="ＭＳ Ｐ明朝"/>
                            </w:rPr>
                          </w:pPr>
                        </w:p>
                      </w:txbxContent>
                    </v:textbox>
                  </v:rect>
                  <v:rect id="Rectangle 131" o:spid="_x0000_s1213" style="position:absolute;left:2897;top:9712;width:1676;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" fillcolor="#9cf" stroked="f" strokeweight="1pt">
                    <v:textbox inset="1pt,0,1pt,0">
                      <w:txbxContent>
                        <w:p w:rsidR="00000000" w:rsidRDefault="00215564">
                          <w:pPr>
                            <w:spacing w:line="240" w:lineRule="exact"/>
                            <w:jc w:val="center"/>
                            <w:rPr>
                              <w:rFonts w:eastAsia="ＭＳ Ｐ明朝"/>
                            </w:rPr>
                          </w:pPr>
                          <w:r>
                            <w:rPr>
                              <w:rFonts w:eastAsia="ＭＳ Ｐ明朝"/>
                            </w:rPr>
                            <w:t>HTTP</w:t>
                          </w:r>
                        </w:p>
                      </w:txbxContent>
                    </v:textbox>
                  </v:rect>
                  <v:rect id="Rectangle 132" o:spid="_x0000_s1214" style="position:absolute;left:4896;top:9720;width:876;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" fillcolor="#9cf" stroked="f" strokeweight="1pt">
                    <v:textbox inset="1pt,0,1pt,0">
                      <w:txbxContent>
                        <w:p w:rsidR="00000000" w:rsidRDefault="00215564">
                          <w:pPr>
                            <w:spacing w:line="240" w:lineRule="exact"/>
                            <w:jc w:val="center"/>
                            <w:rPr>
                              <w:rFonts w:eastAsia="ＭＳ Ｐ明朝"/>
                            </w:rPr>
                          </w:pPr>
                          <w:r>
                            <w:rPr>
                              <w:rFonts w:eastAsia="ＭＳ Ｐ明朝"/>
                            </w:rPr>
                            <w:t>FTP</w:t>
                          </w:r>
                        </w:p>
                      </w:txbxContent>
                    </v:textbox>
                  </v:rect>
                  <v:rect id="Rectangle 133" o:spid="_x0000_s1215" style="position:absolute;left:6354;top:9720;width:888;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" fillcolor="#9cf" stroked="f" strokeweight="1pt">
                    <v:textbox inset="1pt,0,1pt,0">
                      <w:txbxContent>
                        <w:p w:rsidR="00000000" w:rsidRDefault="00215564">
                          <w:pPr>
                            <w:spacing w:line="240" w:lineRule="exact"/>
                            <w:jc w:val="center"/>
                            <w:rPr>
                              <w:rFonts w:eastAsia="ＭＳ Ｐ明朝"/>
                            </w:rPr>
                          </w:pPr>
                          <w:r>
                            <w:rPr>
                              <w:rFonts w:eastAsia="ＭＳ Ｐ明朝"/>
                            </w:rPr>
                            <w:t>SMTP</w:t>
                          </w:r>
                        </w:p>
                      </w:txbxContent>
                    </v:textbox>
                  </v:rect>
                  <v:rect id="Rectangle 134" o:spid="_x0000_s1216" style="position:absolute;left:4601;top:10461;width:1241;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" fillcolor="#9cf" stroked="f" strokeweight="1pt">
                    <v:textbox inset="1pt,0,1pt,0">
                      <w:txbxContent>
                        <w:p w:rsidR="00000000" w:rsidRDefault="00215564">
                          <w:pPr>
                            <w:spacing w:line="240" w:lineRule="exact"/>
                            <w:jc w:val="center"/>
                            <w:rPr>
                              <w:rFonts w:eastAsia="ＭＳ Ｐゴシック"/>
                            </w:rPr>
                          </w:pPr>
                          <w:r>
                            <w:rPr>
                              <w:rFonts w:eastAsia="ＭＳ Ｐゴシック" w:hint="eastAsia"/>
                            </w:rPr>
                            <w:t>ＴＣＰ／ＩＰ</w:t>
                          </w:r>
                        </w:p>
                      </w:txbxContent>
                    </v:textbox>
                  </v:rect>
                  <v:group id="Group 135" o:spid="_x0000_s1217" style="position:absolute;left:7711;top:11172;width:3045;height:1261"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oval id="Oval 136" o:spid="_x0000_s1218"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" filled="f" strokeweight="1pt"/>
                    <v:rect id="Rectangle 137" o:spid="_x0000_s1219" style="position:absolute;left:3999;top:5694;width:13003;height:8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" filled="f" stroked="f" strokeweight="1pt">
                      <v:textbox inset="1pt,1pt,1pt,1pt">
                        <w:txbxContent>
                          <w:p w:rsidR="00000000" w:rsidRDefault="00215564">
                            <w:pPr>
                              <w:jc w:val="center"/>
                              <w:rPr>
                                <w:rFonts w:eastAsia="ＭＳ Ｐゴシック"/>
                              </w:rPr>
                            </w:pPr>
                            <w:r>
                              <w:rPr>
                                <w:rFonts w:eastAsia="ＭＳ Ｐゴシック" w:hint="eastAsia"/>
                              </w:rPr>
                              <w:t>ＶＡＮ</w:t>
                            </w:r>
                          </w:p>
                        </w:txbxContent>
                      </v:textbox>
                    </v:rect>
                  </v:group>
                  <v:shape id="Text Box 138" o:spid="_x0000_s1220" type="#_x0000_t202" style="position:absolute;left:7111;top:7517;width:289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" fillcolor="#9cf" stroked="f">
                    <v:fill opacity="32896f"/>
                    <v:textbox>
                      <w:txbxContent>
                        <w:p w:rsidR="00000000" w:rsidRDefault="00215564">
                          <w:pPr>
                            <w:rPr>
                              <w:rFonts w:eastAsia="ＭＳ Ｐゴシック"/>
                              <w:position w:val="24"/>
                            </w:rPr>
                          </w:pPr>
                          <w:r>
                            <w:rPr>
                              <w:rFonts w:eastAsia="ＭＳ Ｐゴシック" w:hint="eastAsia"/>
                              <w:position w:val="24"/>
                            </w:rPr>
                            <w:t>標準データ項目、標準コード</w:t>
                          </w:r>
                        </w:p>
                      </w:txbxContent>
                    </v:textbox>
                  </v:shape>
                </v:group>
                <v:shape id="Text Box 321" o:spid="_x0000_s1221" type="#_x0000_t202" style="position:absolute;left:1842;top:12360;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" filled="f" stroked="f">
                  <v:textbox>
                    <w:txbxContent>
                      <w:p w:rsidR="00000000" w:rsidRDefault="00215564">
                        <w:r>
                          <w:rPr>
                            <w:rFonts w:ascii="ＭＳ Ｐ明朝" w:eastAsia="ＭＳ Ｐ明朝" w:hAnsi="ＭＳ Ｐ明朝" w:hint="eastAsia"/>
                            <w:sz w:val="22"/>
                          </w:rPr>
                          <w:t>今回の検討の対象</w:t>
                        </w:r>
                      </w:p>
                    </w:txbxContent>
                  </v:textbox>
                </v:shape>
              </v:group>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1</w:t>
      </w:r>
      <w:r>
        <w:rPr>
          <w:rFonts w:ascii="ＭＳ Ｐゴシック" w:eastAsia="ＭＳ Ｐゴシック" w:hAnsi="ＭＳ Ｐ明朝" w:hint="eastAsia"/>
          <w:sz w:val="22"/>
        </w:rPr>
        <w:t>．インターネットＥＤＩ</w:t>
      </w:r>
      <w:r>
        <w:rPr>
          <w:rFonts w:ascii="ＭＳ Ｐ明朝" w:eastAsia="ＭＳ Ｐゴシック" w:hAnsi="ＭＳ Ｐ明朝" w:hint="eastAsia"/>
          <w:sz w:val="22"/>
        </w:rPr>
        <w:t>の推奨化</w:t>
      </w:r>
      <w:r>
        <w:rPr>
          <w:rFonts w:ascii="ＭＳ Ｐゴシック" w:eastAsia="ＭＳ Ｐゴシック" w:hAnsi="ＭＳ Ｐ明朝" w:hint="eastAsia"/>
          <w:sz w:val="22"/>
        </w:rPr>
        <w:t>項目</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【第１２表】　インターネットＥＤＩ</w:t>
      </w:r>
      <w:r>
        <w:rPr>
          <w:rFonts w:ascii="ＭＳ Ｐ明朝" w:eastAsia="ＭＳ Ｐゴシック" w:hAnsi="ＭＳ Ｐ明朝" w:hint="eastAsia"/>
          <w:sz w:val="22"/>
        </w:rPr>
        <w:t>の推奨化</w:t>
      </w:r>
      <w:r>
        <w:rPr>
          <w:rFonts w:ascii="ＭＳ Ｐゴシック" w:eastAsia="ＭＳ Ｐゴシック" w:hAnsi="ＭＳ Ｐ明朝" w:hint="eastAsia"/>
          <w:sz w:val="22"/>
        </w:rPr>
        <w:t>項目</w:t>
      </w:r>
    </w:p>
    <w:p w:rsidR="00000000" w:rsidRDefault="00215564">
      <w:pPr>
        <w:spacing w:line="400" w:lineRule="atLeast"/>
        <w:jc w:val="left"/>
        <w:rPr>
          <w:rFonts w:ascii="ＭＳ Ｐゴシック" w:eastAsia="ＭＳ Ｐゴシック" w:hAnsi="ＭＳ Ｐ明朝" w:hint="eastAsia"/>
          <w:sz w:val="22"/>
        </w:rPr>
      </w:pPr>
    </w:p>
    <w:tbl>
      <w:tblPr>
        <w:tblW w:w="96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5"/>
        <w:gridCol w:w="2632"/>
        <w:gridCol w:w="2587"/>
        <w:gridCol w:w="2560"/>
      </w:tblGrid>
      <w:tr w:rsidR="00000000">
        <w:tblPrEx>
          <w:tblCellMar>
            <w:top w:w="0" w:type="dxa"/>
            <w:bottom w:w="0" w:type="dxa"/>
          </w:tblCellMar>
        </w:tblPrEx>
        <w:trPr>
          <w:cantSplit/>
          <w:trHeight w:val="538"/>
          <w:jc w:val="center"/>
        </w:trPr>
        <w:tc>
          <w:tcPr>
            <w:tcW w:w="1876" w:type="dxa"/>
            <w:vMerge w:val="restart"/>
            <w:tcBorders>
              <w:right w:val="single" w:sz="4" w:space="0" w:color="auto"/>
            </w:tcBorders>
          </w:tcPr>
          <w:p w:rsidR="00000000" w:rsidRDefault="00215564">
            <w:pPr>
              <w:spacing w:line="400" w:lineRule="atLeast"/>
              <w:jc w:val="left"/>
              <w:rPr>
                <w:rFonts w:ascii="ＭＳ Ｐ明朝" w:eastAsia="ＭＳ Ｐ明朝" w:hAnsi="ＭＳ Ｐ明朝"/>
                <w:sz w:val="22"/>
              </w:rPr>
            </w:pPr>
          </w:p>
        </w:tc>
        <w:tc>
          <w:tcPr>
            <w:tcW w:w="5221" w:type="dxa"/>
            <w:gridSpan w:val="2"/>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spacing w:line="400" w:lineRule="atLeast"/>
              <w:jc w:val="center"/>
              <w:rPr>
                <w:rFonts w:ascii="ＭＳ Ｐゴシック" w:eastAsia="ＭＳ Ｐゴシック" w:hAnsi="ＭＳ Ｐ明朝"/>
                <w:sz w:val="22"/>
              </w:rPr>
            </w:pPr>
            <w:r>
              <w:rPr>
                <w:rFonts w:ascii="ＭＳ Ｐゴシック" w:eastAsia="ＭＳ Ｐゴシック" w:hAnsi="ＭＳ Ｐ明朝" w:hint="eastAsia"/>
                <w:sz w:val="22"/>
              </w:rPr>
              <w:t>ファイル転送型・メール型ＥＤＩ</w:t>
            </w:r>
          </w:p>
        </w:tc>
        <w:tc>
          <w:tcPr>
            <w:tcW w:w="2557"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spacing w:line="400" w:lineRule="atLeast"/>
              <w:jc w:val="center"/>
              <w:rPr>
                <w:rFonts w:ascii="ＭＳ Ｐゴシック" w:eastAsia="ＭＳ Ｐゴシック" w:hAnsi="ＭＳ Ｐ明朝"/>
                <w:sz w:val="22"/>
              </w:rPr>
            </w:pPr>
            <w:r>
              <w:rPr>
                <w:rFonts w:ascii="ＭＳ Ｐゴシック" w:eastAsia="ＭＳ Ｐゴシック" w:hAnsi="ＭＳ Ｐ明朝" w:hint="eastAsia"/>
                <w:sz w:val="22"/>
              </w:rPr>
              <w:t>Ｗｅｂ－ＥＤＩ</w:t>
            </w:r>
          </w:p>
        </w:tc>
      </w:tr>
      <w:tr w:rsidR="00000000">
        <w:tblPrEx>
          <w:tblCellMar>
            <w:top w:w="0" w:type="dxa"/>
            <w:bottom w:w="0" w:type="dxa"/>
          </w:tblCellMar>
        </w:tblPrEx>
        <w:trPr>
          <w:cantSplit/>
          <w:trHeight w:val="277"/>
          <w:jc w:val="center"/>
        </w:trPr>
        <w:tc>
          <w:tcPr>
            <w:tcW w:w="1876" w:type="dxa"/>
            <w:vMerge/>
            <w:tcBorders>
              <w:bottom w:val="single" w:sz="4" w:space="0" w:color="auto"/>
              <w:right w:val="single" w:sz="4" w:space="0" w:color="auto"/>
            </w:tcBorders>
          </w:tcPr>
          <w:p w:rsidR="00000000" w:rsidRDefault="00215564">
            <w:pPr>
              <w:spacing w:line="400" w:lineRule="atLeast"/>
              <w:jc w:val="left"/>
              <w:rPr>
                <w:rFonts w:ascii="ＭＳ Ｐ明朝" w:eastAsia="ＭＳ Ｐ明朝" w:hAnsi="ＭＳ Ｐ明朝"/>
                <w:sz w:val="22"/>
              </w:rPr>
            </w:pPr>
          </w:p>
        </w:tc>
        <w:tc>
          <w:tcPr>
            <w:tcW w:w="2633"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pStyle w:val="a3"/>
              <w:tabs>
                <w:tab w:val="clear" w:pos="4252"/>
                <w:tab w:val="clear" w:pos="8504"/>
              </w:tabs>
              <w:spacing w:line="40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ＣＩＩﾄﾗﾝｽﾚｰﾀを使用するタイプ</w:t>
            </w:r>
          </w:p>
        </w:tc>
        <w:tc>
          <w:tcPr>
            <w:tcW w:w="2588"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40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ＣＩＩﾄﾗﾝｽﾚｰﾀを使用しないタイプ</w:t>
            </w:r>
          </w:p>
        </w:tc>
        <w:tc>
          <w:tcPr>
            <w:tcW w:w="2557" w:type="dxa"/>
            <w:vMerge/>
            <w:tcBorders>
              <w:top w:val="single" w:sz="4" w:space="0" w:color="auto"/>
              <w:left w:val="single" w:sz="4" w:space="0" w:color="auto"/>
            </w:tcBorders>
          </w:tcPr>
          <w:p w:rsidR="00000000" w:rsidRDefault="00215564">
            <w:pPr>
              <w:spacing w:line="400" w:lineRule="atLeast"/>
              <w:jc w:val="center"/>
              <w:rPr>
                <w:rFonts w:ascii="ＭＳ Ｐ明朝" w:eastAsia="ＭＳ Ｐ明朝" w:hAnsi="ＭＳ Ｐ明朝"/>
                <w:sz w:val="22"/>
              </w:rPr>
            </w:pP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データ項目・データコード</w:t>
            </w:r>
          </w:p>
        </w:tc>
        <w:tc>
          <w:tcPr>
            <w:tcW w:w="2633" w:type="dxa"/>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鉄鋼ＥＤＩ標準に準拠する</w:t>
            </w:r>
          </w:p>
        </w:tc>
        <w:tc>
          <w:tcPr>
            <w:tcW w:w="2588" w:type="dxa"/>
            <w:tcBorders>
              <w:top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w:t>
            </w:r>
            <w:r>
              <w:rPr>
                <w:rFonts w:ascii="ＭＳ Ｐ明朝" w:eastAsia="ＭＳ Ｐ明朝" w:hAnsi="ＭＳ Ｐ明朝" w:hint="eastAsia"/>
                <w:sz w:val="22"/>
              </w:rPr>
              <w:t>ＤＩ標準に準拠する</w:t>
            </w:r>
          </w:p>
        </w:tc>
        <w:tc>
          <w:tcPr>
            <w:tcW w:w="2557" w:type="dxa"/>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鉄鋼ＥＤＩ標準に準拠する</w:t>
            </w:r>
          </w:p>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（ダウンロード・アップロード用のデータも同様）</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メッセージ</w:t>
            </w:r>
          </w:p>
        </w:tc>
        <w:tc>
          <w:tcPr>
            <w:tcW w:w="2633" w:type="dxa"/>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鉄鋼ＥＤＩ標準準拠</w:t>
            </w:r>
          </w:p>
        </w:tc>
        <w:tc>
          <w:tcPr>
            <w:tcW w:w="2588" w:type="dxa"/>
            <w:tcBorders>
              <w:top w:val="single" w:sz="4" w:space="0" w:color="auto"/>
              <w:bottom w:val="single" w:sz="4" w:space="0" w:color="auto"/>
            </w:tcBorders>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基本的には鉄鋼ＥＤＩ標準に準拠するものとする</w:t>
            </w:r>
            <w:r>
              <w:rPr>
                <w:rFonts w:ascii="ＭＳ Ｐ明朝" w:eastAsia="ＭＳ Ｐ明朝" w:hAnsi="ＭＳ Ｐ明朝" w:hint="eastAsia"/>
                <w:sz w:val="22"/>
                <w:vertAlign w:val="superscript"/>
              </w:rPr>
              <w:t>＊</w:t>
            </w:r>
            <w:r>
              <w:rPr>
                <w:rFonts w:ascii="ＭＳ Ｐ明朝" w:eastAsia="ＭＳ Ｐ明朝" w:hAnsi="ＭＳ Ｐ明朝" w:hint="eastAsia"/>
                <w:sz w:val="22"/>
              </w:rPr>
              <w:t>。</w:t>
            </w:r>
          </w:p>
        </w:tc>
        <w:tc>
          <w:tcPr>
            <w:tcW w:w="2557" w:type="dxa"/>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基本的には鉄鋼ＥＤＩ標準に準拠するものとする</w:t>
            </w:r>
            <w:r>
              <w:rPr>
                <w:rFonts w:ascii="ＭＳ Ｐ明朝" w:eastAsia="ＭＳ Ｐ明朝" w:hAnsi="ＭＳ Ｐ明朝" w:hint="eastAsia"/>
                <w:sz w:val="22"/>
                <w:vertAlign w:val="superscript"/>
              </w:rPr>
              <w:t>＊</w:t>
            </w:r>
            <w:r>
              <w:rPr>
                <w:rFonts w:ascii="ＭＳ Ｐ明朝" w:eastAsia="ＭＳ Ｐ明朝" w:hAnsi="ＭＳ Ｐ明朝" w:hint="eastAsia"/>
                <w:sz w:val="22"/>
              </w:rPr>
              <w:t>。</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メッセージのデータ表現形式</w:t>
            </w:r>
          </w:p>
        </w:tc>
        <w:tc>
          <w:tcPr>
            <w:tcW w:w="2633" w:type="dxa"/>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鉄鋼ＥＤＩ標準準拠</w:t>
            </w:r>
          </w:p>
        </w:tc>
        <w:tc>
          <w:tcPr>
            <w:tcW w:w="2588" w:type="dxa"/>
            <w:tcBorders>
              <w:top w:val="single" w:sz="4" w:space="0" w:color="auto"/>
              <w:bottom w:val="single" w:sz="4" w:space="0" w:color="auto"/>
            </w:tcBorders>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当事者間の取り決めによる</w:t>
            </w:r>
          </w:p>
        </w:tc>
        <w:tc>
          <w:tcPr>
            <w:tcW w:w="2557" w:type="dxa"/>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当事者間の取り決めによる</w:t>
            </w:r>
          </w:p>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（ダウンロード・アップロード用のデータフォーマットも同様）</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画面表示および項目の表示レイアウト</w:t>
            </w:r>
          </w:p>
        </w:tc>
        <w:tc>
          <w:tcPr>
            <w:tcW w:w="2633" w:type="dxa"/>
            <w:tcBorders>
              <w:top w:val="single" w:sz="4" w:space="0" w:color="auto"/>
              <w:left w:val="single" w:sz="4" w:space="0" w:color="auto"/>
              <w:bottom w:val="single" w:sz="4" w:space="0" w:color="auto"/>
              <w:right w:val="single" w:sz="4" w:space="0" w:color="auto"/>
              <w:tl2br w:val="single" w:sz="4" w:space="0" w:color="auto"/>
            </w:tcBorders>
          </w:tcPr>
          <w:p w:rsidR="00000000" w:rsidRDefault="00215564">
            <w:pPr>
              <w:spacing w:line="320" w:lineRule="atLeast"/>
              <w:jc w:val="left"/>
              <w:rPr>
                <w:rFonts w:ascii="ＭＳ Ｐ明朝" w:eastAsia="ＭＳ Ｐ明朝" w:hAnsi="ＭＳ Ｐ明朝"/>
                <w:sz w:val="22"/>
              </w:rPr>
            </w:pPr>
          </w:p>
        </w:tc>
        <w:tc>
          <w:tcPr>
            <w:tcW w:w="2588" w:type="dxa"/>
            <w:tcBorders>
              <w:top w:val="single" w:sz="4" w:space="0" w:color="auto"/>
              <w:left w:val="single" w:sz="4" w:space="0" w:color="auto"/>
              <w:bottom w:val="single" w:sz="4" w:space="0" w:color="auto"/>
              <w:right w:val="single" w:sz="4" w:space="0" w:color="auto"/>
              <w:tl2br w:val="single" w:sz="4" w:space="0" w:color="auto"/>
            </w:tcBorders>
          </w:tcPr>
          <w:p w:rsidR="00000000" w:rsidRDefault="00215564">
            <w:pPr>
              <w:spacing w:line="320" w:lineRule="atLeast"/>
              <w:jc w:val="left"/>
              <w:rPr>
                <w:rFonts w:ascii="ＭＳ Ｐ明朝" w:eastAsia="ＭＳ Ｐ明朝" w:hAnsi="ＭＳ Ｐ明朝"/>
                <w:sz w:val="22"/>
              </w:rPr>
            </w:pPr>
          </w:p>
        </w:tc>
        <w:tc>
          <w:tcPr>
            <w:tcW w:w="2557" w:type="dxa"/>
            <w:tcBorders>
              <w:left w:val="single" w:sz="4" w:space="0" w:color="auto"/>
            </w:tcBorders>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規定しない</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vAlign w:val="center"/>
          </w:tcPr>
          <w:p w:rsidR="00000000" w:rsidRDefault="00215564">
            <w:pPr>
              <w:spacing w:line="320" w:lineRule="atLeast"/>
              <w:rPr>
                <w:rFonts w:ascii="ＭＳ Ｐゴシック" w:eastAsia="ＭＳ Ｐゴシック" w:hAnsi="ＭＳ Ｐ明朝"/>
                <w:sz w:val="22"/>
              </w:rPr>
            </w:pPr>
            <w:r>
              <w:rPr>
                <w:rFonts w:ascii="ＭＳ Ｐゴシック" w:eastAsia="ＭＳ Ｐゴシック" w:hAnsi="ＭＳ Ｐ明朝" w:hint="eastAsia"/>
                <w:sz w:val="22"/>
              </w:rPr>
              <w:t>通信プロトコル</w:t>
            </w:r>
          </w:p>
        </w:tc>
        <w:tc>
          <w:tcPr>
            <w:tcW w:w="7778" w:type="dxa"/>
            <w:gridSpan w:val="3"/>
            <w:tcBorders>
              <w:top w:val="single" w:sz="4" w:space="0" w:color="auto"/>
              <w:left w:val="single" w:sz="4" w:space="0" w:color="auto"/>
              <w:bottom w:val="single" w:sz="4" w:space="0" w:color="auto"/>
            </w:tcBorders>
            <w:vAlign w:val="center"/>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インターネット上の標準プロトコルを使用するものとす</w:t>
            </w:r>
            <w:r>
              <w:rPr>
                <w:rFonts w:ascii="ＭＳ Ｐ明朝" w:eastAsia="ＭＳ Ｐ明朝" w:hAnsi="ＭＳ Ｐ明朝" w:hint="eastAsia"/>
                <w:sz w:val="22"/>
              </w:rPr>
              <w:t>る</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通信方式</w:t>
            </w:r>
          </w:p>
        </w:tc>
        <w:tc>
          <w:tcPr>
            <w:tcW w:w="2629" w:type="dxa"/>
            <w:tcBorders>
              <w:top w:val="single" w:sz="4" w:space="0" w:color="auto"/>
              <w:left w:val="single" w:sz="4" w:space="0" w:color="auto"/>
              <w:bottom w:val="single" w:sz="4" w:space="0" w:color="auto"/>
              <w:tl2br w:val="single" w:sz="4" w:space="0" w:color="auto"/>
            </w:tcBorders>
          </w:tcPr>
          <w:p w:rsidR="00000000" w:rsidRDefault="00215564">
            <w:pPr>
              <w:spacing w:line="320" w:lineRule="atLeast"/>
              <w:jc w:val="left"/>
              <w:rPr>
                <w:rFonts w:ascii="ＭＳ Ｐ明朝" w:eastAsia="ＭＳ Ｐ明朝" w:hAnsi="ＭＳ Ｐ明朝" w:hint="eastAsia"/>
                <w:sz w:val="22"/>
              </w:rPr>
            </w:pPr>
          </w:p>
        </w:tc>
        <w:tc>
          <w:tcPr>
            <w:tcW w:w="5149" w:type="dxa"/>
            <w:gridSpan w:val="2"/>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データの送受信頻度、取引の厳正度より、要求に応じた通信方式を採用するものとする。</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暗号化方式</w:t>
            </w:r>
          </w:p>
        </w:tc>
        <w:tc>
          <w:tcPr>
            <w:tcW w:w="2629" w:type="dxa"/>
            <w:tcBorders>
              <w:top w:val="single" w:sz="4" w:space="0" w:color="auto"/>
              <w:left w:val="single" w:sz="4" w:space="0" w:color="auto"/>
              <w:bottom w:val="single" w:sz="4" w:space="0" w:color="auto"/>
              <w:tl2br w:val="single" w:sz="4" w:space="0" w:color="auto"/>
            </w:tcBorders>
          </w:tcPr>
          <w:p w:rsidR="00000000" w:rsidRDefault="00215564">
            <w:pPr>
              <w:spacing w:line="320" w:lineRule="atLeast"/>
              <w:jc w:val="left"/>
              <w:rPr>
                <w:rFonts w:ascii="ＭＳ Ｐ明朝" w:eastAsia="ＭＳ Ｐ明朝" w:hAnsi="ＭＳ Ｐ明朝" w:hint="eastAsia"/>
                <w:sz w:val="22"/>
              </w:rPr>
            </w:pPr>
          </w:p>
        </w:tc>
        <w:tc>
          <w:tcPr>
            <w:tcW w:w="5149" w:type="dxa"/>
            <w:gridSpan w:val="2"/>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hint="eastAsia"/>
                <w:sz w:val="22"/>
              </w:rPr>
            </w:pPr>
            <w:r>
              <w:rPr>
                <w:rFonts w:ascii="ＭＳ Ｐ明朝" w:eastAsia="ＭＳ Ｐ明朝" w:hAnsi="ＭＳ Ｐ明朝" w:hint="eastAsia"/>
                <w:sz w:val="22"/>
              </w:rPr>
              <w:t>送受信するデータの秘匿性より暗号化方式を双方の合意の下、決定することとする。</w:t>
            </w:r>
          </w:p>
        </w:tc>
      </w:tr>
      <w:tr w:rsidR="00000000">
        <w:tblPrEx>
          <w:tblCellMar>
            <w:top w:w="0" w:type="dxa"/>
            <w:bottom w:w="0" w:type="dxa"/>
          </w:tblCellMar>
        </w:tblPrEx>
        <w:trPr>
          <w:cantSplit/>
          <w:jc w:val="center"/>
        </w:trPr>
        <w:tc>
          <w:tcPr>
            <w:tcW w:w="1876" w:type="dxa"/>
            <w:tcBorders>
              <w:top w:val="single" w:sz="4" w:space="0" w:color="auto"/>
              <w:left w:val="single" w:sz="4" w:space="0" w:color="auto"/>
              <w:bottom w:val="single" w:sz="4" w:space="0" w:color="auto"/>
              <w:right w:val="single" w:sz="4" w:space="0" w:color="auto"/>
            </w:tcBorders>
            <w:shd w:val="pct20" w:color="auto" w:fill="auto"/>
          </w:tcPr>
          <w:p w:rsidR="00000000" w:rsidRDefault="00215564">
            <w:pPr>
              <w:spacing w:line="320" w:lineRule="atLeast"/>
              <w:jc w:val="left"/>
              <w:rPr>
                <w:rFonts w:ascii="ＭＳ Ｐゴシック" w:eastAsia="ＭＳ Ｐゴシック" w:hAnsi="ＭＳ Ｐ明朝"/>
                <w:sz w:val="22"/>
              </w:rPr>
            </w:pPr>
            <w:r>
              <w:rPr>
                <w:rFonts w:ascii="ＭＳ Ｐゴシック" w:eastAsia="ＭＳ Ｐゴシック" w:hAnsi="ＭＳ Ｐ明朝" w:hint="eastAsia"/>
                <w:sz w:val="22"/>
              </w:rPr>
              <w:t>標準機能</w:t>
            </w:r>
          </w:p>
        </w:tc>
        <w:tc>
          <w:tcPr>
            <w:tcW w:w="2633" w:type="dxa"/>
            <w:tcBorders>
              <w:top w:val="single" w:sz="4" w:space="0" w:color="auto"/>
              <w:left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鉄鋼ＥＤＩ標準準拠</w:t>
            </w:r>
          </w:p>
        </w:tc>
        <w:tc>
          <w:tcPr>
            <w:tcW w:w="2588" w:type="dxa"/>
            <w:tcBorders>
              <w:top w:val="single" w:sz="4" w:space="0" w:color="auto"/>
              <w:bottom w:val="single" w:sz="4" w:space="0" w:color="auto"/>
            </w:tcBorders>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備えるのが望ましい・必須である機能</w:t>
            </w:r>
          </w:p>
        </w:tc>
        <w:tc>
          <w:tcPr>
            <w:tcW w:w="2557" w:type="dxa"/>
          </w:tcPr>
          <w:p w:rsidR="00000000" w:rsidRDefault="00215564">
            <w:pPr>
              <w:spacing w:line="320" w:lineRule="atLeast"/>
              <w:jc w:val="left"/>
              <w:rPr>
                <w:rFonts w:ascii="ＭＳ Ｐ明朝" w:eastAsia="ＭＳ Ｐ明朝" w:hAnsi="ＭＳ Ｐ明朝"/>
                <w:sz w:val="22"/>
              </w:rPr>
            </w:pPr>
            <w:r>
              <w:rPr>
                <w:rFonts w:ascii="ＭＳ Ｐ明朝" w:eastAsia="ＭＳ Ｐ明朝" w:hAnsi="ＭＳ Ｐ明朝" w:hint="eastAsia"/>
                <w:sz w:val="22"/>
              </w:rPr>
              <w:t>備えるのが望ましい・必須である機能</w:t>
            </w:r>
          </w:p>
        </w:tc>
      </w:tr>
    </w:tbl>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vertAlign w:val="superscript"/>
        </w:rPr>
        <w:t>＊</w:t>
      </w:r>
      <w:r>
        <w:rPr>
          <w:rFonts w:ascii="ＭＳ Ｐ明朝" w:eastAsia="ＭＳ Ｐ明朝" w:hAnsi="ＭＳ Ｐ明朝" w:hint="eastAsia"/>
          <w:sz w:val="22"/>
        </w:rPr>
        <w:t>標準ＭＳＧの範囲内で予め運用する項目を当事者間で取り決めることも可</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○データ項目・データコード</w:t>
      </w:r>
    </w:p>
    <w:p w:rsidR="00000000" w:rsidRDefault="00215564">
      <w:pPr>
        <w:spacing w:line="400" w:lineRule="atLeast"/>
        <w:jc w:val="left"/>
        <w:rPr>
          <w:rFonts w:ascii="ＭＳ Ｐ明朝" w:eastAsia="ＭＳ Ｐ明朝" w:hAnsi="ＭＳ Ｐ明朝"/>
          <w:sz w:val="22"/>
        </w:rPr>
      </w:pPr>
      <w:r>
        <w:rPr>
          <w:rFonts w:ascii="ＭＳ Ｐ明朝" w:eastAsia="ＭＳ Ｐ明朝" w:hAnsi="ＭＳ Ｐ明朝" w:hint="eastAsia"/>
          <w:sz w:val="22"/>
        </w:rPr>
        <w:t xml:space="preserve">　使用するデータ項目・データコードは、Ｗｅｂ－ＥＤＩでダウンロード・アップロードに使用されるデータも含め、鉄鋼Ｅ</w:t>
      </w:r>
      <w:r>
        <w:rPr>
          <w:rFonts w:ascii="ＭＳ Ｐ明朝" w:eastAsia="ＭＳ Ｐ明朝" w:hAnsi="ＭＳ Ｐ明朝" w:hint="eastAsia"/>
          <w:sz w:val="22"/>
        </w:rPr>
        <w:t>ＤＩ標準データ項目・標準コードに準拠するものとする。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○メッセージ</w:t>
      </w:r>
    </w:p>
    <w:p w:rsidR="00000000" w:rsidRDefault="00215564">
      <w:pPr>
        <w:spacing w:line="36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鉄鋼インターネットＥＤＩで使用するメッセージの種類と名称は、原則として鉄鋼ＥＤＩ標準に定義されている標準メッセージに準拠するものとする。</w:t>
      </w:r>
    </w:p>
    <w:p w:rsidR="00000000" w:rsidRDefault="00215564">
      <w:pPr>
        <w:pStyle w:val="20"/>
        <w:autoSpaceDE/>
        <w:autoSpaceDN/>
        <w:adjustRightInd/>
        <w:spacing w:line="360" w:lineRule="atLeast"/>
        <w:textAlignment w:val="auto"/>
        <w:rPr>
          <w:rFonts w:ascii="ＭＳ Ｐ明朝" w:eastAsia="ＭＳ Ｐ明朝" w:hAnsi="ＭＳ Ｐ明朝" w:hint="eastAsia"/>
          <w:szCs w:val="24"/>
        </w:rPr>
      </w:pPr>
      <w:r>
        <w:rPr>
          <w:rFonts w:ascii="ＭＳ Ｐ明朝" w:eastAsia="ＭＳ Ｐ明朝" w:hAnsi="ＭＳ Ｐ明朝" w:hint="eastAsia"/>
          <w:szCs w:val="24"/>
        </w:rPr>
        <w:t xml:space="preserve">　使用されない項目については、当事者間で運用項目を標準メッセージの範囲内で取り決めて、その取り決めた項目のみの運用もできる。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ゴシック" w:eastAsia="ＭＳ Ｐゴシック" w:hAnsi="ＭＳ Ｐ明朝" w:hint="eastAsia"/>
          <w:sz w:val="22"/>
        </w:rPr>
        <w:t>○メッセージのデータ表現形式</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ＣＩＩﾄﾗﾝｽﾚｰﾀを使用するファイル転送型・メール型ＥＤＩで使用するメッセージのデータ表現形式は鉄鋼ＥＤＩ標準に準拠するものとする。</w:t>
      </w:r>
    </w:p>
    <w:p w:rsidR="00000000" w:rsidRDefault="00215564">
      <w:pPr>
        <w:spacing w:line="400" w:lineRule="atLeast"/>
        <w:jc w:val="left"/>
        <w:rPr>
          <w:rFonts w:ascii="ＭＳ Ｐ明朝" w:eastAsia="ＭＳ Ｐ明朝" w:hAnsi="ＭＳ Ｐ明朝"/>
          <w:sz w:val="22"/>
        </w:rPr>
      </w:pPr>
      <w:r>
        <w:rPr>
          <w:rFonts w:ascii="ＭＳ Ｐ明朝" w:eastAsia="ＭＳ Ｐ明朝" w:hAnsi="ＭＳ Ｐ明朝" w:hint="eastAsia"/>
          <w:sz w:val="22"/>
        </w:rPr>
        <w:t xml:space="preserve">　その</w:t>
      </w:r>
      <w:r>
        <w:rPr>
          <w:rFonts w:ascii="ＭＳ Ｐ明朝" w:eastAsia="ＭＳ Ｐ明朝" w:hAnsi="ＭＳ Ｐ明朝" w:hint="eastAsia"/>
          <w:sz w:val="22"/>
        </w:rPr>
        <w:t>他の型で使用するメッセージのデータ表現形式は、汎用的な</w:t>
      </w:r>
      <w:r>
        <w:rPr>
          <w:rFonts w:ascii="ＭＳ Ｐ明朝" w:eastAsia="ＭＳ Ｐ明朝" w:hAnsi="ＭＳ Ｐ明朝"/>
          <w:sz w:val="22"/>
        </w:rPr>
        <w:t>CSV</w:t>
      </w:r>
      <w:r>
        <w:rPr>
          <w:rFonts w:ascii="ＭＳ Ｐ明朝" w:eastAsia="ＭＳ Ｐ明朝" w:hAnsi="ＭＳ Ｐ明朝" w:hint="eastAsia"/>
          <w:sz w:val="22"/>
        </w:rPr>
        <w:t>形式や固定長形式などを使用することを認め、具体的には当事者間で協議の上決定するものとする。Ｗｅｂ－ＥＤＩでダウンロード・アップデートに使用するデータの表現形式も同様である。</w:t>
      </w:r>
    </w:p>
    <w:p w:rsidR="00000000" w:rsidRDefault="00215564">
      <w:pPr>
        <w:spacing w:line="400" w:lineRule="atLeast"/>
        <w:jc w:val="left"/>
        <w:rPr>
          <w:rFonts w:ascii="ＭＳ Ｐ明朝" w:eastAsia="ＭＳ Ｐ明朝" w:hAnsi="ＭＳ Ｐ明朝"/>
          <w:sz w:val="22"/>
        </w:rPr>
      </w:pPr>
      <w:r>
        <w:rPr>
          <w:rFonts w:ascii="ＭＳ Ｐ明朝" w:eastAsia="ＭＳ Ｐ明朝" w:hAnsi="ＭＳ Ｐ明朝" w:hint="eastAsia"/>
          <w:sz w:val="22"/>
        </w:rPr>
        <w:t xml:space="preserve">　なお、</w:t>
      </w:r>
      <w:r>
        <w:rPr>
          <w:rFonts w:ascii="ＭＳ Ｐ明朝" w:eastAsia="ＭＳ Ｐ明朝" w:hAnsi="ＭＳ Ｐ明朝"/>
          <w:sz w:val="22"/>
        </w:rPr>
        <w:t>CSV</w:t>
      </w:r>
      <w:r>
        <w:rPr>
          <w:rFonts w:ascii="ＭＳ Ｐ明朝" w:eastAsia="ＭＳ Ｐ明朝" w:hAnsi="ＭＳ Ｐ明朝" w:hint="eastAsia"/>
          <w:sz w:val="22"/>
        </w:rPr>
        <w:t>形式については、以下の点について当事者で十分検討の上、フォーマットを取り決めることが望ましい。</w:t>
      </w:r>
    </w:p>
    <w:p w:rsidR="00000000" w:rsidRDefault="00215564">
      <w:pPr>
        <w:spacing w:line="400" w:lineRule="atLeast"/>
        <w:jc w:val="left"/>
        <w:rPr>
          <w:rFonts w:ascii="ＭＳ Ｐ明朝" w:eastAsia="ＭＳ Ｐ明朝" w:hAnsi="ＭＳ Ｐ明朝"/>
          <w:sz w:val="22"/>
        </w:rPr>
      </w:pPr>
    </w:p>
    <w:p w:rsidR="00000000" w:rsidRDefault="00215564">
      <w:pPr>
        <w:spacing w:line="400" w:lineRule="atLeast"/>
        <w:ind w:left="210"/>
        <w:jc w:val="left"/>
        <w:rPr>
          <w:rFonts w:ascii="ＭＳ Ｐ明朝" w:eastAsia="ＭＳ Ｐ明朝" w:hAnsi="ＭＳ Ｐ明朝"/>
          <w:sz w:val="22"/>
          <w:u w:val="single"/>
        </w:rPr>
      </w:pPr>
      <w:r>
        <w:rPr>
          <w:rFonts w:ascii="ＭＳ Ｐ明朝" w:eastAsia="ＭＳ Ｐ明朝" w:hAnsi="ＭＳ Ｐ明朝"/>
          <w:sz w:val="22"/>
          <w:u w:val="single"/>
        </w:rPr>
        <w:t>CSV</w:t>
      </w:r>
      <w:r>
        <w:rPr>
          <w:rFonts w:ascii="ＭＳ Ｐ明朝" w:eastAsia="ＭＳ Ｐ明朝" w:hAnsi="ＭＳ Ｐ明朝" w:hint="eastAsia"/>
          <w:sz w:val="22"/>
          <w:u w:val="single"/>
        </w:rPr>
        <w:t>形式等を使用した場合のメッセージフォーマットについて当事者間で検討すべき事項の例</w:t>
      </w:r>
    </w:p>
    <w:p w:rsidR="00000000" w:rsidRDefault="00215564">
      <w:pPr>
        <w:spacing w:line="400" w:lineRule="atLeast"/>
        <w:ind w:left="210"/>
        <w:jc w:val="left"/>
        <w:rPr>
          <w:rFonts w:ascii="ＭＳ Ｐ明朝" w:eastAsia="ＭＳ Ｐ明朝" w:hAnsi="ＭＳ Ｐ明朝" w:hint="eastAsia"/>
          <w:sz w:val="22"/>
        </w:rPr>
      </w:pPr>
      <w:r>
        <w:rPr>
          <w:rFonts w:ascii="ＭＳ Ｐ明朝" w:eastAsia="ＭＳ Ｐ明朝" w:hAnsi="ＭＳ Ｐ明朝" w:hint="eastAsia"/>
          <w:sz w:val="22"/>
        </w:rPr>
        <w:t>・ＢＰＩＤや情報区分コード等の表現方法。</w:t>
      </w:r>
    </w:p>
    <w:p w:rsidR="00000000" w:rsidRDefault="00215564">
      <w:pPr>
        <w:spacing w:line="400" w:lineRule="atLeast"/>
        <w:ind w:left="210"/>
        <w:jc w:val="left"/>
        <w:rPr>
          <w:rFonts w:ascii="ＭＳ Ｐ明朝" w:eastAsia="ＭＳ Ｐ明朝" w:hAnsi="ＭＳ Ｐ明朝" w:hint="eastAsia"/>
          <w:sz w:val="22"/>
        </w:rPr>
      </w:pPr>
      <w:r>
        <w:rPr>
          <w:rFonts w:ascii="ＭＳ Ｐ明朝" w:eastAsia="ＭＳ Ｐ明朝" w:hAnsi="ＭＳ Ｐ明朝" w:hint="eastAsia"/>
          <w:sz w:val="22"/>
        </w:rPr>
        <w:t>・データ項目とデータの運用</w:t>
      </w:r>
    </w:p>
    <w:p w:rsidR="00000000" w:rsidRDefault="00215564">
      <w:pPr>
        <w:spacing w:line="400" w:lineRule="atLeast"/>
        <w:ind w:left="210"/>
        <w:jc w:val="left"/>
        <w:rPr>
          <w:rFonts w:ascii="ＭＳ Ｐ明朝" w:eastAsia="ＭＳ Ｐ明朝" w:hAnsi="ＭＳ Ｐ明朝" w:hint="eastAsia"/>
          <w:sz w:val="22"/>
        </w:rPr>
      </w:pPr>
      <w:r>
        <w:rPr>
          <w:rFonts w:ascii="ＭＳ Ｐ明朝" w:eastAsia="ＭＳ Ｐ明朝" w:hAnsi="ＭＳ Ｐ明朝" w:hint="eastAsia"/>
          <w:sz w:val="22"/>
        </w:rPr>
        <w:t xml:space="preserve">　従来型</w:t>
      </w:r>
      <w:r>
        <w:rPr>
          <w:rFonts w:ascii="ＭＳ Ｐ明朝" w:eastAsia="ＭＳ Ｐ明朝" w:hAnsi="ＭＳ Ｐ明朝" w:hint="eastAsia"/>
          <w:sz w:val="22"/>
        </w:rPr>
        <w:t>のＥＤＩではデータが可変長であり、データタグとデータがセットで運用されるが、</w:t>
      </w:r>
      <w:r>
        <w:rPr>
          <w:rFonts w:ascii="ＭＳ Ｐ明朝" w:eastAsia="ＭＳ Ｐ明朝" w:hAnsi="ＭＳ Ｐ明朝"/>
          <w:sz w:val="22"/>
        </w:rPr>
        <w:t>CSV</w:t>
      </w:r>
      <w:r>
        <w:rPr>
          <w:rFonts w:ascii="ＭＳ Ｐ明朝" w:eastAsia="ＭＳ Ｐ明朝" w:hAnsi="ＭＳ Ｐ明朝" w:hint="eastAsia"/>
          <w:sz w:val="22"/>
        </w:rPr>
        <w:t>形式を含めた固定長の場合はデータの並び順がデータの意味を表すことになる。このため、当事者間で予めデータの並び順などを合意しておく必要がある。</w:t>
      </w:r>
    </w:p>
    <w:p w:rsidR="00000000" w:rsidRDefault="00215564">
      <w:pPr>
        <w:spacing w:line="400" w:lineRule="atLeast"/>
        <w:ind w:left="210"/>
        <w:jc w:val="left"/>
        <w:rPr>
          <w:rFonts w:ascii="ＭＳ Ｐ明朝" w:eastAsia="ＭＳ Ｐ明朝" w:hAnsi="ＭＳ Ｐ明朝"/>
          <w:sz w:val="22"/>
        </w:rPr>
      </w:pPr>
      <w:r>
        <w:rPr>
          <w:rFonts w:ascii="ＭＳ Ｐ明朝" w:eastAsia="ＭＳ Ｐ明朝" w:hAnsi="ＭＳ Ｐ明朝" w:hint="eastAsia"/>
          <w:sz w:val="22"/>
        </w:rPr>
        <w:t xml:space="preserve">　また、</w:t>
      </w:r>
      <w:r>
        <w:rPr>
          <w:rFonts w:ascii="ＭＳ Ｐ明朝" w:eastAsia="ＭＳ Ｐ明朝" w:hAnsi="ＭＳ Ｐ明朝" w:hint="eastAsia"/>
          <w:sz w:val="22"/>
        </w:rPr>
        <w:t>Excel</w:t>
      </w:r>
      <w:r>
        <w:rPr>
          <w:rFonts w:ascii="ＭＳ Ｐ明朝" w:eastAsia="ＭＳ Ｐ明朝" w:hAnsi="ＭＳ Ｐ明朝" w:hint="eastAsia"/>
          <w:sz w:val="22"/>
        </w:rPr>
        <w:t>表をそのまま</w:t>
      </w:r>
      <w:r>
        <w:rPr>
          <w:rFonts w:ascii="ＭＳ Ｐ明朝" w:eastAsia="ＭＳ Ｐ明朝" w:hAnsi="ＭＳ Ｐ明朝"/>
          <w:sz w:val="22"/>
        </w:rPr>
        <w:t>CSV</w:t>
      </w:r>
      <w:r>
        <w:rPr>
          <w:rFonts w:ascii="ＭＳ Ｐ明朝" w:eastAsia="ＭＳ Ｐ明朝" w:hAnsi="ＭＳ Ｐ明朝" w:hint="eastAsia"/>
          <w:sz w:val="22"/>
        </w:rPr>
        <w:t>形式に変換して授受する場合などはデータ項目とデータをセットで運用するケースもあるものと想定される。</w:t>
      </w:r>
    </w:p>
    <w:p w:rsidR="00000000" w:rsidRDefault="00215564">
      <w:pPr>
        <w:spacing w:line="400" w:lineRule="atLeast"/>
        <w:ind w:left="210"/>
        <w:jc w:val="left"/>
        <w:rPr>
          <w:rFonts w:ascii="ＭＳ Ｐ明朝" w:eastAsia="ＭＳ Ｐ明朝" w:hAnsi="ＭＳ Ｐ明朝" w:hint="eastAsia"/>
          <w:sz w:val="22"/>
        </w:rPr>
      </w:pPr>
      <w:r>
        <w:rPr>
          <w:rFonts w:ascii="ＭＳ Ｐ明朝" w:eastAsia="ＭＳ Ｐ明朝" w:hAnsi="ＭＳ Ｐ明朝" w:hint="eastAsia"/>
          <w:sz w:val="22"/>
        </w:rPr>
        <w:t>・文字コード、外字の取扱い</w:t>
      </w:r>
    </w:p>
    <w:p w:rsidR="00000000" w:rsidRDefault="00215564">
      <w:pPr>
        <w:spacing w:line="400" w:lineRule="atLeast"/>
        <w:ind w:left="210"/>
        <w:jc w:val="left"/>
        <w:rPr>
          <w:rFonts w:ascii="ＭＳ Ｐ明朝" w:eastAsia="ＭＳ Ｐ明朝" w:hAnsi="ＭＳ Ｐ明朝" w:hint="eastAsia"/>
          <w:sz w:val="22"/>
        </w:rPr>
      </w:pPr>
      <w:r>
        <w:rPr>
          <w:rFonts w:ascii="ＭＳ Ｐ明朝" w:eastAsia="ＭＳ Ｐ明朝" w:hAnsi="ＭＳ Ｐ明朝" w:hint="eastAsia"/>
          <w:sz w:val="22"/>
        </w:rPr>
        <w:t xml:space="preserve">　必要に応じて使用する文字コードを決めること。外字は使用しないことが望ましいが、使用する場合は当事者間で協議すること。</w:t>
      </w:r>
    </w:p>
    <w:p w:rsidR="00000000" w:rsidRDefault="00215564">
      <w:pPr>
        <w:spacing w:line="400" w:lineRule="atLeast"/>
        <w:ind w:left="210"/>
        <w:jc w:val="left"/>
        <w:rPr>
          <w:rFonts w:ascii="ＭＳ Ｐ明朝" w:eastAsia="ＭＳ Ｐ明朝" w:hAnsi="ＭＳ Ｐ明朝"/>
          <w:sz w:val="22"/>
        </w:rPr>
      </w:pPr>
      <w:r>
        <w:rPr>
          <w:rFonts w:ascii="ＭＳ Ｐ明朝" w:eastAsia="ＭＳ Ｐ明朝" w:hAnsi="ＭＳ Ｐ明朝" w:hint="eastAsia"/>
          <w:sz w:val="22"/>
        </w:rPr>
        <w:t>・そ</w:t>
      </w:r>
      <w:r>
        <w:rPr>
          <w:rFonts w:ascii="ＭＳ Ｐ明朝" w:eastAsia="ＭＳ Ｐ明朝" w:hAnsi="ＭＳ Ｐ明朝" w:hint="eastAsia"/>
          <w:sz w:val="22"/>
        </w:rPr>
        <w:t>の他必要事項。</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ゴシック" w:eastAsia="ＭＳ Ｐゴシック" w:hAnsi="ＭＳ Ｐ明朝" w:hint="eastAsia"/>
          <w:sz w:val="22"/>
        </w:rPr>
        <w:t>○画面表示および項目の表示レイアウト（Ｗｅｂ－ＥＤＩを対象）</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画面表示等については標準化の対象とはしない。</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ゴシック" w:eastAsia="ＭＳ Ｐゴシック" w:hAnsi="ＭＳ Ｐ明朝" w:hint="eastAsia"/>
          <w:sz w:val="22"/>
        </w:rPr>
        <w:t>○通信プロトコル</w:t>
      </w:r>
    </w:p>
    <w:p w:rsidR="00000000" w:rsidRDefault="00215564">
      <w:pPr>
        <w:spacing w:line="400" w:lineRule="atLeast"/>
        <w:jc w:val="left"/>
        <w:rPr>
          <w:rFonts w:ascii="ＭＳ Ｐ明朝" w:eastAsia="ＭＳ Ｐ明朝" w:hAnsi="ＭＳ Ｐ明朝"/>
          <w:sz w:val="22"/>
        </w:rPr>
      </w:pPr>
      <w:r>
        <w:rPr>
          <w:rFonts w:ascii="ＭＳ Ｐ明朝" w:eastAsia="ＭＳ Ｐ明朝" w:hAnsi="ＭＳ Ｐ明朝" w:hint="eastAsia"/>
          <w:sz w:val="22"/>
        </w:rPr>
        <w:t xml:space="preserve">　インターネット上の標準プロトコルを使用するものとする。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ゴシック" w:eastAsia="ＭＳ Ｐゴシック" w:hAnsi="ＭＳ Ｐ明朝" w:hint="eastAsia"/>
          <w:sz w:val="22"/>
        </w:rPr>
        <w:t>○標準機能</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標準機能として、０件データ、受信確認機能等が必要である。その実装については運用ルールを参照の上、当事者間で十分に協議して取り決めるものとする。</w:t>
      </w:r>
    </w:p>
    <w:p w:rsidR="00000000" w:rsidRDefault="00215564">
      <w:pPr>
        <w:spacing w:afterLines="50" w:after="180" w:line="400" w:lineRule="atLeast"/>
        <w:rPr>
          <w:rFonts w:ascii="ＭＳ Ｐ明朝" w:eastAsia="ＭＳ Ｐ明朝" w:hAnsi="ＭＳ Ｐ明朝" w:hint="eastAsia"/>
          <w:sz w:val="22"/>
        </w:rPr>
      </w:pPr>
      <w:r>
        <w:rPr>
          <w:rFonts w:ascii="ＭＳ Ｐ明朝" w:eastAsia="ＭＳ Ｐ明朝" w:hAnsi="ＭＳ Ｐ明朝"/>
          <w:sz w:val="22"/>
        </w:rPr>
        <w:br w:type="page"/>
      </w:r>
    </w:p>
    <w:p w:rsidR="00000000" w:rsidRDefault="00215564">
      <w:pPr>
        <w:spacing w:afterLines="50" w:after="180" w:line="400" w:lineRule="atLeast"/>
        <w:rPr>
          <w:rFonts w:ascii="ＭＳ Ｐ明朝" w:eastAsia="ＭＳ Ｐ明朝"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．インターネットＥＤＩの運用ルールについて</w:t>
      </w:r>
    </w:p>
    <w:p w:rsidR="00000000" w:rsidRDefault="00215564">
      <w:pPr>
        <w:spacing w:line="400" w:lineRule="atLeast"/>
        <w:ind w:firstLineChars="95" w:firstLine="209"/>
        <w:rPr>
          <w:rFonts w:ascii="ＭＳ Ｐ明朝" w:eastAsia="ＭＳ Ｐ明朝" w:hAnsi="ＭＳ Ｐ明朝" w:hint="eastAsia"/>
          <w:sz w:val="22"/>
        </w:rPr>
      </w:pPr>
      <w:r>
        <w:rPr>
          <w:rFonts w:ascii="ＭＳ Ｐ明朝" w:eastAsia="ＭＳ Ｐ明朝" w:hAnsi="ＭＳ Ｐ明朝" w:hint="eastAsia"/>
          <w:sz w:val="22"/>
        </w:rPr>
        <w:t>インターネットＥＤＩの運用ルールについても基本的に鉄鋼ＥＤＩ標準に準拠すべきものであるが、従</w:t>
      </w:r>
      <w:r>
        <w:rPr>
          <w:rFonts w:ascii="ＭＳ Ｐ明朝" w:eastAsia="ＭＳ Ｐ明朝" w:hAnsi="ＭＳ Ｐ明朝" w:hint="eastAsia"/>
          <w:sz w:val="22"/>
        </w:rPr>
        <w:t>来型ＥＤＩとインターネットＥＤＩの利用環境の違いに応じて、特に以下の項目については、特別な運用ルールを設けることが望ましい。</w:t>
      </w:r>
    </w:p>
    <w:p w:rsidR="00000000" w:rsidRDefault="00215564">
      <w:pPr>
        <w:spacing w:line="400" w:lineRule="atLeast"/>
        <w:ind w:firstLineChars="95" w:firstLine="209"/>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1</w:t>
      </w:r>
      <w:r>
        <w:rPr>
          <w:rFonts w:ascii="ＭＳ Ｐゴシック" w:eastAsia="ＭＳ Ｐゴシック" w:hAnsi="ＭＳ Ｐ明朝" w:hint="eastAsia"/>
          <w:sz w:val="22"/>
        </w:rPr>
        <w:t>．標準企業コードの適用</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鉄鋼ＥＤＩ標準同様、その企業自身を示す企業コードとして、電子商取引推進センターが発番・管理する「標準企業コード」を用いるものとする。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．読み出し不能データ</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伝送されたデータの読み出しができない場合、受信者はその事情を知った後直ちにその旨を相手方に通知するもの</w:t>
      </w:r>
      <w:r>
        <w:rPr>
          <w:rFonts w:ascii="ＭＳ Ｐ明朝" w:eastAsia="ＭＳ Ｐ明朝" w:hAnsi="ＭＳ Ｐ明朝" w:hint="eastAsia"/>
          <w:sz w:val="22"/>
        </w:rPr>
        <w:t>とする。（その場合、発信者は当該のデータを撤回したものとみなす）</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3</w:t>
      </w:r>
      <w:r>
        <w:rPr>
          <w:rFonts w:ascii="ＭＳ Ｐゴシック" w:eastAsia="ＭＳ Ｐゴシック" w:hAnsi="ＭＳ Ｐ明朝" w:hint="eastAsia"/>
          <w:sz w:val="22"/>
        </w:rPr>
        <w:t>．データ授受確認の取り決め</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受信確認メッセージは原則としてこれを伝送するものとし、その方法の詳細については当事者間で協議の上、運用マニュアルに定めるものとする。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w:t>
      </w:r>
    </w:p>
    <w:p w:rsidR="00000000" w:rsidRDefault="00215564">
      <w:pPr>
        <w:tabs>
          <w:tab w:val="left" w:pos="5985"/>
        </w:tabs>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情報提供サービス業務等の場合、Ｗｅｂ型の場合ログにより相手側のアクセス記録が残ることや参照の有無自体が問題とならないケースもあるため、特に取り決めの必要はないが、受発注業務等に使用する場合で厳密な受信確認が必要なケースでは</w:t>
      </w:r>
      <w:r>
        <w:rPr>
          <w:rFonts w:ascii="ＭＳ Ｐ明朝" w:eastAsia="ＭＳ Ｐ明朝" w:hAnsi="ＭＳ Ｐ明朝" w:hint="eastAsia"/>
          <w:sz w:val="22"/>
        </w:rPr>
        <w:t>、Ｗｅｂ上で未確認データと確認済データを明確に区分し、利用者が何らかのアクションをすることで（受信確認ボタンを押す、ファイルをダウンロードするなど）未確認から確認済に移行されるようなシステムを運用するなど、特別な運用ルールを当事者間で定めることができる。</w:t>
      </w:r>
    </w:p>
    <w:p w:rsidR="00000000" w:rsidRDefault="00215564">
      <w:pPr>
        <w:tabs>
          <w:tab w:val="left" w:pos="5985"/>
        </w:tabs>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4</w:t>
      </w:r>
      <w:r>
        <w:rPr>
          <w:rFonts w:ascii="ＭＳ Ｐゴシック" w:eastAsia="ＭＳ Ｐゴシック" w:hAnsi="ＭＳ Ｐ明朝" w:hint="eastAsia"/>
          <w:sz w:val="22"/>
        </w:rPr>
        <w:t>．データ未達時の扱い</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データを送信した側は相応の時間内に受信確認メッセージがこない場合、あるいは受信確認メッセージにエラーがある場合はその旨相手方に通知する。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データを受信する側は、データが到達しない場合、その事実を知った</w:t>
      </w:r>
      <w:r>
        <w:rPr>
          <w:rFonts w:ascii="ＭＳ Ｐ明朝" w:eastAsia="ＭＳ Ｐ明朝" w:hAnsi="ＭＳ Ｐ明朝" w:hint="eastAsia"/>
          <w:sz w:val="22"/>
        </w:rPr>
        <w:t>後直ちにその旨を相手方に通知する。発信者はこの通知を受け取った場合当該情報を再送もしくはファクシミリなどにより伝送する。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明朝"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5</w:t>
      </w:r>
      <w:r>
        <w:rPr>
          <w:rFonts w:ascii="ＭＳ Ｐゴシック" w:eastAsia="ＭＳ Ｐゴシック" w:hAnsi="ＭＳ Ｐ明朝" w:hint="eastAsia"/>
          <w:sz w:val="22"/>
        </w:rPr>
        <w:t>．</w:t>
      </w:r>
      <w:r>
        <w:rPr>
          <w:rFonts w:ascii="ＭＳ Ｐ明朝" w:eastAsia="ＭＳ Ｐゴシック" w:hAnsi="ＭＳ Ｐ明朝" w:hint="eastAsia"/>
          <w:sz w:val="22"/>
        </w:rPr>
        <w:t>到達順序の逆転や二重送付</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運用マニュアルで、注文番号その他により重複チェック等を義務づけることが望ましい。</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6</w:t>
      </w:r>
      <w:r>
        <w:rPr>
          <w:rFonts w:ascii="ＭＳ Ｐゴシック" w:eastAsia="ＭＳ Ｐゴシック" w:hAnsi="ＭＳ Ｐ明朝" w:hint="eastAsia"/>
          <w:sz w:val="22"/>
        </w:rPr>
        <w:t>．ゼロ件データの扱い</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稼働日にデータが発生しない場合の運用方法についてゼロ件データを送付するか否か、Ｗｅｂ型の場合はＷｅｂ上でゼロ件データをどのように表示するか否かを当事</w:t>
      </w:r>
      <w:r>
        <w:rPr>
          <w:rFonts w:ascii="ＭＳ Ｐ明朝" w:eastAsia="ＭＳ Ｐ明朝" w:hAnsi="ＭＳ Ｐ明朝" w:hint="eastAsia"/>
          <w:sz w:val="22"/>
        </w:rPr>
        <w:t>者間で事前に運用マニュアルで取り決める。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7</w:t>
      </w:r>
      <w:r>
        <w:rPr>
          <w:rFonts w:ascii="ＭＳ Ｐゴシック" w:eastAsia="ＭＳ Ｐゴシック" w:hAnsi="ＭＳ Ｐ明朝" w:hint="eastAsia"/>
          <w:sz w:val="22"/>
        </w:rPr>
        <w:t>．個別契約の成立（受発注業務が対象）</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 xml:space="preserve">　受発注業務をインターネットＥＤＩで行う場合、どの時点で個別契約が成立するかを定めておく必要がある。本手引きでは産業情報化推進センターが発行している「ＥＣ法的問題調査研究報告書」を参考に、以下のケースを挙げたが、実運用にあたっては当事者同士で検討の上、覚書等で定めておく必要がある。</w:t>
      </w: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１．発注データに対する受信確認から一定時間の経過</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２．受注データ伝達時（＝承諾）（受注データに対する受信確認不要</w:t>
      </w:r>
      <w:r>
        <w:rPr>
          <w:rFonts w:ascii="ＭＳ Ｐ明朝" w:eastAsia="ＭＳ Ｐ明朝" w:hAnsi="ＭＳ Ｐ明朝" w:hint="eastAsia"/>
          <w:sz w:val="22"/>
        </w:rPr>
        <w:t>の場合）</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３．受注データに対する受信確認時</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４．履行時</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w:t>
      </w:r>
    </w:p>
    <w:p w:rsidR="00000000" w:rsidRDefault="00215564">
      <w:pPr>
        <w:pStyle w:val="20"/>
        <w:spacing w:line="400" w:lineRule="atLeast"/>
        <w:ind w:left="418" w:hangingChars="190" w:hanging="418"/>
        <w:rPr>
          <w:rFonts w:ascii="ＭＳ Ｐ明朝" w:eastAsia="ＭＳ Ｐ明朝" w:hAnsi="ＭＳ Ｐ明朝" w:hint="eastAsia"/>
        </w:rPr>
      </w:pPr>
      <w:r>
        <w:rPr>
          <w:rFonts w:ascii="ＭＳ Ｐ明朝" w:eastAsia="ＭＳ Ｐ明朝" w:hAnsi="ＭＳ Ｐ明朝" w:hint="eastAsia"/>
        </w:rPr>
        <w:t xml:space="preserve">　１．発注者によるＷｅｂ上への発注データ書き込みから一定時間の経過。（受注者の現実の閲覧を要しないが、受注者が読み出す義務を課することによって、発注データ書き込みからさほど時間が経過しないうちに、読み出されるという期待があることを前提とする）</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 xml:space="preserve">　２．受注者によるＷｅｂ閲覧時</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 xml:space="preserve">　３．受注者によるＷｅｂ閲覧から一定時間の経過</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 xml:space="preserve">　４．受注者によるＷｅｂ上への受注データ書き込み</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 xml:space="preserve">　５．履行時</w:t>
      </w: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ＦＴＰ型も上記に準ずる。</w:t>
      </w: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8</w:t>
      </w:r>
      <w:r>
        <w:rPr>
          <w:rFonts w:ascii="ＭＳ Ｐゴシック" w:eastAsia="ＭＳ Ｐゴシック" w:hAnsi="ＭＳ Ｐ明朝" w:hint="eastAsia"/>
          <w:sz w:val="22"/>
        </w:rPr>
        <w:t>．責任範囲・責任分界点</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当事者の責任範囲は、自身の使用するプロバイダのアクセスポイント（ﾒｰﾙﾎﾞｯｸｽを含む）までとする。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・自社でメールサーバーを構える場合はプロバイダのアクセスポイントまで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・プロバイダのメールサーバーを利用する場合はプロバイダのﾒｰﾙﾎﾞｯｸｽまで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・プロバイダから先のいずれの管理内にも属さない領域についての責任はいずれも負わない。</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10</w:t>
      </w:r>
      <w:r>
        <w:rPr>
          <w:rFonts w:ascii="ＭＳ Ｐゴシック" w:eastAsia="ＭＳ Ｐゴシック" w:hAnsi="ＭＳ Ｐ明朝" w:hint="eastAsia"/>
          <w:sz w:val="22"/>
        </w:rPr>
        <w:t>図】Ｅメール型の責任範囲</w:t>
      </w:r>
    </w:p>
    <w:p w:rsidR="00000000" w:rsidRDefault="00E81F67">
      <w:pPr>
        <w:spacing w:line="400" w:lineRule="atLeast"/>
        <w:jc w:val="left"/>
        <w:rPr>
          <w:rFonts w:ascii="ＭＳ Ｐ明朝" w:eastAsia="ＭＳ Ｐ明朝" w:hAnsi="ＭＳ Ｐ明朝" w:hint="eastAsia"/>
          <w:sz w:val="22"/>
        </w:rPr>
      </w:pPr>
      <w:r>
        <w:rPr>
          <w:rFonts w:ascii="ＭＳ Ｐ明朝" w:eastAsia="ＭＳ Ｐ明朝" w:hAnsi="ＭＳ Ｐ明朝"/>
          <w:noProof/>
          <w:sz w:val="22"/>
        </w:rPr>
        <w:drawing>
          <wp:anchor distT="0" distB="0" distL="114300" distR="114300" simplePos="0" relativeHeight="251622912" behindDoc="0" locked="0" layoutInCell="1" allowOverlap="1">
            <wp:simplePos x="0" y="0"/>
            <wp:positionH relativeFrom="column">
              <wp:posOffset>417195</wp:posOffset>
            </wp:positionH>
            <wp:positionV relativeFrom="paragraph">
              <wp:posOffset>151765</wp:posOffset>
            </wp:positionV>
            <wp:extent cx="5526405" cy="1859915"/>
            <wp:effectExtent l="0" t="0" r="0" b="0"/>
            <wp:wrapNone/>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526405" cy="185991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当事者の責任範囲は、自身の使用するプロバイ</w:t>
      </w:r>
      <w:r>
        <w:rPr>
          <w:rFonts w:ascii="ＭＳ Ｐ明朝" w:eastAsia="ＭＳ Ｐ明朝" w:hAnsi="ＭＳ Ｐ明朝" w:hint="eastAsia"/>
          <w:sz w:val="22"/>
        </w:rPr>
        <w:t>ダのアクセスポイント（Ｗｅｂサーバを含む）までとする。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・自社でＷｅｂサーバを構える場合はプロバイダのアクセスポイントまで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・プロバイダのＷｅｂサーバを利用する場合はプロバイダのＷｅｂサーバまで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・プロバイダから先のいずれの管理内にも属さない領域についての責任はいずれも負わない。</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11</w:t>
      </w:r>
      <w:r>
        <w:rPr>
          <w:rFonts w:ascii="ＭＳ Ｐゴシック" w:eastAsia="ＭＳ Ｐゴシック" w:hAnsi="ＭＳ Ｐ明朝" w:hint="eastAsia"/>
          <w:sz w:val="22"/>
        </w:rPr>
        <w:t>図】Ｗｅｂ型の責任範囲（自前でＷｅｂサーバを構える場合）</w:t>
      </w:r>
    </w:p>
    <w:p w:rsidR="00000000" w:rsidRDefault="00E81F67">
      <w:pPr>
        <w:spacing w:line="400" w:lineRule="atLeast"/>
        <w:jc w:val="left"/>
        <w:rPr>
          <w:rFonts w:ascii="ＭＳ Ｐ明朝" w:eastAsia="ＭＳ Ｐ明朝" w:hAnsi="ＭＳ Ｐ明朝" w:hint="eastAsia"/>
          <w:sz w:val="22"/>
        </w:rPr>
      </w:pPr>
      <w:r>
        <w:rPr>
          <w:rFonts w:ascii="ＭＳ Ｐ明朝" w:eastAsia="ＭＳ Ｐ明朝" w:hAnsi="ＭＳ Ｐ明朝"/>
          <w:noProof/>
          <w:sz w:val="22"/>
        </w:rPr>
        <w:drawing>
          <wp:anchor distT="0" distB="0" distL="114300" distR="114300" simplePos="0" relativeHeight="251624960" behindDoc="0" locked="0" layoutInCell="1" allowOverlap="1">
            <wp:simplePos x="0" y="0"/>
            <wp:positionH relativeFrom="column">
              <wp:posOffset>228600</wp:posOffset>
            </wp:positionH>
            <wp:positionV relativeFrom="paragraph">
              <wp:posOffset>55245</wp:posOffset>
            </wp:positionV>
            <wp:extent cx="5654675" cy="1867535"/>
            <wp:effectExtent l="0" t="0" r="0" b="0"/>
            <wp:wrapNone/>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54675" cy="186753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12</w:t>
      </w:r>
      <w:r>
        <w:rPr>
          <w:rFonts w:ascii="ＭＳ Ｐゴシック" w:eastAsia="ＭＳ Ｐゴシック" w:hAnsi="ＭＳ Ｐ明朝" w:hint="eastAsia"/>
          <w:sz w:val="22"/>
        </w:rPr>
        <w:t>図】Ｗｅｂ型の責任範囲（プロバイダのＷｅｂサーバを利用する場合）</w:t>
      </w:r>
    </w:p>
    <w:p w:rsidR="00000000" w:rsidRDefault="00E81F67">
      <w:pPr>
        <w:spacing w:line="400" w:lineRule="atLeast"/>
        <w:jc w:val="left"/>
        <w:rPr>
          <w:rFonts w:ascii="ＭＳ Ｐ明朝" w:eastAsia="ＭＳ Ｐ明朝" w:hAnsi="ＭＳ Ｐ明朝" w:hint="eastAsia"/>
          <w:sz w:val="22"/>
        </w:rPr>
      </w:pPr>
      <w:r>
        <w:rPr>
          <w:rFonts w:ascii="ＭＳ Ｐ明朝" w:eastAsia="ＭＳ Ｐ明朝" w:hAnsi="ＭＳ Ｐ明朝"/>
          <w:noProof/>
          <w:sz w:val="22"/>
        </w:rPr>
        <w:drawing>
          <wp:anchor distT="0" distB="0" distL="114300" distR="114300" simplePos="0" relativeHeight="251623936" behindDoc="0" locked="0" layoutInCell="1" allowOverlap="1">
            <wp:simplePos x="0" y="0"/>
            <wp:positionH relativeFrom="column">
              <wp:posOffset>342900</wp:posOffset>
            </wp:positionH>
            <wp:positionV relativeFrom="paragraph">
              <wp:posOffset>17780</wp:posOffset>
            </wp:positionV>
            <wp:extent cx="5526405" cy="1428115"/>
            <wp:effectExtent l="0" t="0" r="0" b="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526405" cy="142811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当事者の責任範囲は、</w:t>
      </w:r>
      <w:r>
        <w:rPr>
          <w:rFonts w:ascii="ＭＳ Ｐ明朝" w:eastAsia="ＭＳ Ｐ明朝" w:hAnsi="ＭＳ Ｐ明朝" w:hint="eastAsia"/>
          <w:sz w:val="22"/>
        </w:rPr>
        <w:t>自身の使用するプロバイダのアクセスポイント（ＦＴＰサーバを含む）までとする。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・自社でＦＴＰサーバを構える場合はプロバイダのアクセスポイントまで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・プロバイダのＦＴＰサーバを利用する場合はプロバイダのＦＴＰサーバまで</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・プロバイダから先のいずれの管理内にも属さない領域についての責任はいずれも負わない。</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ゴシック" w:hint="eastAsia"/>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13</w:t>
      </w:r>
      <w:r>
        <w:rPr>
          <w:rFonts w:ascii="ＭＳ Ｐゴシック" w:eastAsia="ＭＳ Ｐゴシック" w:hAnsi="ＭＳ Ｐゴシック" w:hint="eastAsia"/>
          <w:sz w:val="22"/>
        </w:rPr>
        <w:t>図】ＦＴＰ型の責任範囲（自社で</w:t>
      </w:r>
      <w:r>
        <w:rPr>
          <w:rFonts w:ascii="ＭＳ Ｐゴシック" w:eastAsia="ＭＳ Ｐゴシック" w:hAnsi="ＭＳ Ｐゴシック" w:hint="eastAsia"/>
          <w:sz w:val="22"/>
        </w:rPr>
        <w:t>FTP</w:t>
      </w:r>
      <w:r>
        <w:rPr>
          <w:rFonts w:ascii="ＭＳ Ｐゴシック" w:eastAsia="ＭＳ Ｐゴシック" w:hAnsi="ＭＳ Ｐゴシック" w:hint="eastAsia"/>
          <w:sz w:val="22"/>
        </w:rPr>
        <w:t>サーバを構える場合）</w:t>
      </w:r>
    </w:p>
    <w:p w:rsidR="00000000" w:rsidRDefault="00E81F67">
      <w:pPr>
        <w:spacing w:line="400" w:lineRule="atLeast"/>
        <w:jc w:val="left"/>
        <w:rPr>
          <w:rFonts w:ascii="ＭＳ Ｐ明朝" w:eastAsia="ＭＳ Ｐ明朝" w:hAnsi="ＭＳ Ｐ明朝" w:hint="eastAsia"/>
          <w:sz w:val="22"/>
        </w:rPr>
      </w:pPr>
      <w:r>
        <w:rPr>
          <w:rFonts w:ascii="ＭＳ Ｐ明朝" w:eastAsia="ＭＳ Ｐ明朝" w:hAnsi="ＭＳ Ｐ明朝"/>
          <w:noProof/>
          <w:sz w:val="22"/>
        </w:rPr>
        <w:drawing>
          <wp:anchor distT="0" distB="0" distL="114300" distR="114300" simplePos="0" relativeHeight="251627008" behindDoc="0" locked="0" layoutInCell="1" allowOverlap="1">
            <wp:simplePos x="0" y="0"/>
            <wp:positionH relativeFrom="column">
              <wp:posOffset>288925</wp:posOffset>
            </wp:positionH>
            <wp:positionV relativeFrom="paragraph">
              <wp:posOffset>55245</wp:posOffset>
            </wp:positionV>
            <wp:extent cx="5654675" cy="1867535"/>
            <wp:effectExtent l="0" t="0" r="0" b="0"/>
            <wp:wrapNone/>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654675" cy="186753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0</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center"/>
        <w:rPr>
          <w:rFonts w:ascii="ＭＳ Ｐゴシック" w:eastAsia="ＭＳ Ｐゴシック" w:hAnsi="ＭＳ Ｐゴシック" w:hint="eastAsia"/>
          <w:sz w:val="22"/>
        </w:rPr>
      </w:pPr>
      <w:r>
        <w:rPr>
          <w:rFonts w:ascii="ＭＳ Ｐゴシック" w:eastAsia="ＭＳ Ｐゴシック" w:hAnsi="ＭＳ Ｐゴシック" w:hint="eastAsia"/>
          <w:sz w:val="22"/>
        </w:rPr>
        <w:t>【第</w:t>
      </w:r>
      <w:r>
        <w:rPr>
          <w:rFonts w:ascii="ＭＳ Ｐゴシック" w:eastAsia="ＭＳ Ｐゴシック" w:hAnsi="ＭＳ Ｐゴシック" w:hint="eastAsia"/>
          <w:sz w:val="22"/>
        </w:rPr>
        <w:t>14</w:t>
      </w:r>
      <w:r>
        <w:rPr>
          <w:rFonts w:ascii="ＭＳ Ｐゴシック" w:eastAsia="ＭＳ Ｐゴシック" w:hAnsi="ＭＳ Ｐゴシック" w:hint="eastAsia"/>
          <w:sz w:val="22"/>
        </w:rPr>
        <w:t>図】ＦＴＰ型の責任範囲（プロバイダの</w:t>
      </w:r>
      <w:r>
        <w:rPr>
          <w:rFonts w:ascii="ＭＳ Ｐゴシック" w:eastAsia="ＭＳ Ｐゴシック" w:hAnsi="ＭＳ Ｐゴシック" w:hint="eastAsia"/>
          <w:sz w:val="22"/>
        </w:rPr>
        <w:t>FTP</w:t>
      </w:r>
      <w:r>
        <w:rPr>
          <w:rFonts w:ascii="ＭＳ Ｐゴシック" w:eastAsia="ＭＳ Ｐゴシック" w:hAnsi="ＭＳ Ｐゴシック" w:hint="eastAsia"/>
          <w:sz w:val="22"/>
        </w:rPr>
        <w:t>サーバを使用する場合）</w:t>
      </w:r>
    </w:p>
    <w:p w:rsidR="00000000" w:rsidRDefault="00E81F67">
      <w:pPr>
        <w:spacing w:line="400" w:lineRule="atLeast"/>
        <w:jc w:val="left"/>
        <w:rPr>
          <w:rFonts w:ascii="ＭＳ Ｐ明朝" w:eastAsia="ＭＳ Ｐ明朝" w:hAnsi="ＭＳ Ｐ明朝" w:hint="eastAsia"/>
          <w:sz w:val="22"/>
        </w:rPr>
      </w:pPr>
      <w:r>
        <w:rPr>
          <w:rFonts w:ascii="ＭＳ Ｐ明朝" w:eastAsia="ＭＳ Ｐ明朝" w:hAnsi="ＭＳ Ｐ明朝"/>
          <w:noProof/>
          <w:sz w:val="22"/>
        </w:rPr>
        <w:drawing>
          <wp:anchor distT="0" distB="0" distL="114300" distR="114300" simplePos="0" relativeHeight="251625984" behindDoc="0" locked="0" layoutInCell="1" allowOverlap="1">
            <wp:simplePos x="0" y="0"/>
            <wp:positionH relativeFrom="column">
              <wp:posOffset>228600</wp:posOffset>
            </wp:positionH>
            <wp:positionV relativeFrom="paragraph">
              <wp:posOffset>43180</wp:posOffset>
            </wp:positionV>
            <wp:extent cx="5526405" cy="1428115"/>
            <wp:effectExtent l="0" t="0" r="0" b="0"/>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526405" cy="142811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9</w:t>
      </w:r>
      <w:r>
        <w:rPr>
          <w:rFonts w:ascii="ＭＳ Ｐゴシック" w:eastAsia="ＭＳ Ｐゴシック" w:hAnsi="ＭＳ Ｐ明朝" w:hint="eastAsia"/>
          <w:sz w:val="22"/>
        </w:rPr>
        <w:t>．運</w:t>
      </w:r>
      <w:r>
        <w:rPr>
          <w:rFonts w:ascii="ＭＳ Ｐゴシック" w:eastAsia="ＭＳ Ｐゴシック" w:hAnsi="ＭＳ Ｐ明朝" w:hint="eastAsia"/>
          <w:sz w:val="22"/>
        </w:rPr>
        <w:t>用スケジュール</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３６５日２４時間稼働の機能を実現できることが望ましい。都合上やむを得ず稼働を停止する場合は、事前にスケジュール連絡を行うものとする。その他の詳細は運用マニュアルにおいて取り決める。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10</w:t>
      </w:r>
      <w:r>
        <w:rPr>
          <w:rFonts w:ascii="ＭＳ Ｐゴシック" w:eastAsia="ＭＳ Ｐゴシック" w:hAnsi="ＭＳ Ｐ明朝" w:hint="eastAsia"/>
          <w:sz w:val="22"/>
        </w:rPr>
        <w:t>．メッセージの保存</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当事者はデータを保存するものとし、相手方の請求がある場合は、これを相手方に交付しなければならない（費用は請求者負担）。</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データ保存期間等の細目は当事者間で協議の上、運用マニュアルで定める。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ホームページの設定者</w:t>
      </w:r>
      <w:r>
        <w:rPr>
          <w:rFonts w:ascii="ＭＳ Ｐ明朝" w:eastAsia="ＭＳ Ｐ明朝" w:hAnsi="ＭＳ Ｐ明朝" w:hint="eastAsia"/>
          <w:sz w:val="22"/>
        </w:rPr>
        <w:t>もしくはＦＴＰサーバの設定者はホームページサーバ、ＦＴＰサーバの改訂歴、全てのアクセス記録にかかるデータを保存するものとし、相手方の請求がある場合は、これを相手方に交付しなければならない（費用は請求者負担）。</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データ保存期間等の細目は当事者が協議し決めることとし、運用マニュアルに定める。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11</w:t>
      </w:r>
      <w:r>
        <w:rPr>
          <w:rFonts w:ascii="ＭＳ Ｐゴシック" w:eastAsia="ＭＳ Ｐゴシック" w:hAnsi="ＭＳ Ｐ明朝" w:hint="eastAsia"/>
          <w:sz w:val="22"/>
        </w:rPr>
        <w:t>．ファイル名</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【Ｅメール型、Ｗｅｂ型、ＦＴＰ型】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ファイル名は運用するシステムの必要に応じて、当事者同士で協議の上、運用マニュアルにおいて定めるものとする。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12</w:t>
      </w:r>
      <w:r>
        <w:rPr>
          <w:rFonts w:ascii="ＭＳ Ｐゴシック" w:eastAsia="ＭＳ Ｐゴシック" w:hAnsi="ＭＳ Ｐ明朝" w:hint="eastAsia"/>
          <w:sz w:val="22"/>
        </w:rPr>
        <w:t>．メールのアドレス、容量、サブ</w:t>
      </w:r>
      <w:r>
        <w:rPr>
          <w:rFonts w:ascii="ＭＳ Ｐゴシック" w:eastAsia="ＭＳ Ｐゴシック" w:hAnsi="ＭＳ Ｐ明朝" w:hint="eastAsia"/>
          <w:sz w:val="22"/>
        </w:rPr>
        <w:t>ジェクト名、データの分割・圧縮等</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メールアドレスは送受信側ともＥＤＩ取引専用のアドレスを取得し運用することが望ましい。</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伝送する最大データ容量は当事者のシステム環境に依存するため、協議の上、運用マニュアルにおいて定めるものとする。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サブジェクト名、データの分割・圧縮等についても当事者同士で協議の上、運用マニュアルにおいて定めるものとする。</w:t>
      </w:r>
    </w:p>
    <w:p w:rsidR="00000000" w:rsidRDefault="00215564">
      <w:pPr>
        <w:spacing w:line="400" w:lineRule="atLeast"/>
        <w:jc w:val="left"/>
        <w:rPr>
          <w:rFonts w:ascii="ＭＳ Ｐ明朝" w:eastAsia="ＭＳ Ｐ明朝"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w:t>
      </w:r>
      <w:r>
        <w:rPr>
          <w:rFonts w:ascii="ＭＳ Ｐゴシック" w:eastAsia="ＭＳ Ｐゴシック" w:hAnsi="ＭＳ Ｐ明朝" w:hint="eastAsia"/>
          <w:sz w:val="22"/>
        </w:rPr>
        <w:t>13</w:t>
      </w:r>
      <w:r>
        <w:rPr>
          <w:rFonts w:ascii="ＭＳ Ｐゴシック" w:eastAsia="ＭＳ Ｐゴシック" w:hAnsi="ＭＳ Ｐ明朝" w:hint="eastAsia"/>
          <w:sz w:val="22"/>
        </w:rPr>
        <w:t>．その他の付帯業務機能</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法制上において書面または電子データの交付・保存が義務づけられている場合は、対象データについ</w:t>
      </w:r>
      <w:r>
        <w:rPr>
          <w:rFonts w:ascii="ＭＳ Ｐ明朝" w:eastAsia="ＭＳ Ｐ明朝" w:hAnsi="ＭＳ Ｐ明朝" w:hint="eastAsia"/>
          <w:sz w:val="22"/>
        </w:rPr>
        <w:t>て</w:t>
      </w:r>
      <w:r>
        <w:rPr>
          <w:rFonts w:ascii="ＭＳ Ｐ明朝" w:eastAsia="ＭＳ Ｐ明朝" w:hAnsi="ＭＳ Ｐ明朝"/>
          <w:sz w:val="22"/>
        </w:rPr>
        <w:t>CSV</w:t>
      </w:r>
      <w:r>
        <w:rPr>
          <w:rFonts w:ascii="ＭＳ Ｐ明朝" w:eastAsia="ＭＳ Ｐ明朝" w:hAnsi="ＭＳ Ｐ明朝" w:hint="eastAsia"/>
          <w:sz w:val="22"/>
        </w:rPr>
        <w:t>形式などによるデータダウンロード機能、帳簿帳票出力機能、伝票発行機能等を設けておくことが望ましい。</w:t>
      </w: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p>
    <w:tbl>
      <w:tblPr>
        <w:tblpPr w:leftFromText="142" w:rightFromText="142" w:vertAnchor="text" w:horzAnchor="margin" w:tblpXSpec="center" w:tblpY="484"/>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596"/>
        <w:gridCol w:w="2370"/>
        <w:gridCol w:w="2804"/>
      </w:tblGrid>
      <w:tr w:rsidR="00000000">
        <w:tblPrEx>
          <w:tblCellMar>
            <w:top w:w="0" w:type="dxa"/>
            <w:bottom w:w="0" w:type="dxa"/>
          </w:tblCellMar>
        </w:tblPrEx>
        <w:trPr>
          <w:trHeight w:val="492"/>
        </w:trPr>
        <w:tc>
          <w:tcPr>
            <w:tcW w:w="1995" w:type="dxa"/>
            <w:tcBorders>
              <w:bottom w:val="single" w:sz="4" w:space="0" w:color="auto"/>
            </w:tcBorders>
          </w:tcPr>
          <w:p w:rsidR="00000000" w:rsidRDefault="00215564">
            <w:pPr>
              <w:spacing w:line="240" w:lineRule="exact"/>
              <w:jc w:val="center"/>
              <w:rPr>
                <w:rFonts w:ascii="ＭＳ Ｐ明朝" w:eastAsia="ＭＳ Ｐ明朝" w:hAnsi="ＭＳ Ｐ明朝" w:hint="eastAsia"/>
                <w:sz w:val="20"/>
              </w:rPr>
            </w:pPr>
          </w:p>
        </w:tc>
        <w:tc>
          <w:tcPr>
            <w:tcW w:w="2596" w:type="dxa"/>
            <w:shd w:val="pct20" w:color="auto" w:fill="auto"/>
            <w:vAlign w:val="center"/>
          </w:tcPr>
          <w:p w:rsidR="00000000" w:rsidRDefault="00215564">
            <w:pPr>
              <w:spacing w:line="240" w:lineRule="exact"/>
              <w:jc w:val="center"/>
              <w:rPr>
                <w:rFonts w:ascii="ＭＳ Ｐゴシック" w:eastAsia="ＭＳ Ｐゴシック" w:hAnsi="ＭＳ Ｐ明朝" w:hint="eastAsia"/>
                <w:sz w:val="20"/>
              </w:rPr>
            </w:pPr>
            <w:r>
              <w:rPr>
                <w:rFonts w:ascii="ＭＳ Ｐゴシック" w:eastAsia="ＭＳ Ｐゴシック" w:hAnsi="ＭＳ Ｐ明朝" w:hint="eastAsia"/>
                <w:sz w:val="20"/>
              </w:rPr>
              <w:t>Ｅメール型</w:t>
            </w:r>
          </w:p>
        </w:tc>
        <w:tc>
          <w:tcPr>
            <w:tcW w:w="2370" w:type="dxa"/>
            <w:shd w:val="pct20" w:color="auto" w:fill="auto"/>
            <w:vAlign w:val="center"/>
          </w:tcPr>
          <w:p w:rsidR="00000000" w:rsidRDefault="00215564">
            <w:pPr>
              <w:spacing w:line="240" w:lineRule="exact"/>
              <w:jc w:val="center"/>
              <w:rPr>
                <w:rFonts w:ascii="ＭＳ Ｐゴシック" w:eastAsia="ＭＳ Ｐゴシック" w:hAnsi="ＭＳ Ｐ明朝" w:hint="eastAsia"/>
                <w:sz w:val="20"/>
              </w:rPr>
            </w:pPr>
            <w:r>
              <w:rPr>
                <w:rFonts w:ascii="ＭＳ Ｐゴシック" w:eastAsia="ＭＳ Ｐゴシック" w:hAnsi="ＭＳ Ｐ明朝" w:hint="eastAsia"/>
                <w:sz w:val="20"/>
              </w:rPr>
              <w:t>Ｗｅｂ型</w:t>
            </w:r>
          </w:p>
        </w:tc>
        <w:tc>
          <w:tcPr>
            <w:tcW w:w="2804" w:type="dxa"/>
            <w:shd w:val="pct20" w:color="auto" w:fill="auto"/>
            <w:vAlign w:val="center"/>
          </w:tcPr>
          <w:p w:rsidR="00000000" w:rsidRDefault="00215564">
            <w:pPr>
              <w:spacing w:line="240" w:lineRule="exact"/>
              <w:jc w:val="center"/>
              <w:rPr>
                <w:rFonts w:ascii="ＭＳ Ｐゴシック" w:eastAsia="ＭＳ Ｐゴシック" w:hAnsi="ＭＳ Ｐ明朝" w:hint="eastAsia"/>
                <w:sz w:val="20"/>
              </w:rPr>
            </w:pPr>
            <w:r>
              <w:rPr>
                <w:rFonts w:ascii="ＭＳ Ｐゴシック" w:eastAsia="ＭＳ Ｐゴシック" w:hAnsi="ＭＳ Ｐ明朝" w:hint="eastAsia"/>
                <w:sz w:val="20"/>
              </w:rPr>
              <w:t>ＦＴＰ型</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標準企業コードの</w:t>
            </w:r>
          </w:p>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適用</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鉄鋼ＥＤＩ標準に準拠し、「標準企業コード」を用いるものとする。</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読み出し不能データ</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伝送されたデータの読み出しができない場合、受信者はその事情を知った後直ちにその旨を相手方に通知する。（その場合、発信者は当該のデータを撤回したものとみなす）</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データ授受確認の</w:t>
            </w:r>
          </w:p>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取り決め</w:t>
            </w:r>
          </w:p>
        </w:tc>
        <w:tc>
          <w:tcPr>
            <w:tcW w:w="2596"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受信確認メッセージはこれを伝送する。</w:t>
            </w:r>
          </w:p>
        </w:tc>
        <w:tc>
          <w:tcPr>
            <w:tcW w:w="2370"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 xml:space="preserve">ログに残るアクセス記録　</w:t>
            </w:r>
            <w:r>
              <w:rPr>
                <w:rFonts w:ascii="ＭＳ Ｐ明朝" w:eastAsia="ＭＳ Ｐ明朝" w:hAnsi="ＭＳ Ｐ明朝" w:hint="eastAsia"/>
                <w:sz w:val="20"/>
              </w:rPr>
              <w:t>or</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使用者による明確なアクションを必要とする。</w:t>
            </w:r>
          </w:p>
        </w:tc>
        <w:tc>
          <w:tcPr>
            <w:tcW w:w="2804"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受信確認メッセージはこれを伝送する。</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データ未達時の扱い</w:t>
            </w:r>
          </w:p>
        </w:tc>
        <w:tc>
          <w:tcPr>
            <w:tcW w:w="2596"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送信側は一定時間の内に受信確認メッセージがこない場合はその旨通知する。</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受信側はデータが到達しない事実を知った後、直ちに通知し、発信者は再送する。</w:t>
            </w:r>
          </w:p>
        </w:tc>
        <w:tc>
          <w:tcPr>
            <w:tcW w:w="2370" w:type="dxa"/>
            <w:tcBorders>
              <w:tl2br w:val="single" w:sz="4" w:space="0" w:color="auto"/>
            </w:tcBorders>
          </w:tcPr>
          <w:p w:rsidR="00000000" w:rsidRDefault="00215564">
            <w:pPr>
              <w:spacing w:line="240" w:lineRule="exact"/>
              <w:jc w:val="left"/>
              <w:rPr>
                <w:rFonts w:ascii="ＭＳ Ｐ明朝" w:eastAsia="ＭＳ Ｐ明朝" w:hAnsi="ＭＳ Ｐ明朝" w:hint="eastAsia"/>
                <w:sz w:val="20"/>
              </w:rPr>
            </w:pPr>
          </w:p>
        </w:tc>
        <w:tc>
          <w:tcPr>
            <w:tcW w:w="2804" w:type="dxa"/>
            <w:tcBorders>
              <w:tl2br w:val="single" w:sz="4" w:space="0" w:color="auto"/>
            </w:tcBorders>
          </w:tcPr>
          <w:p w:rsidR="00000000" w:rsidRDefault="00215564">
            <w:pPr>
              <w:spacing w:line="240" w:lineRule="exact"/>
              <w:ind w:rightChars="2" w:right="4"/>
              <w:jc w:val="left"/>
              <w:rPr>
                <w:rFonts w:ascii="ＭＳ Ｐ明朝" w:eastAsia="ＭＳ Ｐ明朝" w:hAnsi="ＭＳ Ｐ明朝" w:hint="eastAsia"/>
                <w:sz w:val="20"/>
              </w:rPr>
            </w:pP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rPr>
                <w:rFonts w:ascii="ＭＳ Ｐゴシック" w:eastAsia="ＭＳ Ｐゴシック" w:hAnsi="ＭＳ Ｐ明朝" w:hint="eastAsia"/>
                <w:sz w:val="20"/>
              </w:rPr>
            </w:pPr>
            <w:r>
              <w:rPr>
                <w:rFonts w:ascii="ＭＳ Ｐゴシック" w:eastAsia="ＭＳ Ｐゴシック" w:hAnsi="ＭＳ Ｐ明朝" w:hint="eastAsia"/>
                <w:sz w:val="20"/>
              </w:rPr>
              <w:t>到達順序の逆転や二重送付</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運用マニュアルで、注文番号その他により重複チェック等を義務づける。</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ゼロ件データの扱い</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稼働日にデータが発生しない場合の運用方法についてゼロ件データを送付するか否か、Ｗｅｂ型の場合はＷｅｂ上でどのように表示するか否かを当事者</w:t>
            </w:r>
            <w:r>
              <w:rPr>
                <w:rFonts w:ascii="ＭＳ Ｐ明朝" w:eastAsia="ＭＳ Ｐ明朝" w:hAnsi="ＭＳ Ｐ明朝" w:hint="eastAsia"/>
                <w:sz w:val="20"/>
              </w:rPr>
              <w:t>間で運用マニュアルに取り決める。</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個別契約の成立</w:t>
            </w:r>
          </w:p>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（受発注業務を対象）</w:t>
            </w:r>
          </w:p>
        </w:tc>
        <w:tc>
          <w:tcPr>
            <w:tcW w:w="2596"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発注データに対する受信確認から一定時間の経過</w:t>
            </w:r>
          </w:p>
        </w:tc>
        <w:tc>
          <w:tcPr>
            <w:tcW w:w="5174" w:type="dxa"/>
            <w:gridSpan w:val="2"/>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発注データの書き込みから一定時間の経過後</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一定期間毎に受注者が読み出す義務を課す</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責任範囲・責任分界点</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自身の使用するプロバイダのアクセスポイント（ﾒｰﾙﾎﾞｯｸｽ、Ｗｅｂサーバ、ＦＴＰサーバを含む）まで</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運用スケジュール</w:t>
            </w:r>
          </w:p>
        </w:tc>
        <w:tc>
          <w:tcPr>
            <w:tcW w:w="2596"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鉄鋼ＥＤＩ標準に準拠し、詳細は運用マニュアルで定める。</w:t>
            </w:r>
          </w:p>
        </w:tc>
        <w:tc>
          <w:tcPr>
            <w:tcW w:w="2370"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３６５日２４時間が望ましい。詳細は運用マニュアルで定める。</w:t>
            </w:r>
          </w:p>
        </w:tc>
        <w:tc>
          <w:tcPr>
            <w:tcW w:w="2804"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鉄鋼ＥＤＩ標準に準拠し、詳細は運用マニュアルで定</w:t>
            </w:r>
            <w:r>
              <w:rPr>
                <w:rFonts w:ascii="ＭＳ Ｐ明朝" w:eastAsia="ＭＳ Ｐ明朝" w:hAnsi="ＭＳ Ｐ明朝" w:hint="eastAsia"/>
                <w:sz w:val="20"/>
              </w:rPr>
              <w:t>める。</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メッセージの保存</w:t>
            </w:r>
          </w:p>
        </w:tc>
        <w:tc>
          <w:tcPr>
            <w:tcW w:w="2596"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当事者はデータを保存するものとし、請求がある場合はこれを交付する。（費用は請求者負担）。</w:t>
            </w:r>
          </w:p>
        </w:tc>
        <w:tc>
          <w:tcPr>
            <w:tcW w:w="2370"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ホームページの設定者は改訂履歴、全てのアクセス記録を保存し、請求がある場合はこれを交付する。（費用は請求者負担）</w:t>
            </w:r>
          </w:p>
        </w:tc>
        <w:tc>
          <w:tcPr>
            <w:tcW w:w="2804"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ＦＴＰサーバの設定者は全ての履歴、アクセス記録を保存し、請求がある場合はこれを交付する。（費用は請求者負担）</w:t>
            </w:r>
          </w:p>
        </w:tc>
      </w:tr>
      <w:tr w:rsidR="00000000">
        <w:tblPrEx>
          <w:tblCellMar>
            <w:top w:w="0" w:type="dxa"/>
            <w:bottom w:w="0" w:type="dxa"/>
          </w:tblCellMar>
        </w:tblPrEx>
        <w:trPr>
          <w:cantSplit/>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ファイル名</w:t>
            </w: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詳細は運用マニュアルで定める。</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メールのアドレス、</w:t>
            </w:r>
          </w:p>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容量、サブジェクト名、データの分割・圧縮</w:t>
            </w:r>
          </w:p>
        </w:tc>
        <w:tc>
          <w:tcPr>
            <w:tcW w:w="2596" w:type="dxa"/>
            <w:tcBorders>
              <w:bottom w:val="single" w:sz="4" w:space="0" w:color="auto"/>
            </w:tcBorders>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アドレスは専用のものを用意することが望ましい。</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サブジェクト</w:t>
            </w:r>
            <w:r>
              <w:rPr>
                <w:rFonts w:ascii="ＭＳ Ｐ明朝" w:eastAsia="ＭＳ Ｐ明朝" w:hAnsi="ＭＳ Ｐ明朝" w:hint="eastAsia"/>
                <w:sz w:val="20"/>
              </w:rPr>
              <w:t>名は情報区分コードとする。</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伝送する最大データ容量、データの分割・圧縮等については運用マニュアルで定める。</w:t>
            </w:r>
          </w:p>
        </w:tc>
        <w:tc>
          <w:tcPr>
            <w:tcW w:w="2370" w:type="dxa"/>
            <w:tcBorders>
              <w:tl2br w:val="single" w:sz="4" w:space="0" w:color="auto"/>
            </w:tcBorders>
          </w:tcPr>
          <w:p w:rsidR="00000000" w:rsidRDefault="00215564">
            <w:pPr>
              <w:spacing w:line="240" w:lineRule="exact"/>
              <w:jc w:val="left"/>
              <w:rPr>
                <w:rFonts w:ascii="ＭＳ Ｐ明朝" w:eastAsia="ＭＳ Ｐ明朝" w:hAnsi="ＭＳ Ｐ明朝" w:hint="eastAsia"/>
                <w:sz w:val="20"/>
              </w:rPr>
            </w:pPr>
          </w:p>
        </w:tc>
        <w:tc>
          <w:tcPr>
            <w:tcW w:w="2804" w:type="dxa"/>
            <w:tcBorders>
              <w:bottom w:val="single" w:sz="4" w:space="0" w:color="auto"/>
              <w:tl2br w:val="single" w:sz="4" w:space="0" w:color="auto"/>
            </w:tcBorders>
          </w:tcPr>
          <w:p w:rsidR="00000000" w:rsidRDefault="00215564">
            <w:pPr>
              <w:spacing w:line="240" w:lineRule="exact"/>
              <w:jc w:val="left"/>
              <w:rPr>
                <w:rFonts w:ascii="ＭＳ Ｐ明朝" w:eastAsia="ＭＳ Ｐ明朝" w:hAnsi="ＭＳ Ｐ明朝" w:hint="eastAsia"/>
                <w:sz w:val="20"/>
              </w:rPr>
            </w:pPr>
          </w:p>
        </w:tc>
      </w:tr>
      <w:tr w:rsidR="00000000">
        <w:tblPrEx>
          <w:tblCellMar>
            <w:top w:w="0" w:type="dxa"/>
            <w:bottom w:w="0" w:type="dxa"/>
          </w:tblCellMar>
        </w:tblPrEx>
        <w:trPr>
          <w:cantSplit/>
          <w:trHeight w:val="695"/>
        </w:trPr>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セキュリティ</w:t>
            </w:r>
          </w:p>
          <w:p w:rsidR="00000000" w:rsidRDefault="00215564">
            <w:pPr>
              <w:spacing w:line="240" w:lineRule="exact"/>
              <w:jc w:val="left"/>
              <w:rPr>
                <w:rFonts w:ascii="ＭＳ Ｐゴシック" w:eastAsia="ＭＳ Ｐゴシック" w:hAnsi="ＭＳ Ｐ明朝" w:hint="eastAsia"/>
                <w:sz w:val="20"/>
              </w:rPr>
            </w:pPr>
          </w:p>
          <w:p w:rsidR="00000000" w:rsidRDefault="00215564">
            <w:pPr>
              <w:spacing w:line="240" w:lineRule="exact"/>
              <w:jc w:val="left"/>
              <w:rPr>
                <w:rFonts w:ascii="ＭＳ Ｐゴシック" w:eastAsia="ＭＳ Ｐゴシック" w:hAnsi="ＭＳ Ｐ明朝" w:hint="eastAsia"/>
                <w:sz w:val="20"/>
              </w:rPr>
            </w:pPr>
          </w:p>
        </w:tc>
        <w:tc>
          <w:tcPr>
            <w:tcW w:w="7770" w:type="dxa"/>
            <w:gridSpan w:val="3"/>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クライアント</w:t>
            </w:r>
            <w:r>
              <w:rPr>
                <w:rFonts w:ascii="ＭＳ Ｐ明朝" w:eastAsia="ＭＳ Ｐ明朝" w:hAnsi="ＭＳ Ｐ明朝" w:hint="eastAsia"/>
                <w:sz w:val="20"/>
              </w:rPr>
              <w:t>PC</w:t>
            </w:r>
            <w:r>
              <w:rPr>
                <w:rFonts w:ascii="ＭＳ Ｐ明朝" w:eastAsia="ＭＳ Ｐ明朝" w:hAnsi="ＭＳ Ｐ明朝" w:hint="eastAsia"/>
                <w:sz w:val="20"/>
              </w:rPr>
              <w:t>にはウィルスチェックツールを導入。</w:t>
            </w:r>
          </w:p>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ユーザ管理（承認されたユーザの登録）と、認証管理（</w:t>
            </w:r>
            <w:r>
              <w:rPr>
                <w:rFonts w:ascii="ＭＳ Ｐ明朝" w:eastAsia="ＭＳ Ｐ明朝" w:hAnsi="ＭＳ Ｐ明朝" w:hint="eastAsia"/>
                <w:sz w:val="20"/>
              </w:rPr>
              <w:t>ID,PW</w:t>
            </w:r>
            <w:r>
              <w:rPr>
                <w:rFonts w:ascii="ＭＳ Ｐ明朝" w:eastAsia="ＭＳ Ｐ明朝" w:hAnsi="ＭＳ Ｐ明朝" w:hint="eastAsia"/>
                <w:sz w:val="20"/>
              </w:rPr>
              <w:t>）を必要に応じて実施すること。</w:t>
            </w:r>
          </w:p>
        </w:tc>
      </w:tr>
      <w:tr w:rsidR="00000000">
        <w:tblPrEx>
          <w:tblCellMar>
            <w:top w:w="0" w:type="dxa"/>
            <w:bottom w:w="0" w:type="dxa"/>
          </w:tblCellMar>
        </w:tblPrEx>
        <w:tc>
          <w:tcPr>
            <w:tcW w:w="1995" w:type="dxa"/>
            <w:shd w:val="pct20" w:color="auto" w:fill="auto"/>
          </w:tcPr>
          <w:p w:rsidR="00000000" w:rsidRDefault="00215564">
            <w:pPr>
              <w:spacing w:line="240" w:lineRule="exact"/>
              <w:jc w:val="left"/>
              <w:rPr>
                <w:rFonts w:ascii="ＭＳ Ｐゴシック" w:eastAsia="ＭＳ Ｐゴシック" w:hAnsi="ＭＳ Ｐ明朝" w:hint="eastAsia"/>
                <w:sz w:val="20"/>
              </w:rPr>
            </w:pPr>
            <w:r>
              <w:rPr>
                <w:rFonts w:ascii="ＭＳ Ｐゴシック" w:eastAsia="ＭＳ Ｐゴシック" w:hAnsi="ＭＳ Ｐ明朝" w:hint="eastAsia"/>
                <w:sz w:val="20"/>
              </w:rPr>
              <w:t>その他の付帯業務</w:t>
            </w:r>
          </w:p>
        </w:tc>
        <w:tc>
          <w:tcPr>
            <w:tcW w:w="2596" w:type="dxa"/>
            <w:tcBorders>
              <w:tl2br w:val="single" w:sz="4" w:space="0" w:color="auto"/>
            </w:tcBorders>
          </w:tcPr>
          <w:p w:rsidR="00000000" w:rsidRDefault="00215564">
            <w:pPr>
              <w:spacing w:line="240" w:lineRule="exact"/>
              <w:jc w:val="left"/>
              <w:rPr>
                <w:rFonts w:ascii="ＭＳ Ｐ明朝" w:eastAsia="ＭＳ Ｐ明朝" w:hAnsi="ＭＳ Ｐ明朝" w:hint="eastAsia"/>
                <w:sz w:val="20"/>
              </w:rPr>
            </w:pPr>
          </w:p>
        </w:tc>
        <w:tc>
          <w:tcPr>
            <w:tcW w:w="2370" w:type="dxa"/>
          </w:tcPr>
          <w:p w:rsidR="00000000" w:rsidRDefault="00215564">
            <w:pPr>
              <w:spacing w:line="240" w:lineRule="exact"/>
              <w:jc w:val="left"/>
              <w:rPr>
                <w:rFonts w:ascii="ＭＳ Ｐ明朝" w:eastAsia="ＭＳ Ｐ明朝" w:hAnsi="ＭＳ Ｐ明朝" w:hint="eastAsia"/>
                <w:sz w:val="20"/>
              </w:rPr>
            </w:pPr>
            <w:r>
              <w:rPr>
                <w:rFonts w:ascii="ＭＳ Ｐ明朝" w:eastAsia="ＭＳ Ｐ明朝" w:hAnsi="ＭＳ Ｐ明朝" w:hint="eastAsia"/>
                <w:sz w:val="20"/>
              </w:rPr>
              <w:t>法制上において書面または電子データの交付・保存が義務づけられている場合は、対象データについて</w:t>
            </w:r>
            <w:r>
              <w:rPr>
                <w:rFonts w:ascii="ＭＳ Ｐ明朝" w:eastAsia="ＭＳ Ｐ明朝" w:hAnsi="ＭＳ Ｐ明朝"/>
                <w:sz w:val="20"/>
              </w:rPr>
              <w:t>CSV</w:t>
            </w:r>
            <w:r>
              <w:rPr>
                <w:rFonts w:ascii="ＭＳ Ｐ明朝" w:eastAsia="ＭＳ Ｐ明朝" w:hAnsi="ＭＳ Ｐ明朝" w:hint="eastAsia"/>
                <w:sz w:val="20"/>
              </w:rPr>
              <w:t>形式などによるデータダウンロード機能、帳簿帳票出力機能等を設けておくことが望ましい。</w:t>
            </w:r>
          </w:p>
        </w:tc>
        <w:tc>
          <w:tcPr>
            <w:tcW w:w="2804" w:type="dxa"/>
            <w:tcBorders>
              <w:tl2br w:val="single" w:sz="4" w:space="0" w:color="auto"/>
            </w:tcBorders>
          </w:tcPr>
          <w:p w:rsidR="00000000" w:rsidRDefault="00215564">
            <w:pPr>
              <w:spacing w:line="240" w:lineRule="exact"/>
              <w:jc w:val="left"/>
              <w:rPr>
                <w:rFonts w:ascii="ＭＳ Ｐ明朝" w:eastAsia="ＭＳ Ｐ明朝" w:hAnsi="ＭＳ Ｐ明朝" w:hint="eastAsia"/>
                <w:sz w:val="20"/>
              </w:rPr>
            </w:pPr>
          </w:p>
        </w:tc>
      </w:tr>
    </w:tbl>
    <w:p w:rsidR="00000000" w:rsidRDefault="00215564">
      <w:pPr>
        <w:spacing w:line="240" w:lineRule="exact"/>
        <w:ind w:firstLineChars="200" w:firstLine="440"/>
        <w:jc w:val="center"/>
        <w:rPr>
          <w:rFonts w:ascii="ＭＳ Ｐゴシック" w:eastAsia="ＭＳ Ｐゴシック" w:hAnsi="ＭＳ Ｐ明朝" w:hint="eastAsia"/>
          <w:sz w:val="22"/>
        </w:rPr>
      </w:pPr>
      <w:r>
        <w:rPr>
          <w:rFonts w:ascii="ＭＳ Ｐゴシック" w:eastAsia="ＭＳ Ｐゴシック" w:hAnsi="ＭＳ Ｐ明朝" w:hint="eastAsia"/>
          <w:sz w:val="22"/>
        </w:rPr>
        <w:t>【第</w:t>
      </w:r>
      <w:r>
        <w:rPr>
          <w:rFonts w:ascii="ＭＳ Ｐゴシック" w:eastAsia="ＭＳ Ｐゴシック" w:hAnsi="ＭＳ Ｐ明朝" w:hint="eastAsia"/>
          <w:sz w:val="22"/>
        </w:rPr>
        <w:t>13</w:t>
      </w:r>
      <w:r>
        <w:rPr>
          <w:rFonts w:ascii="ＭＳ Ｐゴシック" w:eastAsia="ＭＳ Ｐゴシック" w:hAnsi="ＭＳ Ｐ明朝" w:hint="eastAsia"/>
          <w:sz w:val="22"/>
        </w:rPr>
        <w:t>表】インターネット</w:t>
      </w:r>
      <w:r>
        <w:rPr>
          <w:rFonts w:ascii="ＭＳ Ｐゴシック" w:eastAsia="ＭＳ Ｐゴシック" w:hAnsi="ＭＳ Ｐ明朝" w:hint="eastAsia"/>
          <w:sz w:val="22"/>
        </w:rPr>
        <w:t>ＥＤＩ運用ルールのまとめ</w:t>
      </w:r>
    </w:p>
    <w:p w:rsidR="00000000" w:rsidRDefault="00215564">
      <w:pPr>
        <w:spacing w:line="400" w:lineRule="atLeast"/>
        <w:jc w:val="left"/>
        <w:rPr>
          <w:rFonts w:ascii="ＭＳ Ｐ明朝" w:eastAsia="ＭＳ Ｐ明朝" w:hAnsi="ＭＳ Ｐ明朝" w:hint="eastAsia"/>
          <w:sz w:val="22"/>
        </w:rPr>
        <w:sectPr w:rsidR="00000000">
          <w:headerReference w:type="default" r:id="rId37"/>
          <w:footerReference w:type="default" r:id="rId38"/>
          <w:headerReference w:type="first" r:id="rId39"/>
          <w:footerReference w:type="first" r:id="rId40"/>
          <w:pgSz w:w="11906" w:h="16838" w:code="9"/>
          <w:pgMar w:top="720" w:right="567" w:bottom="180" w:left="567" w:header="720" w:footer="720" w:gutter="0"/>
          <w:pgNumType w:start="1"/>
          <w:cols w:space="425"/>
          <w:titlePg/>
          <w:docGrid w:type="lines" w:linePitch="360"/>
        </w:sect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3</w:t>
      </w:r>
      <w:r>
        <w:rPr>
          <w:rFonts w:ascii="ＭＳ Ｐゴシック" w:eastAsia="ＭＳ Ｐゴシック" w:hAnsi="ＭＳ Ｐ明朝" w:hint="eastAsia"/>
          <w:sz w:val="22"/>
        </w:rPr>
        <w:t>．インターネットＥＤＩ契約書例</w:t>
      </w:r>
    </w:p>
    <w:p w:rsidR="00000000" w:rsidRDefault="00215564">
      <w:pPr>
        <w:spacing w:line="400" w:lineRule="atLeast"/>
        <w:jc w:val="left"/>
        <w:rPr>
          <w:rFonts w:ascii="ＭＳ Ｐゴシック" w:eastAsia="ＭＳ Ｐゴシック" w:hAnsi="ＭＳ Ｐ明朝" w:hint="eastAsia"/>
          <w:sz w:val="22"/>
        </w:rPr>
      </w:pPr>
    </w:p>
    <w:p w:rsidR="00000000" w:rsidRDefault="00215564">
      <w:pPr>
        <w:spacing w:line="400" w:lineRule="atLeast"/>
        <w:jc w:val="left"/>
        <w:rPr>
          <w:rFonts w:ascii="ＭＳ Ｐゴシック" w:eastAsia="ＭＳ Ｐゴシック" w:hAnsi="ＭＳ Ｐ明朝" w:hint="eastAsia"/>
          <w:sz w:val="22"/>
        </w:rPr>
      </w:pP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3</w:t>
      </w:r>
      <w:r>
        <w:rPr>
          <w:rFonts w:ascii="ＭＳ Ｐゴシック" w:eastAsia="ＭＳ Ｐゴシック" w:hAnsi="ＭＳ Ｐ明朝" w:hint="eastAsia"/>
          <w:sz w:val="22"/>
        </w:rPr>
        <w:t>－</w:t>
      </w:r>
      <w:r>
        <w:rPr>
          <w:rFonts w:ascii="ＭＳ Ｐゴシック" w:eastAsia="ＭＳ Ｐゴシック" w:hAnsi="ＭＳ Ｐ明朝" w:hint="eastAsia"/>
          <w:sz w:val="22"/>
        </w:rPr>
        <w:t>1</w:t>
      </w:r>
      <w:r>
        <w:rPr>
          <w:rFonts w:ascii="ＭＳ Ｐゴシック" w:eastAsia="ＭＳ Ｐゴシック" w:hAnsi="ＭＳ Ｐ明朝" w:hint="eastAsia"/>
          <w:sz w:val="22"/>
        </w:rPr>
        <w:t>．Ｅメール型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Ｅメール型インターネットＥＤＩを用いてデータ交換を行う場合に取り交わす覚書の内容事例を以下に示す。</w:t>
      </w:r>
    </w:p>
    <w:p w:rsidR="00000000" w:rsidRDefault="00215564">
      <w:pPr>
        <w:spacing w:line="400" w:lineRule="atLeast"/>
        <w:jc w:val="center"/>
        <w:rPr>
          <w:rFonts w:ascii="ＭＳ Ｐ明朝" w:eastAsia="ＭＳ Ｐ明朝" w:hAnsi="ＭＳ Ｐ明朝" w:hint="eastAsia"/>
          <w:b/>
          <w:bCs/>
          <w:sz w:val="22"/>
        </w:rPr>
      </w:pPr>
    </w:p>
    <w:p w:rsidR="00000000" w:rsidRDefault="00215564">
      <w:pPr>
        <w:spacing w:line="400" w:lineRule="atLeast"/>
        <w:jc w:val="center"/>
        <w:rPr>
          <w:rFonts w:ascii="ＭＳ Ｐ明朝" w:eastAsia="ＭＳ Ｐ明朝" w:hAnsi="ＭＳ Ｐ明朝" w:hint="eastAsia"/>
          <w:b/>
          <w:bCs/>
          <w:sz w:val="22"/>
        </w:rPr>
      </w:pPr>
    </w:p>
    <w:p w:rsidR="00000000" w:rsidRDefault="00215564">
      <w:pPr>
        <w:spacing w:line="400" w:lineRule="atLeast"/>
        <w:jc w:val="center"/>
        <w:rPr>
          <w:rFonts w:ascii="ＭＳ Ｐ明朝" w:eastAsia="ＭＳ Ｐ明朝" w:hAnsi="ＭＳ Ｐ明朝" w:hint="eastAsia"/>
          <w:b/>
          <w:bCs/>
          <w:sz w:val="22"/>
        </w:rPr>
      </w:pPr>
      <w:r>
        <w:rPr>
          <w:rFonts w:ascii="ＭＳ Ｐ明朝" w:eastAsia="ＭＳ Ｐ明朝" w:hAnsi="ＭＳ Ｐ明朝" w:hint="eastAsia"/>
          <w:b/>
          <w:bCs/>
          <w:sz w:val="22"/>
        </w:rPr>
        <w:t>企業間データ交換に関する覚書</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平成　　年　　月　　日</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Ａ　　株式会社</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Ｂ　　株式会社</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sz w:val="22"/>
        </w:rPr>
        <w:br w:type="page"/>
      </w:r>
      <w:r>
        <w:rPr>
          <w:rFonts w:ascii="ＭＳ Ｐ明朝" w:eastAsia="ＭＳ Ｐ明朝" w:hAnsi="ＭＳ Ｐ明朝" w:hint="eastAsia"/>
          <w:sz w:val="22"/>
        </w:rPr>
        <w:t xml:space="preserve">　Ａ株式会社（以下「甲」という）とＢ株式会社（以下「乙」という）とは、甲乙間のデータ交換に関し、次の通り覚書を締結する。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第１条</w:t>
      </w:r>
      <w:r>
        <w:rPr>
          <w:rFonts w:ascii="ＭＳ Ｐ明朝" w:eastAsia="ＭＳ Ｐ明朝" w:hAnsi="ＭＳ Ｐ明朝" w:hint="eastAsia"/>
          <w:b/>
          <w:bCs/>
          <w:sz w:val="22"/>
        </w:rPr>
        <w:tab/>
      </w:r>
      <w:r>
        <w:rPr>
          <w:rFonts w:ascii="ＭＳ Ｐ明朝" w:eastAsia="ＭＳ Ｐ明朝" w:hAnsi="ＭＳ Ｐ明朝" w:hint="eastAsia"/>
          <w:b/>
          <w:bCs/>
          <w:sz w:val="22"/>
        </w:rPr>
        <w:t>目的</w:t>
      </w:r>
    </w:p>
    <w:p w:rsidR="00000000" w:rsidRDefault="00215564">
      <w:pPr>
        <w:pStyle w:val="3"/>
        <w:spacing w:line="400" w:lineRule="atLeast"/>
        <w:ind w:leftChars="200" w:left="420"/>
        <w:rPr>
          <w:rFonts w:hint="eastAsia"/>
        </w:rPr>
      </w:pPr>
      <w:r>
        <w:rPr>
          <w:rFonts w:hint="eastAsia"/>
        </w:rPr>
        <w:t>本覚書は、甲乙間の鋼材取引業務を円滑かつ</w:t>
      </w:r>
      <w:r>
        <w:rPr>
          <w:rFonts w:hint="eastAsia"/>
        </w:rPr>
        <w:t>合理的に運営する為に締結するものとし、両者は誠意をもってこれを履行する。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第２条</w:t>
      </w:r>
      <w:r>
        <w:rPr>
          <w:rFonts w:ascii="ＭＳ Ｐ明朝" w:eastAsia="ＭＳ Ｐ明朝" w:hAnsi="ＭＳ Ｐ明朝" w:hint="eastAsia"/>
          <w:b/>
          <w:bCs/>
          <w:sz w:val="22"/>
        </w:rPr>
        <w:tab/>
      </w:r>
      <w:r>
        <w:rPr>
          <w:rFonts w:ascii="ＭＳ Ｐ明朝" w:eastAsia="ＭＳ Ｐ明朝" w:hAnsi="ＭＳ Ｐ明朝" w:hint="eastAsia"/>
          <w:b/>
          <w:bCs/>
          <w:sz w:val="22"/>
        </w:rPr>
        <w:t>適用範囲</w:t>
      </w:r>
    </w:p>
    <w:p w:rsidR="00000000" w:rsidRDefault="00215564">
      <w:pPr>
        <w:tabs>
          <w:tab w:val="num" w:pos="908"/>
        </w:tabs>
        <w:spacing w:line="400" w:lineRule="atLeast"/>
        <w:ind w:leftChars="200" w:left="420" w:firstLineChars="1" w:firstLine="2"/>
        <w:rPr>
          <w:rFonts w:ascii="ＭＳ Ｐ明朝" w:eastAsia="ＭＳ Ｐ明朝" w:hAnsi="ＭＳ Ｐ明朝" w:hint="eastAsia"/>
          <w:sz w:val="22"/>
        </w:rPr>
      </w:pPr>
      <w:r>
        <w:rPr>
          <w:rFonts w:ascii="ＭＳ Ｐ明朝" w:eastAsia="ＭＳ Ｐ明朝" w:hAnsi="ＭＳ Ｐ明朝" w:hint="eastAsia"/>
          <w:sz w:val="22"/>
        </w:rPr>
        <w:t>本覚書は、甲乙間の鋼材取引に関連して、甲乙間で行われる鋼材取引情報のコンピュータおよびそれに接続されたネットワークを利用した電子データ交換に適用する。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第３条</w:t>
      </w:r>
      <w:r>
        <w:rPr>
          <w:rFonts w:ascii="ＭＳ Ｐ明朝" w:eastAsia="ＭＳ Ｐ明朝" w:hAnsi="ＭＳ Ｐ明朝" w:hint="eastAsia"/>
          <w:b/>
          <w:bCs/>
          <w:sz w:val="22"/>
        </w:rPr>
        <w:tab/>
      </w:r>
      <w:r>
        <w:rPr>
          <w:rFonts w:ascii="ＭＳ Ｐ明朝" w:eastAsia="ＭＳ Ｐ明朝" w:hAnsi="ＭＳ Ｐ明朝" w:hint="eastAsia"/>
          <w:b/>
          <w:bCs/>
          <w:sz w:val="22"/>
        </w:rPr>
        <w:t>用語の定義</w:t>
      </w:r>
    </w:p>
    <w:p w:rsidR="00000000" w:rsidRDefault="00215564">
      <w:pPr>
        <w:pStyle w:val="3"/>
        <w:spacing w:line="400" w:lineRule="atLeast"/>
        <w:ind w:leftChars="200" w:left="420"/>
        <w:rPr>
          <w:rFonts w:hint="eastAsia"/>
        </w:rPr>
      </w:pPr>
      <w:r>
        <w:rPr>
          <w:rFonts w:hint="eastAsia"/>
        </w:rPr>
        <w:t>本覚書において用いられる以下の語は、文脈上、別段の断りがない場合には、それぞれ次の意味で用いられるものとする。</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１．ﾒｰﾙﾎﾞｯｸｽ</w:t>
      </w:r>
    </w:p>
    <w:p w:rsidR="00000000" w:rsidRDefault="00215564">
      <w:pPr>
        <w:spacing w:line="400" w:lineRule="atLeast"/>
        <w:ind w:leftChars="300" w:left="630"/>
        <w:rPr>
          <w:rFonts w:ascii="ＭＳ Ｐ明朝" w:eastAsia="ＭＳ Ｐ明朝" w:hAnsi="ＭＳ Ｐ明朝" w:hint="eastAsia"/>
          <w:sz w:val="22"/>
        </w:rPr>
      </w:pPr>
      <w:r>
        <w:rPr>
          <w:rFonts w:ascii="ＭＳ Ｐ明朝" w:eastAsia="ＭＳ Ｐ明朝" w:hAnsi="ＭＳ Ｐ明朝" w:hint="eastAsia"/>
          <w:sz w:val="22"/>
        </w:rPr>
        <w:t>データの発信者が、相手方に取引関係情報を提供するため、当該取引関係情報を記憶させて､当該相手方に受信可能ならし</w:t>
      </w:r>
      <w:r>
        <w:rPr>
          <w:rFonts w:ascii="ＭＳ Ｐ明朝" w:eastAsia="ＭＳ Ｐ明朝" w:hAnsi="ＭＳ Ｐ明朝" w:hint="eastAsia"/>
          <w:sz w:val="22"/>
        </w:rPr>
        <w:t>める、当該相手方が指定したインターネット上のＥメールアドレスによって表示されるメールサーバー上の電子ファイルをいう。</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２．受信確認</w:t>
      </w:r>
    </w:p>
    <w:p w:rsidR="00000000" w:rsidRDefault="00215564">
      <w:pPr>
        <w:spacing w:line="400" w:lineRule="atLeast"/>
        <w:ind w:leftChars="300" w:left="630"/>
        <w:rPr>
          <w:rFonts w:ascii="ＭＳ Ｐ明朝" w:eastAsia="ＭＳ Ｐ明朝" w:hAnsi="ＭＳ Ｐ明朝" w:hint="eastAsia"/>
          <w:sz w:val="22"/>
        </w:rPr>
      </w:pPr>
      <w:r>
        <w:rPr>
          <w:rFonts w:ascii="ＭＳ Ｐ明朝" w:eastAsia="ＭＳ Ｐ明朝" w:hAnsi="ＭＳ Ｐ明朝" w:hint="eastAsia"/>
          <w:sz w:val="22"/>
        </w:rPr>
        <w:t>甲の発注データが乙のﾒｰﾙﾎﾞｯｸｽに書き込まれた旨のみを内容とする通知をいう。ただし、受信確認なしに乙の受諾の通知がなされた場合には、その受諾をもって受信確認と見なす。</w:t>
      </w: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32128" behindDoc="0" locked="0" layoutInCell="1" allowOverlap="1">
                <wp:simplePos x="0" y="0"/>
                <wp:positionH relativeFrom="column">
                  <wp:posOffset>200025</wp:posOffset>
                </wp:positionH>
                <wp:positionV relativeFrom="paragraph">
                  <wp:posOffset>12700</wp:posOffset>
                </wp:positionV>
                <wp:extent cx="5467350" cy="571500"/>
                <wp:effectExtent l="6985" t="9525" r="12065" b="9525"/>
                <wp:wrapNone/>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5715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その他、必要に応じて、伝送、伝達、受信、発信、電子署名、認証、暗号等の用語について適宜、定義する。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222" type="#_x0000_t202" style="position:absolute;left:0;text-align:left;margin-left:15.75pt;margin-top:1pt;width:430.5pt;height:4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">
                <v:textbo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その他、必要に応じて、伝送、伝達、受信、発信、電子署名、認証、暗号等の用語について適宜、定義する。</w:t>
                      </w:r>
                    </w:p>
                  </w:txbxContent>
                </v:textbox>
              </v:shape>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第４条</w:t>
      </w:r>
      <w:r>
        <w:rPr>
          <w:rFonts w:ascii="ＭＳ Ｐ明朝" w:eastAsia="ＭＳ Ｐ明朝" w:hAnsi="ＭＳ Ｐ明朝" w:hint="eastAsia"/>
          <w:b/>
          <w:bCs/>
          <w:sz w:val="22"/>
        </w:rPr>
        <w:tab/>
      </w:r>
      <w:r>
        <w:rPr>
          <w:rFonts w:ascii="ＭＳ Ｐ明朝" w:eastAsia="ＭＳ Ｐ明朝" w:hAnsi="ＭＳ Ｐ明朝" w:hint="eastAsia"/>
          <w:b/>
          <w:bCs/>
          <w:sz w:val="22"/>
        </w:rPr>
        <w:t>運用マニュアル</w:t>
      </w:r>
    </w:p>
    <w:p w:rsidR="00000000" w:rsidRDefault="00215564">
      <w:pPr>
        <w:numPr>
          <w:ilvl w:val="0"/>
          <w:numId w:val="13"/>
        </w:numPr>
        <w:tabs>
          <w:tab w:val="clear" w:pos="129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データ交換の実施に必要なシステム、送信手順、メッセージ構成、伝達するデータの種類、システムの稼働時間その他の細目は、甲乙間で別に定めるデータ交換運用マニュアル（以下「運用マ</w:t>
      </w:r>
      <w:r>
        <w:rPr>
          <w:rFonts w:ascii="ＭＳ Ｐ明朝" w:eastAsia="ＭＳ Ｐ明朝" w:hAnsi="ＭＳ Ｐ明朝" w:hint="eastAsia"/>
          <w:sz w:val="22"/>
        </w:rPr>
        <w:t>ニュアル」という）で定める｡</w:t>
      </w:r>
    </w:p>
    <w:p w:rsidR="00000000" w:rsidRDefault="00215564">
      <w:pPr>
        <w:numPr>
          <w:ilvl w:val="0"/>
          <w:numId w:val="13"/>
        </w:numPr>
        <w:tabs>
          <w:tab w:val="clear" w:pos="1290"/>
        </w:tabs>
        <w:spacing w:line="400" w:lineRule="atLeast"/>
        <w:ind w:left="840"/>
        <w:rPr>
          <w:rFonts w:eastAsia="ＭＳ Ｐ明朝" w:hint="eastAsia"/>
          <w:sz w:val="22"/>
        </w:rPr>
      </w:pPr>
      <w:r>
        <w:rPr>
          <w:rFonts w:eastAsia="ＭＳ Ｐ明朝" w:hint="eastAsia"/>
          <w:sz w:val="22"/>
        </w:rPr>
        <w:t>甲および乙は、運用マニュアルがこの覚書と一体をなし、この覚書と同一の効力を有することを相互に確認する｡</w:t>
      </w:r>
    </w:p>
    <w:p w:rsidR="00000000" w:rsidRDefault="00215564">
      <w:pPr>
        <w:numPr>
          <w:ilvl w:val="0"/>
          <w:numId w:val="13"/>
        </w:numPr>
        <w:tabs>
          <w:tab w:val="clear" w:pos="1290"/>
        </w:tabs>
        <w:spacing w:line="400" w:lineRule="atLeast"/>
        <w:ind w:left="840"/>
        <w:rPr>
          <w:rFonts w:eastAsia="ＭＳ Ｐ明朝" w:hint="eastAsia"/>
          <w:sz w:val="22"/>
        </w:rPr>
      </w:pPr>
      <w:r>
        <w:rPr>
          <w:rFonts w:eastAsia="ＭＳ Ｐ明朝" w:hint="eastAsia"/>
          <w:sz w:val="22"/>
        </w:rPr>
        <w:t>システムの変更その他の事由により運用マニュアルを変更する必要が生じた場合には、必要に応じ、甲乙間で協議を行い変更する｡</w:t>
      </w:r>
    </w:p>
    <w:p w:rsidR="00000000" w:rsidRDefault="00215564">
      <w:pPr>
        <w:tabs>
          <w:tab w:val="num" w:pos="870"/>
        </w:tabs>
        <w:spacing w:line="400" w:lineRule="atLeast"/>
        <w:rPr>
          <w:rFonts w:ascii="ＭＳ Ｐ明朝" w:eastAsia="ＭＳ Ｐ明朝" w:hAnsi="ＭＳ Ｐ明朝" w:hint="eastAsia"/>
          <w:sz w:val="22"/>
        </w:rPr>
      </w:pPr>
    </w:p>
    <w:p w:rsidR="00000000" w:rsidRDefault="00215564">
      <w:pPr>
        <w:tabs>
          <w:tab w:val="num" w:pos="870"/>
        </w:tabs>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第５条</w:t>
      </w:r>
      <w:r>
        <w:rPr>
          <w:rFonts w:ascii="ＭＳ Ｐ明朝" w:eastAsia="ＭＳ Ｐ明朝" w:hAnsi="ＭＳ Ｐ明朝" w:hint="eastAsia"/>
          <w:b/>
          <w:bCs/>
          <w:sz w:val="22"/>
        </w:rPr>
        <w:tab/>
      </w:r>
      <w:r>
        <w:rPr>
          <w:rFonts w:ascii="ＭＳ Ｐ明朝" w:eastAsia="ＭＳ Ｐ明朝" w:hAnsi="ＭＳ Ｐ明朝" w:hint="eastAsia"/>
          <w:b/>
          <w:bCs/>
          <w:sz w:val="22"/>
        </w:rPr>
        <w:t>費用負担</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本覚書に定めるデータ交換の運用に伴う費用の負担は別に定めるとおりとする。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第６条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データ交換の安全および信頼確保のための手順</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甲および乙は、データ交換の安全確保のため下記各号の全部またはいずれかの手順を実施するものとし、その実施の手順</w:t>
      </w:r>
      <w:r>
        <w:rPr>
          <w:rFonts w:ascii="ＭＳ Ｐ明朝" w:eastAsia="ＭＳ Ｐ明朝" w:hAnsi="ＭＳ Ｐ明朝" w:hint="eastAsia"/>
          <w:sz w:val="22"/>
        </w:rPr>
        <w:t>の内容は運用マニュアルに定めることに合意する｡</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（１）</w:t>
      </w:r>
      <w:r>
        <w:rPr>
          <w:rFonts w:ascii="ＭＳ Ｐ明朝" w:eastAsia="ＭＳ Ｐ明朝" w:hAnsi="ＭＳ Ｐ明朝" w:hint="eastAsia"/>
          <w:sz w:val="22"/>
        </w:rPr>
        <w:tab/>
      </w:r>
      <w:r>
        <w:rPr>
          <w:rFonts w:ascii="ＭＳ Ｐ明朝" w:eastAsia="ＭＳ Ｐ明朝" w:hAnsi="ＭＳ Ｐ明朝" w:hint="eastAsia"/>
          <w:sz w:val="22"/>
        </w:rPr>
        <w:t>発信者の同一性の確認手順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（２）</w:t>
      </w:r>
      <w:r>
        <w:rPr>
          <w:rFonts w:ascii="ＭＳ Ｐ明朝" w:eastAsia="ＭＳ Ｐ明朝" w:hAnsi="ＭＳ Ｐ明朝" w:hint="eastAsia"/>
          <w:sz w:val="22"/>
        </w:rPr>
        <w:tab/>
      </w:r>
      <w:r>
        <w:rPr>
          <w:rFonts w:ascii="ＭＳ Ｐ明朝" w:eastAsia="ＭＳ Ｐ明朝" w:hAnsi="ＭＳ Ｐ明朝" w:hint="eastAsia"/>
          <w:sz w:val="22"/>
        </w:rPr>
        <w:t>発信者の作成権限の確認手順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（３）</w:t>
      </w:r>
      <w:r>
        <w:rPr>
          <w:rFonts w:ascii="ＭＳ Ｐ明朝" w:eastAsia="ＭＳ Ｐ明朝" w:hAnsi="ＭＳ Ｐ明朝" w:hint="eastAsia"/>
          <w:sz w:val="22"/>
        </w:rPr>
        <w:tab/>
      </w:r>
      <w:r>
        <w:rPr>
          <w:rFonts w:ascii="ＭＳ Ｐ明朝" w:eastAsia="ＭＳ Ｐ明朝" w:hAnsi="ＭＳ Ｐ明朝" w:hint="eastAsia"/>
          <w:sz w:val="22"/>
        </w:rPr>
        <w:t>データ入力誤りの確認手順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（４）</w:t>
      </w:r>
      <w:r>
        <w:rPr>
          <w:rFonts w:ascii="ＭＳ Ｐ明朝" w:eastAsia="ＭＳ Ｐ明朝" w:hAnsi="ＭＳ Ｐ明朝" w:hint="eastAsia"/>
          <w:sz w:val="22"/>
        </w:rPr>
        <w:tab/>
      </w:r>
      <w:r>
        <w:rPr>
          <w:rFonts w:ascii="ＭＳ Ｐ明朝" w:eastAsia="ＭＳ Ｐ明朝" w:hAnsi="ＭＳ Ｐ明朝" w:hint="eastAsia"/>
          <w:sz w:val="22"/>
        </w:rPr>
        <w:t>伝送途上におけるデータ変質の確認手順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（５）</w:t>
      </w:r>
      <w:r>
        <w:rPr>
          <w:rFonts w:ascii="ＭＳ Ｐ明朝" w:eastAsia="ＭＳ Ｐ明朝" w:hAnsi="ＭＳ Ｐ明朝" w:hint="eastAsia"/>
          <w:sz w:val="22"/>
        </w:rPr>
        <w:tab/>
      </w:r>
      <w:r>
        <w:rPr>
          <w:rFonts w:ascii="ＭＳ Ｐ明朝" w:eastAsia="ＭＳ Ｐ明朝" w:hAnsi="ＭＳ Ｐ明朝" w:hint="eastAsia"/>
          <w:sz w:val="22"/>
        </w:rPr>
        <w:t>その他甲および乙が合意する事項</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第７条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データの伝達</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データの伝達は、運用マニュアルに定める方法により、相手方のﾒｰﾙﾎﾞｯｸｽに書き込むことにより行う。</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第８条</w:t>
      </w:r>
      <w:r>
        <w:rPr>
          <w:rFonts w:ascii="ＭＳ Ｐ明朝" w:eastAsia="ＭＳ Ｐ明朝" w:hAnsi="ＭＳ Ｐ明朝" w:hint="eastAsia"/>
          <w:b/>
          <w:bCs/>
          <w:sz w:val="22"/>
        </w:rPr>
        <w:tab/>
      </w:r>
      <w:r>
        <w:rPr>
          <w:rFonts w:ascii="ＭＳ Ｐ明朝" w:eastAsia="ＭＳ Ｐ明朝" w:hAnsi="ＭＳ Ｐ明朝" w:hint="eastAsia"/>
          <w:b/>
          <w:bCs/>
          <w:sz w:val="22"/>
        </w:rPr>
        <w:t>読み出し不能データの取扱い</w:t>
      </w:r>
    </w:p>
    <w:p w:rsidR="00000000" w:rsidRDefault="00215564">
      <w:pPr>
        <w:spacing w:line="400" w:lineRule="atLeast"/>
        <w:ind w:left="420"/>
        <w:rPr>
          <w:rFonts w:ascii="ＭＳ Ｐ明朝" w:eastAsia="ＭＳ Ｐ明朝" w:hAnsi="ＭＳ Ｐ明朝" w:hint="eastAsia"/>
          <w:sz w:val="22"/>
        </w:rPr>
      </w:pPr>
      <w:r>
        <w:rPr>
          <w:rFonts w:ascii="ＭＳ Ｐ明朝" w:eastAsia="ＭＳ Ｐ明朝" w:hAnsi="ＭＳ Ｐ明朝" w:hint="eastAsia"/>
          <w:sz w:val="22"/>
        </w:rPr>
        <w:t>伝達されたデータの読み出しができない場合の受信者は、これらの事情を知った後、直ちに、相手方に対してその旨を＿＿</w:t>
      </w:r>
      <w:r>
        <w:rPr>
          <w:rFonts w:ascii="ＭＳ Ｐ明朝" w:eastAsia="ＭＳ Ｐ明朝" w:hAnsi="ＭＳ Ｐ明朝" w:hint="eastAsia"/>
          <w:sz w:val="22"/>
        </w:rPr>
        <w:t>＿＿＿＿により通知する。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第９条</w:t>
      </w:r>
      <w:r>
        <w:rPr>
          <w:rFonts w:ascii="ＭＳ Ｐ明朝" w:eastAsia="ＭＳ Ｐ明朝" w:hAnsi="ＭＳ Ｐ明朝" w:hint="eastAsia"/>
          <w:b/>
          <w:bCs/>
          <w:sz w:val="22"/>
        </w:rPr>
        <w:tab/>
      </w:r>
      <w:r>
        <w:rPr>
          <w:rFonts w:ascii="ＭＳ Ｐ明朝" w:eastAsia="ＭＳ Ｐ明朝" w:hAnsi="ＭＳ Ｐ明朝" w:hint="eastAsia"/>
          <w:b/>
          <w:bCs/>
          <w:sz w:val="22"/>
        </w:rPr>
        <w:t>受信確認</w:t>
      </w:r>
    </w:p>
    <w:p w:rsidR="00000000" w:rsidRDefault="00215564">
      <w:pPr>
        <w:numPr>
          <w:ilvl w:val="3"/>
          <w:numId w:val="1"/>
        </w:numPr>
        <w:tabs>
          <w:tab w:val="clear" w:pos="168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乙は、甲の伝達にかかる発注データの受信確認をなすものとする。この受信確認の方法は、特段の指定のない限り＿＿＿＿＿＿の方法によるものとする。</w:t>
      </w:r>
    </w:p>
    <w:p w:rsidR="00000000" w:rsidRDefault="00215564">
      <w:pPr>
        <w:numPr>
          <w:ilvl w:val="3"/>
          <w:numId w:val="1"/>
        </w:numPr>
        <w:tabs>
          <w:tab w:val="clear" w:pos="168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前項の受信確認を受領した場合、当該発注データの伝達は完了したものとみなし、その受領がない場合には伝達がなかったものとみなす。</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10</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データの確定</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甲および乙は、伝達されたデータが第４条各号に定める安全確保のための手順にしたがって作成・伝達された場合には、それぞれ確認された事項につき受信データの内容が確定することに合意す</w:t>
      </w:r>
      <w:r>
        <w:rPr>
          <w:rFonts w:ascii="ＭＳ Ｐ明朝" w:eastAsia="ＭＳ Ｐ明朝" w:hAnsi="ＭＳ Ｐ明朝" w:hint="eastAsia"/>
          <w:sz w:val="22"/>
        </w:rPr>
        <w:t>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33152" behindDoc="0" locked="0" layoutInCell="1" allowOverlap="1">
                <wp:simplePos x="0" y="0"/>
                <wp:positionH relativeFrom="column">
                  <wp:posOffset>-10160</wp:posOffset>
                </wp:positionH>
                <wp:positionV relativeFrom="paragraph">
                  <wp:posOffset>196850</wp:posOffset>
                </wp:positionV>
                <wp:extent cx="3933825" cy="342900"/>
                <wp:effectExtent l="0" t="0" r="3175" b="3175"/>
                <wp:wrapNone/>
                <wp:docPr id="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hint="eastAsia"/>
                              </w:rPr>
                            </w:pPr>
                            <w:r>
                              <w:rPr>
                                <w:rFonts w:hint="eastAsia"/>
                              </w:rPr>
                              <w:t>以下の２条文は基本的な取引契約書が別にある場合に適用する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223" type="#_x0000_t202" style="position:absolute;left:0;text-align:left;margin-left:-.8pt;margin-top:15.5pt;width:309.75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" stroked="f">
                <v:textbox>
                  <w:txbxContent>
                    <w:p w:rsidR="00000000" w:rsidRDefault="00215564">
                      <w:pPr>
                        <w:rPr>
                          <w:rFonts w:hint="eastAsia"/>
                        </w:rPr>
                      </w:pPr>
                      <w:r>
                        <w:rPr>
                          <w:rFonts w:hint="eastAsia"/>
                        </w:rPr>
                        <w:t>以下の２条文は基本的な取引契約書が別にある場合に適用する</w:t>
                      </w:r>
                    </w:p>
                  </w:txbxContent>
                </v:textbox>
              </v:shape>
            </w:pict>
          </mc:Fallback>
        </mc:AlternateConten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17792" behindDoc="0" locked="0" layoutInCell="1" allowOverlap="1">
                <wp:simplePos x="0" y="0"/>
                <wp:positionH relativeFrom="column">
                  <wp:posOffset>-266700</wp:posOffset>
                </wp:positionH>
                <wp:positionV relativeFrom="paragraph">
                  <wp:posOffset>88900</wp:posOffset>
                </wp:positionV>
                <wp:extent cx="6400800" cy="2400300"/>
                <wp:effectExtent l="35560" t="28575" r="31115" b="2857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4003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C6EFD" id="Rectangle 3" o:spid="_x0000_s1026" style="position:absolute;left:0;text-align:left;margin-left:-21pt;margin-top:7pt;width:7in;height:189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" filled="f" strokeweight="4.5pt">
                <v:stroke linestyle="thickThin"/>
              </v:rect>
            </w:pict>
          </mc:Fallback>
        </mc:AlternateContent>
      </w: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11</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個別契約の成立</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31104" behindDoc="0" locked="0" layoutInCell="1" allowOverlap="1">
                <wp:simplePos x="0" y="0"/>
                <wp:positionH relativeFrom="column">
                  <wp:posOffset>266700</wp:posOffset>
                </wp:positionH>
                <wp:positionV relativeFrom="paragraph">
                  <wp:posOffset>203200</wp:posOffset>
                </wp:positionV>
                <wp:extent cx="5200650" cy="318770"/>
                <wp:effectExtent l="6985" t="9525" r="12065" b="5080"/>
                <wp:wrapNone/>
                <wp:docPr id="5"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31877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「６－２－７．個別契約の成立」を参照の上、当事者間で協議・決定した内容を記述する。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224" type="#_x0000_t202" style="position:absolute;left:0;text-align:left;margin-left:21pt;margin-top:16pt;width:409.5pt;height:25.1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">
                <v:textbo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「６－２－７．個別契約の成立」を参照の上、当事者間で協議・決定した内容を記述する。</w:t>
                      </w:r>
                    </w:p>
                  </w:txbxContent>
                </v:textbox>
              </v:shape>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12</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個別契約の変更</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個別契約の内容を変更する必要が生じた場合は、乙は甲に書面又はそれに変わるものをもって変更を依頼する。変更の結果は本システムを通じ甲から乙に報告を行う。</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13</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システムの管理</w:t>
      </w:r>
    </w:p>
    <w:p w:rsidR="00000000" w:rsidRDefault="00215564">
      <w:pPr>
        <w:spacing w:line="400" w:lineRule="atLeast"/>
        <w:ind w:left="420"/>
        <w:rPr>
          <w:rFonts w:ascii="ＭＳ Ｐ明朝" w:eastAsia="ＭＳ Ｐ明朝" w:hAnsi="ＭＳ Ｐ明朝" w:hint="eastAsia"/>
          <w:sz w:val="22"/>
        </w:rPr>
      </w:pPr>
      <w:r>
        <w:rPr>
          <w:rFonts w:ascii="ＭＳ Ｐ明朝" w:eastAsia="ＭＳ Ｐ明朝" w:hAnsi="ＭＳ Ｐ明朝" w:hint="eastAsia"/>
          <w:sz w:val="22"/>
        </w:rPr>
        <w:t>甲および乙は、データ交換が円滑かつ安全に実施されるようそれぞれのシステムを管理するものとする。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14</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本システム障害時の措置</w:t>
      </w:r>
    </w:p>
    <w:p w:rsidR="00000000" w:rsidRDefault="00215564">
      <w:pPr>
        <w:numPr>
          <w:ilvl w:val="0"/>
          <w:numId w:val="8"/>
        </w:numPr>
        <w:spacing w:line="400" w:lineRule="atLeast"/>
        <w:rPr>
          <w:rFonts w:ascii="ＭＳ Ｐ明朝" w:eastAsia="ＭＳ Ｐ明朝" w:hAnsi="ＭＳ Ｐ明朝" w:hint="eastAsia"/>
          <w:sz w:val="22"/>
        </w:rPr>
      </w:pPr>
      <w:r>
        <w:rPr>
          <w:rFonts w:ascii="ＭＳ Ｐ明朝" w:eastAsia="ＭＳ Ｐ明朝" w:hAnsi="ＭＳ Ｐ明朝" w:hint="eastAsia"/>
          <w:sz w:val="22"/>
        </w:rPr>
        <w:t>コンピュータのハード・ソフト、通信回線の故障又はその他の理由により、本システムに障害が発生した場合の対応につい</w:t>
      </w:r>
      <w:r>
        <w:rPr>
          <w:rFonts w:ascii="ＭＳ Ｐ明朝" w:eastAsia="ＭＳ Ｐ明朝" w:hAnsi="ＭＳ Ｐ明朝" w:hint="eastAsia"/>
          <w:sz w:val="22"/>
        </w:rPr>
        <w:t>ては、運用マニュアルに定めるところによる。</w:t>
      </w:r>
    </w:p>
    <w:p w:rsidR="00000000" w:rsidRDefault="00215564">
      <w:pPr>
        <w:numPr>
          <w:ilvl w:val="0"/>
          <w:numId w:val="8"/>
        </w:numPr>
        <w:spacing w:line="400" w:lineRule="atLeast"/>
        <w:rPr>
          <w:rFonts w:ascii="ＭＳ Ｐ明朝" w:eastAsia="ＭＳ Ｐ明朝" w:hAnsi="ＭＳ Ｐ明朝" w:hint="eastAsia"/>
          <w:sz w:val="22"/>
        </w:rPr>
      </w:pPr>
      <w:r>
        <w:rPr>
          <w:rFonts w:ascii="ＭＳ Ｐ明朝" w:eastAsia="ＭＳ Ｐ明朝" w:hAnsi="ＭＳ Ｐ明朝" w:hint="eastAsia"/>
          <w:sz w:val="22"/>
        </w:rPr>
        <w:t>障害等に基づく損害については、甲乙のうち、当該障害の発生について責任の有する側が負担し、その負担金額および負担方法は両者協議の上、決定する。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15</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データの保存および交付</w:t>
      </w:r>
    </w:p>
    <w:p w:rsidR="00000000" w:rsidRDefault="00215564">
      <w:pPr>
        <w:numPr>
          <w:ilvl w:val="1"/>
          <w:numId w:val="8"/>
        </w:numPr>
        <w:tabs>
          <w:tab w:val="clear" w:pos="129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甲および乙は、それぞれの発信にかかるデータおよび受信にかかるデータを保存するものとし、相手方の請求がある場合には、これを相手方に交付しなければならない。ただし、プリントアウト・複製その他によりこの交付に費用が発生する場合には、その費用は請求者の負担とする｡</w:t>
      </w:r>
    </w:p>
    <w:p w:rsidR="00000000" w:rsidRDefault="00215564">
      <w:pPr>
        <w:numPr>
          <w:ilvl w:val="1"/>
          <w:numId w:val="8"/>
        </w:numPr>
        <w:tabs>
          <w:tab w:val="clear" w:pos="129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保存および交付の細目に関しては運</w:t>
      </w:r>
      <w:r>
        <w:rPr>
          <w:rFonts w:ascii="ＭＳ Ｐ明朝" w:eastAsia="ＭＳ Ｐ明朝" w:hAnsi="ＭＳ Ｐ明朝" w:hint="eastAsia"/>
          <w:sz w:val="22"/>
        </w:rPr>
        <w:t>用マニュアルに定める｡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16</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記憶内容の改竄禁止</w:t>
      </w:r>
    </w:p>
    <w:p w:rsidR="00000000" w:rsidRDefault="00215564">
      <w:pPr>
        <w:spacing w:line="400" w:lineRule="atLeast"/>
        <w:ind w:leftChars="200" w:left="838" w:hangingChars="190" w:hanging="418"/>
        <w:rPr>
          <w:rFonts w:ascii="ＭＳ Ｐ明朝" w:eastAsia="ＭＳ Ｐ明朝" w:hAnsi="ＭＳ Ｐ明朝" w:hint="eastAsia"/>
          <w:sz w:val="22"/>
        </w:rPr>
      </w:pPr>
      <w:r>
        <w:rPr>
          <w:rFonts w:ascii="ＭＳ Ｐ明朝" w:eastAsia="ＭＳ Ｐ明朝" w:hAnsi="ＭＳ Ｐ明朝" w:hint="eastAsia"/>
          <w:sz w:val="22"/>
        </w:rPr>
        <w:t>１．</w:t>
      </w:r>
      <w:r>
        <w:rPr>
          <w:rFonts w:ascii="ＭＳ Ｐ明朝" w:eastAsia="ＭＳ Ｐ明朝" w:hAnsi="ＭＳ Ｐ明朝" w:hint="eastAsia"/>
          <w:sz w:val="22"/>
        </w:rPr>
        <w:tab/>
      </w:r>
      <w:r>
        <w:rPr>
          <w:rFonts w:ascii="ＭＳ Ｐ明朝" w:eastAsia="ＭＳ Ｐ明朝" w:hAnsi="ＭＳ Ｐ明朝" w:hint="eastAsia"/>
          <w:sz w:val="22"/>
        </w:rPr>
        <w:t>甲および乙は、本システムにおいて、ﾒｰﾙﾎﾞｯｸｽに記録された取引関係情報の内容を改ざんしてはならない。</w:t>
      </w:r>
    </w:p>
    <w:p w:rsidR="00000000" w:rsidRDefault="00215564">
      <w:pPr>
        <w:spacing w:line="400" w:lineRule="atLeast"/>
        <w:ind w:leftChars="200" w:left="838" w:hangingChars="190" w:hanging="418"/>
        <w:rPr>
          <w:rFonts w:ascii="ＭＳ Ｐ明朝" w:eastAsia="ＭＳ Ｐ明朝" w:hAnsi="ＭＳ Ｐ明朝" w:hint="eastAsia"/>
          <w:sz w:val="22"/>
        </w:rPr>
      </w:pPr>
      <w:r>
        <w:rPr>
          <w:rFonts w:ascii="ＭＳ Ｐ明朝" w:eastAsia="ＭＳ Ｐ明朝" w:hAnsi="ＭＳ Ｐ明朝" w:hint="eastAsia"/>
          <w:sz w:val="22"/>
        </w:rPr>
        <w:t>２．</w:t>
      </w:r>
      <w:r>
        <w:rPr>
          <w:rFonts w:ascii="ＭＳ Ｐ明朝" w:eastAsia="ＭＳ Ｐ明朝" w:hAnsi="ＭＳ Ｐ明朝" w:hint="eastAsia"/>
          <w:sz w:val="22"/>
        </w:rPr>
        <w:tab/>
      </w:r>
      <w:r>
        <w:rPr>
          <w:rFonts w:ascii="ＭＳ Ｐ明朝" w:eastAsia="ＭＳ Ｐ明朝" w:hAnsi="ＭＳ Ｐ明朝" w:hint="eastAsia"/>
          <w:sz w:val="22"/>
        </w:rPr>
        <w:t>前項の規定は、ﾒｰﾙﾎﾞｯｸｽに記録された取引関係情報を受信した後も同様とする。</w:t>
      </w: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17</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秘密保持</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甲および乙は、本覚書に基づくデータ交換の実施により知りえた相手方の情報を、その有効期間中はもとより完了後といえども秘密に保持するものとし、本来の目的以外に使用してはならない。</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18</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協議事項</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本覚書および個別契約に定めのない</w:t>
      </w:r>
      <w:r>
        <w:rPr>
          <w:rFonts w:ascii="ＭＳ Ｐ明朝" w:eastAsia="ＭＳ Ｐ明朝" w:hAnsi="ＭＳ Ｐ明朝" w:hint="eastAsia"/>
          <w:sz w:val="22"/>
        </w:rPr>
        <w:t>事項については、原契約による。又いずれの契約にも定めがない事項について疑義が生じた場合は、その都度甲乙協議の上解決するものとする。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19</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覚書内容の変更</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当覚書内容に変更が生じた場合、甲乙にて協議を行い、両者合意の基に変更するものとする。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20</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紛争処理</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甲および乙は、本覚書に関連して訴訟の要が生じた場合には、＿＿＿＿＿＿裁判所を第一審の専属合意管轄裁判所とする。ただし管轄裁判所を定めないときは、民事訴訟法の定めによる。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21</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有効期間</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本覚書の有効期間は、取り決めの日より＿＿年間とする。</w:t>
      </w:r>
      <w:r>
        <w:rPr>
          <w:rFonts w:ascii="ＭＳ Ｐ明朝" w:eastAsia="ＭＳ Ｐ明朝" w:hAnsi="ＭＳ Ｐ明朝" w:hint="eastAsia"/>
          <w:sz w:val="22"/>
        </w:rPr>
        <w:t>但し、期間満了の＿＿カ月前までに甲乙いずれか一方から相手方に対し書面による解除の申し入れがないときは、同一条件をもって更に＿＿年間延長されるものとし、以後も同様とする。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本覚書の成立を証するため、本書２通を作成し、甲乙記名捺印の上、甲乙各１通を保有する。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平成　　年　　月　　日</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firstLineChars="381" w:firstLine="838"/>
        <w:rPr>
          <w:rFonts w:ascii="ＭＳ Ｐ明朝" w:eastAsia="ＭＳ Ｐ明朝" w:hAnsi="ＭＳ Ｐ明朝" w:hint="eastAsia"/>
          <w:sz w:val="22"/>
        </w:rPr>
      </w:pPr>
      <w:r>
        <w:rPr>
          <w:rFonts w:ascii="ＭＳ Ｐ明朝" w:eastAsia="ＭＳ Ｐ明朝" w:hAnsi="ＭＳ Ｐ明朝" w:hint="eastAsia"/>
          <w:sz w:val="22"/>
        </w:rPr>
        <w:t>甲</w:t>
      </w:r>
      <w:r>
        <w:rPr>
          <w:rFonts w:ascii="ＭＳ Ｐ明朝" w:eastAsia="ＭＳ Ｐ明朝" w:hAnsi="ＭＳ Ｐ明朝" w:hint="eastAsia"/>
          <w:sz w:val="22"/>
        </w:rPr>
        <w:tab/>
      </w:r>
      <w:r>
        <w:rPr>
          <w:rFonts w:ascii="ＭＳ Ｐ明朝" w:eastAsia="ＭＳ Ｐ明朝" w:hAnsi="ＭＳ Ｐ明朝" w:hint="eastAsia"/>
          <w:sz w:val="22"/>
        </w:rPr>
        <w:t>Ａ株式会社</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印</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firstLineChars="381" w:firstLine="838"/>
        <w:rPr>
          <w:rFonts w:ascii="ＭＳ Ｐ明朝" w:eastAsia="ＭＳ Ｐ明朝" w:hAnsi="ＭＳ Ｐ明朝"/>
          <w:sz w:val="22"/>
        </w:rPr>
      </w:pPr>
      <w:r>
        <w:rPr>
          <w:rFonts w:ascii="ＭＳ Ｐ明朝" w:eastAsia="ＭＳ Ｐ明朝" w:hAnsi="ＭＳ Ｐ明朝" w:hint="eastAsia"/>
          <w:sz w:val="22"/>
        </w:rPr>
        <w:t>乙</w:t>
      </w:r>
      <w:r>
        <w:rPr>
          <w:rFonts w:ascii="ＭＳ Ｐ明朝" w:eastAsia="ＭＳ Ｐ明朝" w:hAnsi="ＭＳ Ｐ明朝" w:hint="eastAsia"/>
          <w:sz w:val="22"/>
        </w:rPr>
        <w:tab/>
      </w:r>
      <w:r>
        <w:rPr>
          <w:rFonts w:ascii="ＭＳ Ｐ明朝" w:eastAsia="ＭＳ Ｐ明朝" w:hAnsi="ＭＳ Ｐ明朝" w:hint="eastAsia"/>
          <w:sz w:val="22"/>
        </w:rPr>
        <w:t>Ｂ株式会社</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印</w:t>
      </w:r>
    </w:p>
    <w:p w:rsidR="00000000" w:rsidRDefault="00215564">
      <w:pPr>
        <w:spacing w:line="400" w:lineRule="atLeast"/>
        <w:jc w:val="left"/>
        <w:rPr>
          <w:rFonts w:ascii="ＭＳ Ｐゴシック" w:eastAsia="ＭＳ Ｐゴシック" w:hAnsi="ＭＳ Ｐ明朝" w:hint="eastAsia"/>
          <w:sz w:val="22"/>
        </w:rPr>
      </w:pPr>
      <w:r>
        <w:rPr>
          <w:rFonts w:ascii="ＭＳ Ｐ明朝" w:eastAsia="ＭＳ Ｐ明朝" w:hAnsi="ＭＳ Ｐ明朝"/>
          <w:sz w:val="22"/>
        </w:rPr>
        <w:br w:type="page"/>
      </w: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3</w:t>
      </w:r>
      <w:r>
        <w:rPr>
          <w:rFonts w:ascii="ＭＳ Ｐゴシック" w:eastAsia="ＭＳ Ｐゴシック" w:hAnsi="ＭＳ Ｐ明朝" w:hint="eastAsia"/>
          <w:sz w:val="22"/>
        </w:rPr>
        <w:t>－</w:t>
      </w:r>
      <w:r>
        <w:rPr>
          <w:rFonts w:ascii="ＭＳ Ｐゴシック" w:eastAsia="ＭＳ Ｐゴシック" w:hAnsi="ＭＳ Ｐ明朝" w:hint="eastAsia"/>
          <w:sz w:val="22"/>
        </w:rPr>
        <w:t>2</w:t>
      </w:r>
      <w:r>
        <w:rPr>
          <w:rFonts w:ascii="ＭＳ Ｐゴシック" w:eastAsia="ＭＳ Ｐゴシック" w:hAnsi="ＭＳ Ｐ明朝" w:hint="eastAsia"/>
          <w:sz w:val="22"/>
        </w:rPr>
        <w:t>．Ｗｅｂ型</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 xml:space="preserve">　Ｗｅｂ型インターネットＥＤＩを用いてデータ交換を行う場合に取り交わす覚書の内容事例を以下に示す。</w:t>
      </w:r>
    </w:p>
    <w:p w:rsidR="00000000" w:rsidRDefault="00215564">
      <w:pPr>
        <w:spacing w:line="400" w:lineRule="atLeast"/>
        <w:jc w:val="center"/>
        <w:rPr>
          <w:rFonts w:ascii="ＭＳ Ｐ明朝" w:eastAsia="ＭＳ Ｐ明朝" w:hAnsi="ＭＳ Ｐ明朝" w:hint="eastAsia"/>
          <w:b/>
          <w:bCs/>
          <w:sz w:val="22"/>
        </w:rPr>
      </w:pPr>
    </w:p>
    <w:p w:rsidR="00000000" w:rsidRDefault="00215564">
      <w:pPr>
        <w:spacing w:line="400" w:lineRule="atLeast"/>
        <w:jc w:val="center"/>
        <w:rPr>
          <w:rFonts w:ascii="ＭＳ Ｐ明朝" w:eastAsia="ＭＳ Ｐ明朝" w:hAnsi="ＭＳ Ｐ明朝" w:hint="eastAsia"/>
          <w:b/>
          <w:bCs/>
          <w:sz w:val="22"/>
        </w:rPr>
      </w:pPr>
    </w:p>
    <w:p w:rsidR="00000000" w:rsidRDefault="00215564">
      <w:pPr>
        <w:spacing w:line="400" w:lineRule="atLeast"/>
        <w:jc w:val="center"/>
        <w:rPr>
          <w:rFonts w:ascii="ＭＳ Ｐ明朝" w:eastAsia="ＭＳ Ｐ明朝" w:hAnsi="ＭＳ Ｐ明朝" w:hint="eastAsia"/>
          <w:b/>
          <w:bCs/>
          <w:sz w:val="22"/>
        </w:rPr>
      </w:pPr>
      <w:r>
        <w:rPr>
          <w:rFonts w:ascii="ＭＳ Ｐ明朝" w:eastAsia="ＭＳ Ｐ明朝" w:hAnsi="ＭＳ Ｐ明朝" w:hint="eastAsia"/>
          <w:b/>
          <w:bCs/>
          <w:sz w:val="22"/>
        </w:rPr>
        <w:t>企業間データ交換に関する覚書</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平成　　年　　月　　日</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Ａ　　株式会社</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jc w:val="center"/>
        <w:rPr>
          <w:rFonts w:ascii="ＭＳ Ｐ明朝" w:eastAsia="ＭＳ Ｐ明朝" w:hAnsi="ＭＳ Ｐ明朝" w:hint="eastAsia"/>
          <w:sz w:val="22"/>
        </w:rPr>
      </w:pPr>
      <w:r>
        <w:rPr>
          <w:rFonts w:ascii="ＭＳ Ｐ明朝" w:eastAsia="ＭＳ Ｐ明朝" w:hAnsi="ＭＳ Ｐ明朝" w:hint="eastAsia"/>
          <w:sz w:val="22"/>
        </w:rPr>
        <w:t>Ｂ　　株式会社</w:t>
      </w:r>
    </w:p>
    <w:p w:rsidR="00000000" w:rsidRDefault="00215564">
      <w:pPr>
        <w:spacing w:line="400" w:lineRule="atLeast"/>
        <w:jc w:val="center"/>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sz w:val="22"/>
        </w:rPr>
        <w:br w:type="page"/>
      </w:r>
      <w:r>
        <w:rPr>
          <w:rFonts w:ascii="ＭＳ Ｐ明朝" w:eastAsia="ＭＳ Ｐ明朝" w:hAnsi="ＭＳ Ｐ明朝" w:hint="eastAsia"/>
          <w:sz w:val="22"/>
        </w:rPr>
        <w:t xml:space="preserve">　Ａ株式会社（以下「甲」という）とＢ株式会社（以下「乙」という）とは、甲乙間のデータ交換に関し、次の通り覚書を締結した。</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第１条</w:t>
      </w:r>
      <w:r>
        <w:rPr>
          <w:rFonts w:ascii="ＭＳ Ｐ明朝" w:eastAsia="ＭＳ Ｐ明朝" w:hAnsi="ＭＳ Ｐ明朝" w:hint="eastAsia"/>
          <w:b/>
          <w:bCs/>
          <w:sz w:val="22"/>
        </w:rPr>
        <w:tab/>
      </w:r>
      <w:r>
        <w:rPr>
          <w:rFonts w:ascii="ＭＳ Ｐ明朝" w:eastAsia="ＭＳ Ｐ明朝" w:hAnsi="ＭＳ Ｐ明朝" w:hint="eastAsia"/>
          <w:b/>
          <w:bCs/>
          <w:sz w:val="22"/>
        </w:rPr>
        <w:t>目的</w:t>
      </w:r>
    </w:p>
    <w:p w:rsidR="00000000" w:rsidRDefault="00215564">
      <w:pPr>
        <w:pStyle w:val="3"/>
        <w:spacing w:line="400" w:lineRule="atLeast"/>
        <w:ind w:leftChars="200" w:left="420"/>
        <w:rPr>
          <w:rFonts w:hint="eastAsia"/>
        </w:rPr>
      </w:pPr>
      <w:r>
        <w:rPr>
          <w:rFonts w:hint="eastAsia"/>
        </w:rPr>
        <w:t>本覚書は、甲乙間の鋼材取引業務を円滑かつ合理的に運営する為に締結するものとし、両者は誠意をもってこれを履行する。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第２条</w:t>
      </w:r>
      <w:r>
        <w:rPr>
          <w:rFonts w:ascii="ＭＳ Ｐ明朝" w:eastAsia="ＭＳ Ｐ明朝" w:hAnsi="ＭＳ Ｐ明朝" w:hint="eastAsia"/>
          <w:b/>
          <w:bCs/>
          <w:sz w:val="22"/>
        </w:rPr>
        <w:tab/>
      </w:r>
      <w:r>
        <w:rPr>
          <w:rFonts w:ascii="ＭＳ Ｐ明朝" w:eastAsia="ＭＳ Ｐ明朝" w:hAnsi="ＭＳ Ｐ明朝" w:hint="eastAsia"/>
          <w:b/>
          <w:bCs/>
          <w:sz w:val="22"/>
        </w:rPr>
        <w:t>適用範囲</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本覚書は、甲乙間の鋼材取引に関連して、甲乙間で行われる鋼材取引情報のコンピュータおよびそれに接続されたネットワークを利用した電子データ交換に</w:t>
      </w:r>
      <w:r>
        <w:rPr>
          <w:rFonts w:ascii="ＭＳ Ｐ明朝" w:eastAsia="ＭＳ Ｐ明朝" w:hAnsi="ＭＳ Ｐ明朝" w:hint="eastAsia"/>
          <w:sz w:val="22"/>
        </w:rPr>
        <w:t>適用する。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第３条</w:t>
      </w:r>
      <w:r>
        <w:rPr>
          <w:rFonts w:ascii="ＭＳ Ｐ明朝" w:eastAsia="ＭＳ Ｐ明朝" w:hAnsi="ＭＳ Ｐ明朝" w:hint="eastAsia"/>
          <w:b/>
          <w:bCs/>
          <w:sz w:val="22"/>
        </w:rPr>
        <w:tab/>
      </w:r>
      <w:r>
        <w:rPr>
          <w:rFonts w:ascii="ＭＳ Ｐ明朝" w:eastAsia="ＭＳ Ｐ明朝" w:hAnsi="ＭＳ Ｐ明朝" w:hint="eastAsia"/>
          <w:b/>
          <w:bCs/>
          <w:sz w:val="22"/>
        </w:rPr>
        <w:t>用語の定義</w:t>
      </w:r>
    </w:p>
    <w:p w:rsidR="00000000" w:rsidRDefault="00215564">
      <w:pPr>
        <w:pStyle w:val="3"/>
        <w:spacing w:line="400" w:lineRule="atLeast"/>
        <w:ind w:leftChars="200" w:left="420"/>
        <w:rPr>
          <w:rFonts w:hint="eastAsia"/>
        </w:rPr>
      </w:pPr>
      <w:r>
        <w:rPr>
          <w:rFonts w:hint="eastAsia"/>
        </w:rPr>
        <w:t>本覚書において用いられる以下の語は、文脈上、別段の断りがない場合には、それぞれ次の意味で用いられるものとする。</w:t>
      </w:r>
    </w:p>
    <w:p w:rsidR="00000000" w:rsidRDefault="00E81F67">
      <w:pPr>
        <w:spacing w:line="400" w:lineRule="atLeast"/>
        <w:ind w:leftChars="300" w:left="630"/>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34176" behindDoc="0" locked="0" layoutInCell="1" allowOverlap="1">
                <wp:simplePos x="0" y="0"/>
                <wp:positionH relativeFrom="column">
                  <wp:posOffset>200025</wp:posOffset>
                </wp:positionH>
                <wp:positionV relativeFrom="paragraph">
                  <wp:posOffset>215900</wp:posOffset>
                </wp:positionV>
                <wp:extent cx="5467350" cy="571500"/>
                <wp:effectExtent l="6985" t="9525" r="12065" b="9525"/>
                <wp:wrapNone/>
                <wp:docPr id="4"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57150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必要に応じて、伝送、伝達、受信、発信、受信確認、電子署名、認証、暗号等の用語について適宜、定義する。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225" type="#_x0000_t202" style="position:absolute;left:0;text-align:left;margin-left:15.75pt;margin-top:17pt;width:430.5pt;height:4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">
                <v:textbo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必要に応じて、伝送、伝達、受信、発信、受信確認、電子署名、認証、暗号等の用語について適宜、定義する。</w:t>
                      </w:r>
                    </w:p>
                  </w:txbxContent>
                </v:textbox>
              </v:shape>
            </w:pict>
          </mc:Fallback>
        </mc:AlternateContent>
      </w:r>
    </w:p>
    <w:p w:rsidR="00000000" w:rsidRDefault="00215564">
      <w:pPr>
        <w:spacing w:line="400" w:lineRule="atLeast"/>
        <w:ind w:leftChars="300" w:left="630"/>
        <w:rPr>
          <w:rFonts w:ascii="ＭＳ Ｐ明朝" w:eastAsia="ＭＳ Ｐ明朝" w:hAnsi="ＭＳ Ｐ明朝" w:hint="eastAsia"/>
          <w:sz w:val="22"/>
        </w:rPr>
      </w:pPr>
    </w:p>
    <w:p w:rsidR="00000000" w:rsidRDefault="00215564">
      <w:pPr>
        <w:spacing w:line="400" w:lineRule="atLeast"/>
        <w:ind w:leftChars="300" w:left="630"/>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第４条</w:t>
      </w:r>
      <w:r>
        <w:rPr>
          <w:rFonts w:ascii="ＭＳ Ｐ明朝" w:eastAsia="ＭＳ Ｐ明朝" w:hAnsi="ＭＳ Ｐ明朝" w:hint="eastAsia"/>
          <w:b/>
          <w:bCs/>
          <w:sz w:val="22"/>
        </w:rPr>
        <w:tab/>
      </w:r>
      <w:r>
        <w:rPr>
          <w:rFonts w:ascii="ＭＳ Ｐ明朝" w:eastAsia="ＭＳ Ｐ明朝" w:hAnsi="ＭＳ Ｐ明朝" w:hint="eastAsia"/>
          <w:b/>
          <w:bCs/>
          <w:sz w:val="22"/>
        </w:rPr>
        <w:t>運用マニュアル</w:t>
      </w:r>
    </w:p>
    <w:p w:rsidR="00000000" w:rsidRDefault="00215564">
      <w:pPr>
        <w:numPr>
          <w:ilvl w:val="0"/>
          <w:numId w:val="14"/>
        </w:numPr>
        <w:spacing w:line="400" w:lineRule="atLeast"/>
        <w:rPr>
          <w:rFonts w:ascii="ＭＳ Ｐ明朝" w:eastAsia="ＭＳ Ｐ明朝" w:hAnsi="ＭＳ Ｐ明朝" w:hint="eastAsia"/>
          <w:sz w:val="22"/>
        </w:rPr>
      </w:pPr>
      <w:r>
        <w:rPr>
          <w:rFonts w:ascii="ＭＳ Ｐ明朝" w:eastAsia="ＭＳ Ｐ明朝" w:hAnsi="ＭＳ Ｐ明朝" w:hint="eastAsia"/>
          <w:sz w:val="22"/>
        </w:rPr>
        <w:t>データ交換の実施に必要なシステム、送信手順、メッセージ構成、伝達するデータの種類、システムの稼働時間その他の細目は、甲乙間で別に定めるデータ交換運用マニュアル（以下「運用マニュアル」という）で定める｡</w:t>
      </w:r>
    </w:p>
    <w:p w:rsidR="00000000" w:rsidRDefault="00215564">
      <w:pPr>
        <w:numPr>
          <w:ilvl w:val="0"/>
          <w:numId w:val="14"/>
        </w:numPr>
        <w:spacing w:line="400" w:lineRule="atLeast"/>
        <w:rPr>
          <w:rFonts w:eastAsia="ＭＳ Ｐ明朝" w:hint="eastAsia"/>
          <w:sz w:val="22"/>
        </w:rPr>
      </w:pPr>
      <w:r>
        <w:rPr>
          <w:rFonts w:eastAsia="ＭＳ Ｐ明朝" w:hint="eastAsia"/>
          <w:sz w:val="22"/>
        </w:rPr>
        <w:t>甲および乙は、運用マニュアルがこの覚書と一体をなし、この覚書と同一の効力を有することを相互に確認する｡</w:t>
      </w:r>
    </w:p>
    <w:p w:rsidR="00000000" w:rsidRDefault="00215564">
      <w:pPr>
        <w:numPr>
          <w:ilvl w:val="0"/>
          <w:numId w:val="14"/>
        </w:numPr>
        <w:spacing w:line="400" w:lineRule="atLeast"/>
        <w:rPr>
          <w:rFonts w:eastAsia="ＭＳ Ｐ明朝" w:hint="eastAsia"/>
          <w:sz w:val="22"/>
        </w:rPr>
      </w:pPr>
      <w:r>
        <w:rPr>
          <w:rFonts w:eastAsia="ＭＳ Ｐ明朝" w:hint="eastAsia"/>
          <w:sz w:val="22"/>
        </w:rPr>
        <w:t>システムの変更その他の事</w:t>
      </w:r>
      <w:r>
        <w:rPr>
          <w:rFonts w:eastAsia="ＭＳ Ｐ明朝" w:hint="eastAsia"/>
          <w:sz w:val="22"/>
        </w:rPr>
        <w:t>由により運用マニュアルを変更する必要が生じた場合には、必要に応じ、甲乙間で協議を行い変更する｡</w:t>
      </w:r>
    </w:p>
    <w:p w:rsidR="00000000" w:rsidRDefault="00215564">
      <w:pPr>
        <w:tabs>
          <w:tab w:val="num" w:pos="870"/>
        </w:tabs>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第５条</w:t>
      </w:r>
      <w:r>
        <w:rPr>
          <w:rFonts w:ascii="ＭＳ Ｐ明朝" w:eastAsia="ＭＳ Ｐ明朝" w:hAnsi="ＭＳ Ｐ明朝" w:hint="eastAsia"/>
          <w:b/>
          <w:bCs/>
          <w:sz w:val="22"/>
        </w:rPr>
        <w:tab/>
      </w:r>
      <w:r>
        <w:rPr>
          <w:rFonts w:ascii="ＭＳ Ｐ明朝" w:eastAsia="ＭＳ Ｐ明朝" w:hAnsi="ＭＳ Ｐ明朝" w:hint="eastAsia"/>
          <w:b/>
          <w:bCs/>
          <w:sz w:val="22"/>
        </w:rPr>
        <w:t>費用負担</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この協定に定めるデータ交換の運用に伴う費用の負担は別に定めるとおりとする。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第６条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データ交換の安全および信頼確保のための手順</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甲および乙は、データ交換の安全確保のため下記各号の全部またはいずれかの手順を実施するものとし、その実施の手順の内容は運用マニュアルに定めることに合意する｡</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（１）</w:t>
      </w:r>
      <w:r>
        <w:rPr>
          <w:rFonts w:ascii="ＭＳ Ｐ明朝" w:eastAsia="ＭＳ Ｐ明朝" w:hAnsi="ＭＳ Ｐ明朝" w:hint="eastAsia"/>
          <w:sz w:val="22"/>
        </w:rPr>
        <w:tab/>
      </w:r>
      <w:r>
        <w:rPr>
          <w:rFonts w:ascii="ＭＳ Ｐ明朝" w:eastAsia="ＭＳ Ｐ明朝" w:hAnsi="ＭＳ Ｐ明朝" w:hint="eastAsia"/>
          <w:sz w:val="22"/>
        </w:rPr>
        <w:t>発信者の同一性の確認手順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（２）</w:t>
      </w:r>
      <w:r>
        <w:rPr>
          <w:rFonts w:ascii="ＭＳ Ｐ明朝" w:eastAsia="ＭＳ Ｐ明朝" w:hAnsi="ＭＳ Ｐ明朝" w:hint="eastAsia"/>
          <w:sz w:val="22"/>
        </w:rPr>
        <w:tab/>
      </w:r>
      <w:r>
        <w:rPr>
          <w:rFonts w:ascii="ＭＳ Ｐ明朝" w:eastAsia="ＭＳ Ｐ明朝" w:hAnsi="ＭＳ Ｐ明朝" w:hint="eastAsia"/>
          <w:sz w:val="22"/>
        </w:rPr>
        <w:t>発信者の作成権限の確認点順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（３）</w:t>
      </w:r>
      <w:r>
        <w:rPr>
          <w:rFonts w:ascii="ＭＳ Ｐ明朝" w:eastAsia="ＭＳ Ｐ明朝" w:hAnsi="ＭＳ Ｐ明朝" w:hint="eastAsia"/>
          <w:sz w:val="22"/>
        </w:rPr>
        <w:tab/>
      </w:r>
      <w:r>
        <w:rPr>
          <w:rFonts w:ascii="ＭＳ Ｐ明朝" w:eastAsia="ＭＳ Ｐ明朝" w:hAnsi="ＭＳ Ｐ明朝" w:hint="eastAsia"/>
          <w:sz w:val="22"/>
        </w:rPr>
        <w:t>データ入力誤りの確認手</w:t>
      </w:r>
      <w:r>
        <w:rPr>
          <w:rFonts w:ascii="ＭＳ Ｐ明朝" w:eastAsia="ＭＳ Ｐ明朝" w:hAnsi="ＭＳ Ｐ明朝" w:hint="eastAsia"/>
          <w:sz w:val="22"/>
        </w:rPr>
        <w:t>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（４）</w:t>
      </w:r>
      <w:r>
        <w:rPr>
          <w:rFonts w:ascii="ＭＳ Ｐ明朝" w:eastAsia="ＭＳ Ｐ明朝" w:hAnsi="ＭＳ Ｐ明朝" w:hint="eastAsia"/>
          <w:sz w:val="22"/>
        </w:rPr>
        <w:tab/>
      </w:r>
      <w:r>
        <w:rPr>
          <w:rFonts w:ascii="ＭＳ Ｐ明朝" w:eastAsia="ＭＳ Ｐ明朝" w:hAnsi="ＭＳ Ｐ明朝" w:hint="eastAsia"/>
          <w:sz w:val="22"/>
        </w:rPr>
        <w:t>伝送途上におけるデータ変質の確認手順</w:t>
      </w:r>
    </w:p>
    <w:p w:rsidR="00000000" w:rsidRDefault="00215564">
      <w:pPr>
        <w:tabs>
          <w:tab w:val="num" w:pos="156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（５）</w:t>
      </w:r>
      <w:r>
        <w:rPr>
          <w:rFonts w:ascii="ＭＳ Ｐ明朝" w:eastAsia="ＭＳ Ｐ明朝" w:hAnsi="ＭＳ Ｐ明朝" w:hint="eastAsia"/>
          <w:sz w:val="22"/>
        </w:rPr>
        <w:tab/>
      </w:r>
      <w:r>
        <w:rPr>
          <w:rFonts w:ascii="ＭＳ Ｐ明朝" w:eastAsia="ＭＳ Ｐ明朝" w:hAnsi="ＭＳ Ｐ明朝" w:hint="eastAsia"/>
          <w:sz w:val="22"/>
        </w:rPr>
        <w:t>その他甲および乙が合意する事項</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第７条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データの伝達</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データの伝達は、運用マニュアルに定める方法により、甲乙の合意したシステム上に書き込むことにより完了したものとみなす。</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第８条</w:t>
      </w:r>
      <w:r>
        <w:rPr>
          <w:rFonts w:ascii="ＭＳ Ｐ明朝" w:eastAsia="ＭＳ Ｐ明朝" w:hAnsi="ＭＳ Ｐ明朝" w:hint="eastAsia"/>
          <w:b/>
          <w:bCs/>
          <w:sz w:val="22"/>
        </w:rPr>
        <w:tab/>
      </w:r>
      <w:r>
        <w:rPr>
          <w:rFonts w:ascii="ＭＳ Ｐ明朝" w:eastAsia="ＭＳ Ｐ明朝" w:hAnsi="ＭＳ Ｐ明朝" w:hint="eastAsia"/>
          <w:b/>
          <w:bCs/>
          <w:sz w:val="22"/>
        </w:rPr>
        <w:t>読み出し不能データの取扱い</w:t>
      </w:r>
    </w:p>
    <w:p w:rsidR="00000000" w:rsidRDefault="00215564">
      <w:pPr>
        <w:tabs>
          <w:tab w:val="num" w:pos="915"/>
        </w:tabs>
        <w:spacing w:line="400" w:lineRule="atLeast"/>
        <w:ind w:left="420"/>
        <w:rPr>
          <w:rFonts w:ascii="ＭＳ Ｐ明朝" w:eastAsia="ＭＳ Ｐ明朝" w:hAnsi="ＭＳ Ｐ明朝" w:hint="eastAsia"/>
          <w:sz w:val="22"/>
        </w:rPr>
      </w:pPr>
      <w:r>
        <w:rPr>
          <w:rFonts w:ascii="ＭＳ Ｐ明朝" w:eastAsia="ＭＳ Ｐ明朝" w:hAnsi="ＭＳ Ｐ明朝" w:hint="eastAsia"/>
          <w:sz w:val="22"/>
        </w:rPr>
        <w:t>伝達されたデータの読み出しができない場合データの受信者は、これらの事情を知った後、直ちに、相手方に対してその旨を＿＿＿＿＿により通知する｡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第９条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データの確定</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甲および乙は、伝達されたデータが第４条各号に定める安全確保のための手順にしたが</w:t>
      </w:r>
      <w:r>
        <w:rPr>
          <w:rFonts w:ascii="ＭＳ Ｐ明朝" w:eastAsia="ＭＳ Ｐ明朝" w:hAnsi="ＭＳ Ｐ明朝" w:hint="eastAsia"/>
          <w:sz w:val="22"/>
        </w:rPr>
        <w:t>って作成・伝達された場合には、それぞれ確認された事項につき受信データの内容が確定することに合意する｡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ind w:leftChars="200" w:left="420"/>
        <w:rPr>
          <w:rFonts w:ascii="ＭＳ Ｐ明朝" w:eastAsia="ＭＳ Ｐ明朝" w:hAnsi="ＭＳ Ｐ明朝" w:hint="eastAsia"/>
          <w:sz w:val="22"/>
        </w:rPr>
      </w:pP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b/>
          <w:bCs/>
          <w:noProof/>
          <w:sz w:val="20"/>
        </w:rPr>
        <mc:AlternateContent>
          <mc:Choice Requires="wps">
            <w:drawing>
              <wp:anchor distT="0" distB="0" distL="114300" distR="114300" simplePos="0" relativeHeight="251635200" behindDoc="0" locked="0" layoutInCell="1" allowOverlap="1">
                <wp:simplePos x="0" y="0"/>
                <wp:positionH relativeFrom="column">
                  <wp:posOffset>-266700</wp:posOffset>
                </wp:positionH>
                <wp:positionV relativeFrom="paragraph">
                  <wp:posOffset>38100</wp:posOffset>
                </wp:positionV>
                <wp:extent cx="6400800" cy="2578100"/>
                <wp:effectExtent l="35560" t="31750" r="31115" b="28575"/>
                <wp:wrapNone/>
                <wp:docPr id="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5781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1ABC5" id="Rectangle 143" o:spid="_x0000_s1026" style="position:absolute;left:0;text-align:left;margin-left:-21pt;margin-top:3pt;width:7in;height:203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" filled="f" strokeweight="4.5pt">
                <v:stroke linestyle="thickThin"/>
              </v:rect>
            </w:pict>
          </mc:Fallback>
        </mc:AlternateContent>
      </w:r>
      <w:r>
        <w:rPr>
          <w:rFonts w:ascii="ＭＳ Ｐ明朝" w:eastAsia="ＭＳ Ｐ明朝" w:hAnsi="ＭＳ Ｐ明朝"/>
          <w:b/>
          <w:bCs/>
          <w:noProof/>
          <w:sz w:val="20"/>
        </w:rPr>
        <mc:AlternateContent>
          <mc:Choice Requires="wps">
            <w:drawing>
              <wp:anchor distT="0" distB="0" distL="114300" distR="114300" simplePos="0" relativeHeight="251636224" behindDoc="0" locked="0" layoutInCell="1" allowOverlap="1">
                <wp:simplePos x="0" y="0"/>
                <wp:positionH relativeFrom="column">
                  <wp:posOffset>-10160</wp:posOffset>
                </wp:positionH>
                <wp:positionV relativeFrom="paragraph">
                  <wp:posOffset>-107950</wp:posOffset>
                </wp:positionV>
                <wp:extent cx="3933825" cy="342900"/>
                <wp:effectExtent l="0" t="0" r="3175" b="0"/>
                <wp:wrapNone/>
                <wp:docPr id="2"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15564">
                            <w:pPr>
                              <w:rPr>
                                <w:rFonts w:hint="eastAsia"/>
                              </w:rPr>
                            </w:pPr>
                            <w:r>
                              <w:rPr>
                                <w:rFonts w:hint="eastAsia"/>
                              </w:rPr>
                              <w:t>以下の２条文は基本的な取引契約書が別にある場合に適用する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226" type="#_x0000_t202" style="position:absolute;left:0;text-align:left;margin-left:-.8pt;margin-top:-8.5pt;width:309.75pt;height:2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" stroked="f">
                <v:textbox>
                  <w:txbxContent>
                    <w:p w:rsidR="00000000" w:rsidRDefault="00215564">
                      <w:pPr>
                        <w:rPr>
                          <w:rFonts w:hint="eastAsia"/>
                        </w:rPr>
                      </w:pPr>
                      <w:r>
                        <w:rPr>
                          <w:rFonts w:hint="eastAsia"/>
                        </w:rPr>
                        <w:t>以下の２条文は基本的な取引契約書が別にある場合に適用する</w:t>
                      </w:r>
                    </w:p>
                  </w:txbxContent>
                </v:textbox>
              </v:shape>
            </w:pict>
          </mc:Fallback>
        </mc:AlternateContent>
      </w: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10</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個別契約の成立</w:t>
      </w:r>
    </w:p>
    <w:p w:rsidR="00000000" w:rsidRDefault="00E81F67">
      <w:pPr>
        <w:spacing w:line="400" w:lineRule="atLeast"/>
        <w:rPr>
          <w:rFonts w:ascii="ＭＳ Ｐ明朝" w:eastAsia="ＭＳ Ｐ明朝" w:hAnsi="ＭＳ Ｐ明朝" w:hint="eastAsia"/>
          <w:sz w:val="22"/>
        </w:rPr>
      </w:pPr>
      <w:r>
        <w:rPr>
          <w:rFonts w:ascii="ＭＳ Ｐ明朝" w:eastAsia="ＭＳ Ｐ明朝" w:hAnsi="ＭＳ Ｐ明朝"/>
          <w:noProof/>
          <w:sz w:val="20"/>
        </w:rPr>
        <mc:AlternateContent>
          <mc:Choice Requires="wps">
            <w:drawing>
              <wp:anchor distT="0" distB="0" distL="114300" distR="114300" simplePos="0" relativeHeight="251637248" behindDoc="0" locked="0" layoutInCell="1" allowOverlap="1">
                <wp:simplePos x="0" y="0"/>
                <wp:positionH relativeFrom="column">
                  <wp:posOffset>266700</wp:posOffset>
                </wp:positionH>
                <wp:positionV relativeFrom="paragraph">
                  <wp:posOffset>139700</wp:posOffset>
                </wp:positionV>
                <wp:extent cx="5200650" cy="318770"/>
                <wp:effectExtent l="6985" t="9525" r="12065" b="5080"/>
                <wp:wrapNone/>
                <wp:docPr id="1"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318770"/>
                        </a:xfrm>
                        <a:prstGeom prst="rect">
                          <a:avLst/>
                        </a:prstGeom>
                        <a:solidFill>
                          <a:srgbClr val="FFFFFF"/>
                        </a:solidFill>
                        <a:ln w="9525">
                          <a:solidFill>
                            <a:srgbClr val="000000"/>
                          </a:solidFill>
                          <a:miter lim="800000"/>
                          <a:headEnd/>
                          <a:tailEnd/>
                        </a:ln>
                      </wps:spPr>
                      <wps:txb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「６－２－７．個別契約の成立」を参照の上、当事者間で協議・決定した内</w:t>
                            </w:r>
                            <w:r>
                              <w:rPr>
                                <w:rFonts w:ascii="Century" w:eastAsia="ＭＳ Ｐ明朝" w:hAnsi="Century" w:hint="eastAsia"/>
                              </w:rPr>
                              <w:t>容を記述する。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227" type="#_x0000_t202" style="position:absolute;left:0;text-align:left;margin-left:21pt;margin-top:11pt;width:409.5pt;height:25.1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">
                <v:textbox>
                  <w:txbxContent>
                    <w:p w:rsidR="00000000" w:rsidRDefault="00215564">
                      <w:pPr>
                        <w:pStyle w:val="a3"/>
                        <w:tabs>
                          <w:tab w:val="clear" w:pos="4252"/>
                          <w:tab w:val="clear" w:pos="8504"/>
                        </w:tabs>
                        <w:autoSpaceDE/>
                        <w:autoSpaceDN/>
                        <w:adjustRightInd/>
                        <w:textAlignment w:val="auto"/>
                        <w:rPr>
                          <w:rFonts w:ascii="Century" w:eastAsia="ＭＳ Ｐ明朝" w:hAnsi="Century" w:hint="eastAsia"/>
                        </w:rPr>
                      </w:pPr>
                      <w:r>
                        <w:rPr>
                          <w:rFonts w:ascii="Century" w:eastAsia="ＭＳ Ｐ明朝" w:hAnsi="Century" w:hint="eastAsia"/>
                        </w:rPr>
                        <w:t>「６－２－７．個別契約の成立」を参照の上、当事者間で協議・決定した内</w:t>
                      </w:r>
                      <w:r>
                        <w:rPr>
                          <w:rFonts w:ascii="Century" w:eastAsia="ＭＳ Ｐ明朝" w:hAnsi="Century" w:hint="eastAsia"/>
                        </w:rPr>
                        <w:t>容を記述する。</w:t>
                      </w:r>
                    </w:p>
                  </w:txbxContent>
                </v:textbox>
              </v:shape>
            </w:pict>
          </mc:Fallback>
        </mc:AlternateConten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11</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個別契約の変更</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個別契約の内容を変更する必要が生じた場合は、乙は甲に書面又はそれに変わるものをもって変更を依頼する。変更の結果は本システムを通じ甲から乙に報告を行う。</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12</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システムの管理</w:t>
      </w:r>
    </w:p>
    <w:p w:rsidR="00000000" w:rsidRDefault="00215564">
      <w:pPr>
        <w:spacing w:line="400" w:lineRule="atLeast"/>
        <w:ind w:left="420"/>
        <w:rPr>
          <w:rFonts w:ascii="ＭＳ Ｐ明朝" w:eastAsia="ＭＳ Ｐ明朝" w:hAnsi="ＭＳ Ｐ明朝" w:hint="eastAsia"/>
          <w:sz w:val="22"/>
        </w:rPr>
      </w:pPr>
      <w:r>
        <w:rPr>
          <w:rFonts w:ascii="ＭＳ Ｐ明朝" w:eastAsia="ＭＳ Ｐ明朝" w:hAnsi="ＭＳ Ｐ明朝" w:hint="eastAsia"/>
          <w:sz w:val="22"/>
        </w:rPr>
        <w:t>甲および乙は、データ交換が円滑かつ安全に実施されるようそれぞれのシステムを管理するものとする。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13</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本システム障害時の措置</w:t>
      </w:r>
    </w:p>
    <w:p w:rsidR="00000000" w:rsidRDefault="00215564">
      <w:pPr>
        <w:numPr>
          <w:ilvl w:val="0"/>
          <w:numId w:val="24"/>
        </w:numPr>
        <w:spacing w:line="400" w:lineRule="atLeast"/>
        <w:rPr>
          <w:rFonts w:ascii="ＭＳ Ｐ明朝" w:eastAsia="ＭＳ Ｐ明朝" w:hAnsi="ＭＳ Ｐ明朝" w:hint="eastAsia"/>
          <w:sz w:val="22"/>
        </w:rPr>
      </w:pPr>
      <w:r>
        <w:rPr>
          <w:rFonts w:ascii="ＭＳ Ｐ明朝" w:eastAsia="ＭＳ Ｐ明朝" w:hAnsi="ＭＳ Ｐ明朝" w:hint="eastAsia"/>
          <w:sz w:val="22"/>
        </w:rPr>
        <w:t>コンピュータのハード</w:t>
      </w:r>
      <w:r>
        <w:rPr>
          <w:rFonts w:ascii="ＭＳ Ｐ明朝" w:eastAsia="ＭＳ Ｐ明朝" w:hAnsi="ＭＳ Ｐ明朝" w:hint="eastAsia"/>
          <w:sz w:val="22"/>
        </w:rPr>
        <w:t>・ソフト、通信回線の故障又はその他の理由により、本システムに障害が発生した場合の対応については、運用マニュアルに定めるところによる。</w:t>
      </w:r>
    </w:p>
    <w:p w:rsidR="00000000" w:rsidRDefault="00215564">
      <w:pPr>
        <w:numPr>
          <w:ilvl w:val="0"/>
          <w:numId w:val="24"/>
        </w:numPr>
        <w:spacing w:line="400" w:lineRule="atLeast"/>
        <w:rPr>
          <w:rFonts w:ascii="ＭＳ Ｐ明朝" w:eastAsia="ＭＳ Ｐ明朝" w:hAnsi="ＭＳ Ｐ明朝" w:hint="eastAsia"/>
          <w:sz w:val="22"/>
        </w:rPr>
      </w:pPr>
      <w:r>
        <w:rPr>
          <w:rFonts w:ascii="ＭＳ Ｐ明朝" w:eastAsia="ＭＳ Ｐ明朝" w:hAnsi="ＭＳ Ｐ明朝" w:hint="eastAsia"/>
          <w:sz w:val="22"/>
        </w:rPr>
        <w:t>障害等に基づく損害については、甲乙のうち、当該障害の発生について責任の有する側が負担し、その負担金額および負担方法は両者協議の上、決定する。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14</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データの保存および交付</w:t>
      </w:r>
    </w:p>
    <w:p w:rsidR="00000000" w:rsidRDefault="00215564">
      <w:pPr>
        <w:numPr>
          <w:ilvl w:val="3"/>
          <w:numId w:val="8"/>
        </w:numPr>
        <w:tabs>
          <w:tab w:val="clear" w:pos="213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ホームページの設定者は、ホームページの改訂履歴、および全てのアクセス記録にかかるデータを保存するものとし、相手方の請求がある場合には、これを相手方に交付しなければならない。但し、プリントアウト、複製そ</w:t>
      </w:r>
      <w:r>
        <w:rPr>
          <w:rFonts w:ascii="ＭＳ Ｐ明朝" w:eastAsia="ＭＳ Ｐ明朝" w:hAnsi="ＭＳ Ｐ明朝" w:hint="eastAsia"/>
          <w:sz w:val="22"/>
        </w:rPr>
        <w:t>の他によりこの交付に費用が発生する場合には、その費用は請求者の負担とする。</w:t>
      </w:r>
    </w:p>
    <w:p w:rsidR="00000000" w:rsidRDefault="00215564">
      <w:pPr>
        <w:numPr>
          <w:ilvl w:val="3"/>
          <w:numId w:val="8"/>
        </w:numPr>
        <w:tabs>
          <w:tab w:val="clear" w:pos="2130"/>
        </w:tabs>
        <w:spacing w:line="400" w:lineRule="atLeast"/>
        <w:ind w:left="840"/>
        <w:rPr>
          <w:rFonts w:ascii="ＭＳ Ｐ明朝" w:eastAsia="ＭＳ Ｐ明朝" w:hAnsi="ＭＳ Ｐ明朝" w:hint="eastAsia"/>
          <w:sz w:val="22"/>
        </w:rPr>
      </w:pPr>
      <w:r>
        <w:rPr>
          <w:rFonts w:ascii="ＭＳ Ｐ明朝" w:eastAsia="ＭＳ Ｐ明朝" w:hAnsi="ＭＳ Ｐ明朝" w:hint="eastAsia"/>
          <w:sz w:val="22"/>
        </w:rPr>
        <w:t>保存および交付の細目に関しては運用マニュアルに定める｡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15</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記憶内容の改竄禁止</w:t>
      </w:r>
    </w:p>
    <w:p w:rsidR="00000000" w:rsidRDefault="00215564">
      <w:pPr>
        <w:spacing w:line="400" w:lineRule="atLeast"/>
        <w:ind w:leftChars="200" w:left="838" w:hangingChars="190" w:hanging="418"/>
        <w:rPr>
          <w:rFonts w:ascii="ＭＳ Ｐ明朝" w:eastAsia="ＭＳ Ｐ明朝" w:hAnsi="ＭＳ Ｐ明朝" w:hint="eastAsia"/>
          <w:sz w:val="22"/>
        </w:rPr>
      </w:pPr>
      <w:r>
        <w:rPr>
          <w:rFonts w:ascii="ＭＳ Ｐ明朝" w:eastAsia="ＭＳ Ｐ明朝" w:hAnsi="ＭＳ Ｐ明朝" w:hint="eastAsia"/>
          <w:sz w:val="22"/>
        </w:rPr>
        <w:t>１．</w:t>
      </w:r>
      <w:r>
        <w:rPr>
          <w:rFonts w:ascii="ＭＳ Ｐ明朝" w:eastAsia="ＭＳ Ｐ明朝" w:hAnsi="ＭＳ Ｐ明朝" w:hint="eastAsia"/>
          <w:sz w:val="22"/>
        </w:rPr>
        <w:tab/>
      </w:r>
      <w:r>
        <w:rPr>
          <w:rFonts w:ascii="ＭＳ Ｐ明朝" w:eastAsia="ＭＳ Ｐ明朝" w:hAnsi="ＭＳ Ｐ明朝" w:hint="eastAsia"/>
          <w:sz w:val="22"/>
        </w:rPr>
        <w:t>甲および乙は、本システムにおいて、ホームページに記録された取引関係情報の内容を改ざんしてはならない。</w:t>
      </w:r>
    </w:p>
    <w:p w:rsidR="00000000" w:rsidRDefault="00215564">
      <w:pPr>
        <w:spacing w:line="400" w:lineRule="atLeast"/>
        <w:ind w:leftChars="200" w:left="838" w:hangingChars="190" w:hanging="418"/>
        <w:rPr>
          <w:rFonts w:ascii="ＭＳ Ｐ明朝" w:eastAsia="ＭＳ Ｐ明朝" w:hAnsi="ＭＳ Ｐ明朝" w:hint="eastAsia"/>
          <w:sz w:val="22"/>
        </w:rPr>
      </w:pPr>
      <w:r>
        <w:rPr>
          <w:rFonts w:ascii="ＭＳ Ｐ明朝" w:eastAsia="ＭＳ Ｐ明朝" w:hAnsi="ＭＳ Ｐ明朝" w:hint="eastAsia"/>
          <w:sz w:val="22"/>
        </w:rPr>
        <w:t>２．</w:t>
      </w:r>
      <w:r>
        <w:rPr>
          <w:rFonts w:ascii="ＭＳ Ｐ明朝" w:eastAsia="ＭＳ Ｐ明朝" w:hAnsi="ＭＳ Ｐ明朝" w:hint="eastAsia"/>
          <w:sz w:val="22"/>
        </w:rPr>
        <w:tab/>
      </w:r>
      <w:r>
        <w:rPr>
          <w:rFonts w:ascii="ＭＳ Ｐ明朝" w:eastAsia="ＭＳ Ｐ明朝" w:hAnsi="ＭＳ Ｐ明朝" w:hint="eastAsia"/>
          <w:sz w:val="22"/>
        </w:rPr>
        <w:t>前項の規定は、ホームページに記録された取引関係情報を受信した後も同様とする。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16</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秘密保持</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甲および乙は、本覚書に基づくデータ交換の実施により知りえた相手方の情報を、その有効期間中はもとより完了後といえども秘密に保持するものと</w:t>
      </w:r>
      <w:r>
        <w:rPr>
          <w:rFonts w:ascii="ＭＳ Ｐ明朝" w:eastAsia="ＭＳ Ｐ明朝" w:hAnsi="ＭＳ Ｐ明朝" w:hint="eastAsia"/>
          <w:sz w:val="22"/>
        </w:rPr>
        <w:t>し、本来の目的以外に使用してはならない。</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17</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協議事項</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本覚書および個別契約に定めのない事項については、原契約による。又いずれの契約にも定めがない事項について疑義が生じた場合は、その都度甲乙協議の上解決するものとする。</w:t>
      </w:r>
    </w:p>
    <w:p w:rsidR="00000000" w:rsidRDefault="00215564">
      <w:pPr>
        <w:spacing w:line="400" w:lineRule="atLeast"/>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18</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覚書内容の変更</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当覚書内容に変更が生じた場合、甲乙にて協議を行い、両者合意の基に変更するものとする。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19</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紛争処理</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甲および乙は、本覚書に関連して訴訟の要が生じた場合には、＿＿＿＿＿＿裁判所を第一審の専属合意管轄裁判所とする。ただし管轄裁判所を定めないときは、</w:t>
      </w:r>
      <w:r>
        <w:rPr>
          <w:rFonts w:ascii="ＭＳ Ｐ明朝" w:eastAsia="ＭＳ Ｐ明朝" w:hAnsi="ＭＳ Ｐ明朝" w:hint="eastAsia"/>
          <w:sz w:val="22"/>
        </w:rPr>
        <w:t>民事訴訟法の定めによる。</w:t>
      </w:r>
    </w:p>
    <w:p w:rsidR="00000000" w:rsidRDefault="00215564">
      <w:pPr>
        <w:tabs>
          <w:tab w:val="num" w:pos="908"/>
        </w:tabs>
        <w:spacing w:line="400" w:lineRule="atLeast"/>
        <w:rPr>
          <w:rFonts w:ascii="ＭＳ Ｐ明朝" w:eastAsia="ＭＳ Ｐ明朝" w:hAnsi="ＭＳ Ｐ明朝" w:hint="eastAsia"/>
          <w:b/>
          <w:bCs/>
          <w:sz w:val="22"/>
        </w:rPr>
      </w:pPr>
    </w:p>
    <w:p w:rsidR="00000000" w:rsidRDefault="00215564">
      <w:pPr>
        <w:tabs>
          <w:tab w:val="num" w:pos="908"/>
        </w:tabs>
        <w:spacing w:line="400" w:lineRule="atLeast"/>
        <w:rPr>
          <w:rFonts w:ascii="ＭＳ Ｐ明朝" w:eastAsia="ＭＳ Ｐ明朝" w:hAnsi="ＭＳ Ｐ明朝" w:hint="eastAsia"/>
          <w:b/>
          <w:bCs/>
          <w:sz w:val="22"/>
        </w:rPr>
      </w:pPr>
      <w:r>
        <w:rPr>
          <w:rFonts w:ascii="ＭＳ Ｐ明朝" w:eastAsia="ＭＳ Ｐ明朝" w:hAnsi="ＭＳ Ｐ明朝" w:hint="eastAsia"/>
          <w:b/>
          <w:bCs/>
          <w:sz w:val="22"/>
        </w:rPr>
        <w:t>第</w:t>
      </w:r>
      <w:r>
        <w:rPr>
          <w:rFonts w:ascii="ＭＳ Ｐ明朝" w:eastAsia="ＭＳ Ｐ明朝" w:hAnsi="ＭＳ Ｐ明朝" w:hint="eastAsia"/>
          <w:b/>
          <w:bCs/>
          <w:sz w:val="22"/>
        </w:rPr>
        <w:t>20</w:t>
      </w:r>
      <w:r>
        <w:rPr>
          <w:rFonts w:ascii="ＭＳ Ｐ明朝" w:eastAsia="ＭＳ Ｐ明朝" w:hAnsi="ＭＳ Ｐ明朝" w:hint="eastAsia"/>
          <w:b/>
          <w:bCs/>
          <w:sz w:val="22"/>
        </w:rPr>
        <w:t>条</w:t>
      </w:r>
      <w:r>
        <w:rPr>
          <w:rFonts w:ascii="ＭＳ Ｐ明朝" w:eastAsia="ＭＳ Ｐ明朝" w:hAnsi="ＭＳ Ｐ明朝" w:hint="eastAsia"/>
          <w:b/>
          <w:bCs/>
          <w:sz w:val="22"/>
        </w:rPr>
        <w:tab/>
      </w:r>
      <w:r>
        <w:rPr>
          <w:rFonts w:ascii="ＭＳ Ｐ明朝" w:eastAsia="ＭＳ Ｐ明朝" w:hAnsi="ＭＳ Ｐ明朝" w:hint="eastAsia"/>
          <w:b/>
          <w:bCs/>
          <w:sz w:val="22"/>
        </w:rPr>
        <w:t>有効期間</w:t>
      </w:r>
    </w:p>
    <w:p w:rsidR="00000000" w:rsidRDefault="00215564">
      <w:pPr>
        <w:spacing w:line="400" w:lineRule="atLeast"/>
        <w:ind w:leftChars="200" w:left="420"/>
        <w:rPr>
          <w:rFonts w:ascii="ＭＳ Ｐ明朝" w:eastAsia="ＭＳ Ｐ明朝" w:hAnsi="ＭＳ Ｐ明朝" w:hint="eastAsia"/>
          <w:sz w:val="22"/>
        </w:rPr>
      </w:pPr>
      <w:r>
        <w:rPr>
          <w:rFonts w:ascii="ＭＳ Ｐ明朝" w:eastAsia="ＭＳ Ｐ明朝" w:hAnsi="ＭＳ Ｐ明朝" w:hint="eastAsia"/>
          <w:sz w:val="22"/>
        </w:rPr>
        <w:t>本覚書の有効期間は、取り決めの日より＿＿年間とする。但し、期間満了の＿＿カ月前までに甲乙いずれか一方から相手方に対し書面による解除の申し入れがないときは、同一条件をもって更に＿＿年間延長されるものとし、以後も同様とする。</w:t>
      </w:r>
    </w:p>
    <w:p w:rsidR="00000000" w:rsidRDefault="00215564">
      <w:pPr>
        <w:spacing w:line="400" w:lineRule="atLeast"/>
        <w:ind w:leftChars="200" w:left="420"/>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本覚書の成立を証するため、本書２通を作成し、甲乙記名捺印の上、甲乙各１通を保有する。</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r>
        <w:rPr>
          <w:rFonts w:ascii="ＭＳ Ｐ明朝" w:eastAsia="ＭＳ Ｐ明朝" w:hAnsi="ＭＳ Ｐ明朝" w:hint="eastAsia"/>
          <w:sz w:val="22"/>
        </w:rPr>
        <w:t>平成　　年　　月　　日</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firstLineChars="381" w:firstLine="838"/>
        <w:rPr>
          <w:rFonts w:ascii="ＭＳ Ｐ明朝" w:eastAsia="ＭＳ Ｐ明朝" w:hAnsi="ＭＳ Ｐ明朝" w:hint="eastAsia"/>
          <w:sz w:val="22"/>
        </w:rPr>
      </w:pPr>
      <w:r>
        <w:rPr>
          <w:rFonts w:ascii="ＭＳ Ｐ明朝" w:eastAsia="ＭＳ Ｐ明朝" w:hAnsi="ＭＳ Ｐ明朝" w:hint="eastAsia"/>
          <w:sz w:val="22"/>
        </w:rPr>
        <w:t>甲</w:t>
      </w:r>
      <w:r>
        <w:rPr>
          <w:rFonts w:ascii="ＭＳ Ｐ明朝" w:eastAsia="ＭＳ Ｐ明朝" w:hAnsi="ＭＳ Ｐ明朝" w:hint="eastAsia"/>
          <w:sz w:val="22"/>
        </w:rPr>
        <w:tab/>
      </w:r>
      <w:r>
        <w:rPr>
          <w:rFonts w:ascii="ＭＳ Ｐ明朝" w:eastAsia="ＭＳ Ｐ明朝" w:hAnsi="ＭＳ Ｐ明朝" w:hint="eastAsia"/>
          <w:sz w:val="22"/>
        </w:rPr>
        <w:t>Ａ株式会社</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印</w:t>
      </w:r>
    </w:p>
    <w:p w:rsidR="00000000" w:rsidRDefault="00215564">
      <w:pPr>
        <w:spacing w:line="400" w:lineRule="atLeast"/>
        <w:rPr>
          <w:rFonts w:ascii="ＭＳ Ｐ明朝" w:eastAsia="ＭＳ Ｐ明朝" w:hAnsi="ＭＳ Ｐ明朝" w:hint="eastAsia"/>
          <w:sz w:val="22"/>
        </w:rPr>
      </w:pPr>
    </w:p>
    <w:p w:rsidR="00000000" w:rsidRDefault="00215564">
      <w:pPr>
        <w:spacing w:line="400" w:lineRule="atLeast"/>
        <w:ind w:firstLineChars="381" w:firstLine="838"/>
        <w:rPr>
          <w:rFonts w:ascii="ＭＳ Ｐ明朝" w:eastAsia="ＭＳ Ｐ明朝" w:hAnsi="ＭＳ Ｐ明朝"/>
          <w:sz w:val="22"/>
        </w:rPr>
      </w:pPr>
      <w:r>
        <w:rPr>
          <w:rFonts w:ascii="ＭＳ Ｐ明朝" w:eastAsia="ＭＳ Ｐ明朝" w:hAnsi="ＭＳ Ｐ明朝" w:hint="eastAsia"/>
          <w:sz w:val="22"/>
        </w:rPr>
        <w:t>乙</w:t>
      </w:r>
      <w:r>
        <w:rPr>
          <w:rFonts w:ascii="ＭＳ Ｐ明朝" w:eastAsia="ＭＳ Ｐ明朝" w:hAnsi="ＭＳ Ｐ明朝" w:hint="eastAsia"/>
          <w:sz w:val="22"/>
        </w:rPr>
        <w:tab/>
      </w:r>
      <w:r>
        <w:rPr>
          <w:rFonts w:ascii="ＭＳ Ｐ明朝" w:eastAsia="ＭＳ Ｐ明朝" w:hAnsi="ＭＳ Ｐ明朝" w:hint="eastAsia"/>
          <w:sz w:val="22"/>
        </w:rPr>
        <w:t>Ｂ株式会社</w:t>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ab/>
      </w:r>
      <w:r>
        <w:rPr>
          <w:rFonts w:ascii="ＭＳ Ｐ明朝" w:eastAsia="ＭＳ Ｐ明朝" w:hAnsi="ＭＳ Ｐ明朝" w:hint="eastAsia"/>
          <w:sz w:val="22"/>
        </w:rPr>
        <w:t>印</w:t>
      </w:r>
    </w:p>
    <w:p w:rsidR="00000000" w:rsidRDefault="00215564">
      <w:pPr>
        <w:spacing w:line="400" w:lineRule="atLeast"/>
        <w:jc w:val="left"/>
        <w:rPr>
          <w:rFonts w:ascii="ＭＳ Ｐゴシック" w:eastAsia="ＭＳ Ｐゴシック" w:hAnsi="ＭＳ Ｐ明朝" w:hint="eastAsia"/>
          <w:sz w:val="22"/>
        </w:rPr>
      </w:pPr>
      <w:r>
        <w:rPr>
          <w:rFonts w:ascii="ＭＳ Ｐ明朝" w:eastAsia="ＭＳ Ｐ明朝" w:hAnsi="ＭＳ Ｐ明朝"/>
          <w:sz w:val="22"/>
        </w:rPr>
        <w:br w:type="page"/>
      </w:r>
      <w:r>
        <w:rPr>
          <w:rFonts w:ascii="ＭＳ Ｐゴシック" w:eastAsia="ＭＳ Ｐゴシック" w:hAnsi="ＭＳ Ｐ明朝" w:hint="eastAsia"/>
          <w:sz w:val="22"/>
        </w:rPr>
        <w:t>7</w:t>
      </w:r>
      <w:r>
        <w:rPr>
          <w:rFonts w:ascii="ＭＳ Ｐゴシック" w:eastAsia="ＭＳ Ｐゴシック" w:hAnsi="ＭＳ Ｐ明朝" w:hint="eastAsia"/>
          <w:sz w:val="22"/>
        </w:rPr>
        <w:t>－</w:t>
      </w:r>
      <w:r>
        <w:rPr>
          <w:rFonts w:ascii="ＭＳ Ｐゴシック" w:eastAsia="ＭＳ Ｐゴシック" w:hAnsi="ＭＳ Ｐ明朝" w:hint="eastAsia"/>
          <w:sz w:val="22"/>
        </w:rPr>
        <w:t>4</w:t>
      </w:r>
      <w:r>
        <w:rPr>
          <w:rFonts w:ascii="ＭＳ Ｐゴシック" w:eastAsia="ＭＳ Ｐゴシック" w:hAnsi="ＭＳ Ｐ明朝" w:hint="eastAsia"/>
          <w:sz w:val="22"/>
        </w:rPr>
        <w:t>．運用マニュアルの内容</w:t>
      </w:r>
    </w:p>
    <w:p w:rsidR="00000000" w:rsidRDefault="00215564">
      <w:pPr>
        <w:pStyle w:val="20"/>
        <w:spacing w:line="400" w:lineRule="atLeast"/>
        <w:ind w:firstLineChars="95" w:firstLine="209"/>
        <w:rPr>
          <w:rFonts w:ascii="ＭＳ Ｐ明朝" w:eastAsia="ＭＳ Ｐ明朝" w:hAnsi="ＭＳ Ｐ明朝" w:hint="eastAsia"/>
        </w:rPr>
      </w:pPr>
      <w:r>
        <w:rPr>
          <w:rFonts w:ascii="ＭＳ Ｐ明朝" w:eastAsia="ＭＳ Ｐ明朝" w:hAnsi="ＭＳ Ｐ明朝" w:hint="eastAsia"/>
        </w:rPr>
        <w:t>運用マニュアルで取り決めるべき内</w:t>
      </w:r>
      <w:r>
        <w:rPr>
          <w:rFonts w:ascii="ＭＳ Ｐ明朝" w:eastAsia="ＭＳ Ｐ明朝" w:hAnsi="ＭＳ Ｐ明朝" w:hint="eastAsia"/>
        </w:rPr>
        <w:t>容について一例を挙げる。</w:t>
      </w:r>
    </w:p>
    <w:p w:rsidR="00000000" w:rsidRDefault="00215564">
      <w:pPr>
        <w:pStyle w:val="20"/>
        <w:spacing w:line="400" w:lineRule="atLeast"/>
        <w:ind w:firstLineChars="95" w:firstLine="209"/>
        <w:rPr>
          <w:rFonts w:ascii="ＭＳ Ｐ明朝" w:eastAsia="ＭＳ Ｐ明朝" w:hAnsi="ＭＳ Ｐ明朝" w:hint="eastAsia"/>
        </w:rPr>
      </w:pPr>
      <w:r>
        <w:rPr>
          <w:rFonts w:ascii="ＭＳ Ｐ明朝" w:eastAsia="ＭＳ Ｐ明朝" w:hAnsi="ＭＳ Ｐ明朝" w:hint="eastAsia"/>
        </w:rPr>
        <w:t>（産業情報化推進センター発行「ＥＣ法的問題調査研究報告書」より一部を修正のうえ引用）</w:t>
      </w:r>
    </w:p>
    <w:p w:rsidR="00000000" w:rsidRDefault="00215564">
      <w:pPr>
        <w:pStyle w:val="20"/>
        <w:spacing w:line="400" w:lineRule="atLeast"/>
        <w:ind w:firstLineChars="95" w:firstLine="209"/>
        <w:rPr>
          <w:rFonts w:ascii="ＭＳ Ｐ明朝" w:eastAsia="ＭＳ Ｐ明朝" w:hAnsi="ＭＳ Ｐ明朝" w:hint="eastAsia"/>
        </w:rPr>
      </w:pP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１．（協定書および）運用マニュアル上使用する用語の定義</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２．システムの内容</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２－１．システムの適用範囲</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２－２．システム概念図およびシステム構成</w:t>
      </w:r>
    </w:p>
    <w:p w:rsidR="00000000" w:rsidRDefault="00215564">
      <w:pPr>
        <w:pStyle w:val="20"/>
        <w:spacing w:line="400" w:lineRule="atLeast"/>
        <w:rPr>
          <w:rFonts w:ascii="ＭＳ Ｐ明朝" w:eastAsia="ＭＳ Ｐ明朝" w:hAnsi="ＭＳ Ｐ明朝" w:hint="eastAsia"/>
        </w:rPr>
      </w:pPr>
      <w:r>
        <w:rPr>
          <w:rFonts w:ascii="ＭＳ Ｐ明朝" w:eastAsia="ＭＳ Ｐ明朝" w:hAnsi="ＭＳ Ｐ明朝" w:hint="eastAsia"/>
        </w:rPr>
        <w:t>３．運用手順</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３－１．伝送するデータの種類</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３－２．伝達するデータの内容</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３－３．伝達方法</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通信プロトコル、接続形態、通信回線種別、通信手順等</w:t>
      </w:r>
    </w:p>
    <w:p w:rsidR="00000000" w:rsidRDefault="00215564">
      <w:pPr>
        <w:pStyle w:val="20"/>
        <w:spacing w:line="400" w:lineRule="atLeast"/>
        <w:ind w:leftChars="100" w:left="210"/>
        <w:rPr>
          <w:rFonts w:ascii="ＭＳ Ｐ明朝" w:eastAsia="ＭＳ Ｐ明朝" w:hAnsi="ＭＳ Ｐ明朝" w:hint="eastAsia"/>
        </w:rPr>
      </w:pPr>
      <w:r>
        <w:rPr>
          <w:rFonts w:ascii="ＭＳ Ｐ明朝" w:eastAsia="ＭＳ Ｐ明朝" w:hAnsi="ＭＳ Ｐ明朝" w:hint="eastAsia"/>
        </w:rPr>
        <w:t>３－４．運用日時</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運用日、時間</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時間外に受領したデータの取扱い</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受注データ伝達までの期間、返送がなかった場合</w:t>
      </w:r>
      <w:r>
        <w:rPr>
          <w:rFonts w:ascii="ＭＳ Ｐ明朝" w:eastAsia="ＭＳ Ｐ明朝" w:hAnsi="ＭＳ Ｐ明朝" w:hint="eastAsia"/>
        </w:rPr>
        <w:t>の効果</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データの重複チェック</w:t>
      </w:r>
    </w:p>
    <w:p w:rsidR="00000000" w:rsidRDefault="00215564">
      <w:pPr>
        <w:pStyle w:val="20"/>
        <w:spacing w:line="400" w:lineRule="atLeast"/>
        <w:ind w:leftChars="400" w:left="840"/>
        <w:rPr>
          <w:rFonts w:ascii="ＭＳ Ｐ明朝" w:eastAsia="ＭＳ Ｐ明朝" w:hAnsi="ＭＳ Ｐ明朝" w:hint="eastAsia"/>
        </w:rPr>
      </w:pPr>
      <w:r>
        <w:rPr>
          <w:rFonts w:ascii="ＭＳ Ｐ明朝" w:eastAsia="ＭＳ Ｐ明朝" w:hAnsi="ＭＳ Ｐ明朝" w:hint="eastAsia"/>
        </w:rPr>
        <w:t>ゼロ件データ</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３－５．読み出し不能データの取扱い</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通知方法、通知がなかった場合の当該データの効力）</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３－６．受信確認</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受信確認が必要な場合の方法、受信確認受信までの期間</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３－７．データの保存</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保存する主体、データの範囲、期間、態様</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４．安全対策</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４－１．システムの管理</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システム管理および保守の方法、責任範囲、相手方への連絡方法、</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管理責任者、管理責任者変更の連絡方法</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４－２．安全確保のための手順</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①発信者の同一性の確認手順</w:t>
      </w:r>
    </w:p>
    <w:p w:rsidR="00000000" w:rsidRDefault="00215564">
      <w:pPr>
        <w:spacing w:line="400" w:lineRule="atLeast"/>
        <w:ind w:leftChars="750" w:left="1575"/>
        <w:jc w:val="left"/>
        <w:rPr>
          <w:rFonts w:ascii="ＭＳ Ｐ明朝" w:eastAsia="ＭＳ Ｐ明朝" w:hAnsi="ＭＳ Ｐ明朝" w:hint="eastAsia"/>
          <w:sz w:val="22"/>
        </w:rPr>
      </w:pPr>
      <w:r>
        <w:rPr>
          <w:rFonts w:ascii="ＭＳ Ｐ明朝" w:eastAsia="ＭＳ Ｐ明朝" w:hAnsi="ＭＳ Ｐ明朝" w:hint="eastAsia"/>
          <w:sz w:val="22"/>
        </w:rPr>
        <w:t>認証（</w:t>
      </w:r>
      <w:r>
        <w:rPr>
          <w:rFonts w:ascii="ＭＳ Ｐ明朝" w:eastAsia="ＭＳ Ｐ明朝" w:hAnsi="ＭＳ Ｐ明朝" w:hint="eastAsia"/>
          <w:sz w:val="22"/>
        </w:rPr>
        <w:t>ID</w:t>
      </w:r>
      <w:r>
        <w:rPr>
          <w:rFonts w:ascii="ＭＳ Ｐ明朝" w:eastAsia="ＭＳ Ｐ明朝" w:hAnsi="ＭＳ Ｐ明朝" w:hint="eastAsia"/>
          <w:sz w:val="22"/>
        </w:rPr>
        <w:t>、パスワード）、電子署名、暗号化等</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②発信者</w:t>
      </w:r>
      <w:r>
        <w:rPr>
          <w:rFonts w:ascii="ＭＳ Ｐ明朝" w:eastAsia="ＭＳ Ｐ明朝" w:hAnsi="ＭＳ Ｐ明朝" w:hint="eastAsia"/>
          <w:sz w:val="22"/>
        </w:rPr>
        <w:t>の作成権限の確認手順</w:t>
      </w:r>
    </w:p>
    <w:p w:rsidR="00000000" w:rsidRDefault="00215564">
      <w:pPr>
        <w:spacing w:line="400" w:lineRule="atLeast"/>
        <w:ind w:leftChars="750" w:left="1575"/>
        <w:jc w:val="left"/>
        <w:rPr>
          <w:rFonts w:ascii="ＭＳ Ｐ明朝" w:eastAsia="ＭＳ Ｐ明朝" w:hAnsi="ＭＳ Ｐ明朝" w:hint="eastAsia"/>
          <w:sz w:val="22"/>
        </w:rPr>
      </w:pPr>
      <w:r>
        <w:rPr>
          <w:rFonts w:ascii="ＭＳ Ｐ明朝" w:eastAsia="ＭＳ Ｐ明朝" w:hAnsi="ＭＳ Ｐ明朝" w:hint="eastAsia"/>
          <w:sz w:val="22"/>
        </w:rPr>
        <w:t>電子署名等</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③データ入力誤りの確認手段</w:t>
      </w:r>
    </w:p>
    <w:p w:rsidR="00000000" w:rsidRDefault="00215564">
      <w:pPr>
        <w:spacing w:line="400" w:lineRule="atLeast"/>
        <w:ind w:leftChars="400" w:left="840"/>
        <w:jc w:val="left"/>
        <w:rPr>
          <w:rFonts w:ascii="ＭＳ Ｐ明朝" w:eastAsia="ＭＳ Ｐ明朝" w:hAnsi="ＭＳ Ｐ明朝" w:hint="eastAsia"/>
          <w:sz w:val="22"/>
        </w:rPr>
      </w:pP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④伝送途上におけるデータ変質の確認手段</w:t>
      </w:r>
    </w:p>
    <w:p w:rsidR="00000000" w:rsidRDefault="00215564">
      <w:pPr>
        <w:spacing w:line="400" w:lineRule="atLeast"/>
        <w:ind w:leftChars="750" w:left="1575"/>
        <w:jc w:val="left"/>
        <w:rPr>
          <w:rFonts w:ascii="ＭＳ Ｐ明朝" w:eastAsia="ＭＳ Ｐ明朝" w:hAnsi="ＭＳ Ｐ明朝" w:hint="eastAsia"/>
          <w:sz w:val="22"/>
        </w:rPr>
      </w:pPr>
      <w:r>
        <w:rPr>
          <w:rFonts w:ascii="ＭＳ Ｐ明朝" w:eastAsia="ＭＳ Ｐ明朝" w:hAnsi="ＭＳ Ｐ明朝" w:hint="eastAsia"/>
          <w:sz w:val="22"/>
        </w:rPr>
        <w:t>パリティチェック、暗号化等</w:t>
      </w:r>
    </w:p>
    <w:p w:rsidR="00000000" w:rsidRDefault="00215564">
      <w:pPr>
        <w:spacing w:line="400" w:lineRule="atLeast"/>
        <w:ind w:leftChars="400" w:left="840"/>
        <w:jc w:val="left"/>
        <w:rPr>
          <w:rFonts w:ascii="ＭＳ Ｐ明朝" w:eastAsia="ＭＳ Ｐ明朝" w:hAnsi="ＭＳ Ｐ明朝" w:hint="eastAsia"/>
          <w:sz w:val="22"/>
        </w:rPr>
      </w:pPr>
      <w:r>
        <w:rPr>
          <w:rFonts w:ascii="ＭＳ Ｐ明朝" w:eastAsia="ＭＳ Ｐ明朝" w:hAnsi="ＭＳ Ｐ明朝" w:hint="eastAsia"/>
          <w:sz w:val="22"/>
        </w:rPr>
        <w:t>⑤その他の手段</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４－３．異常発生時の措置</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異常発見時の報告義務・報告体制</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主任担当者の氏名、連絡先および連絡方法</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休業時の連絡方法（通常時の運用、管理等の担当者と同じとは限らない）</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予想される障害と対処方法</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責任分担</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代替的な情報伝達方法（電話、ＦＡＸ、郵便、手渡し等）</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緊急用設備の設置方法、さらには応急措置</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原因究明および回復のための見通し、措置、報告</w:t>
      </w:r>
    </w:p>
    <w:p w:rsidR="00000000" w:rsidRDefault="00215564">
      <w:pPr>
        <w:spacing w:line="400" w:lineRule="atLeast"/>
        <w:ind w:leftChars="700" w:left="1470"/>
        <w:jc w:val="left"/>
        <w:rPr>
          <w:rFonts w:ascii="ＭＳ Ｐ明朝" w:eastAsia="ＭＳ Ｐ明朝" w:hAnsi="ＭＳ Ｐ明朝" w:hint="eastAsia"/>
          <w:sz w:val="22"/>
        </w:rPr>
      </w:pPr>
      <w:r>
        <w:rPr>
          <w:rFonts w:ascii="ＭＳ Ｐ明朝" w:eastAsia="ＭＳ Ｐ明朝" w:hAnsi="ＭＳ Ｐ明朝" w:hint="eastAsia"/>
          <w:sz w:val="22"/>
        </w:rPr>
        <w:t>（コモンキャリア、ハー</w:t>
      </w:r>
      <w:r>
        <w:rPr>
          <w:rFonts w:ascii="ＭＳ Ｐ明朝" w:eastAsia="ＭＳ Ｐ明朝" w:hAnsi="ＭＳ Ｐ明朝" w:hint="eastAsia"/>
          <w:sz w:val="22"/>
        </w:rPr>
        <w:t>ドメーカー等第三者との連絡、協調の体制）</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既処理データの点検</w:t>
      </w:r>
    </w:p>
    <w:p w:rsidR="00000000" w:rsidRDefault="00215564">
      <w:pPr>
        <w:spacing w:line="400" w:lineRule="atLeast"/>
        <w:ind w:leftChars="600" w:left="1260"/>
        <w:jc w:val="left"/>
        <w:rPr>
          <w:rFonts w:ascii="ＭＳ Ｐ明朝" w:eastAsia="ＭＳ Ｐ明朝" w:hAnsi="ＭＳ Ｐ明朝" w:hint="eastAsia"/>
          <w:sz w:val="22"/>
        </w:rPr>
      </w:pPr>
      <w:r>
        <w:rPr>
          <w:rFonts w:ascii="ＭＳ Ｐ明朝" w:eastAsia="ＭＳ Ｐ明朝" w:hAnsi="ＭＳ Ｐ明朝" w:hint="eastAsia"/>
          <w:sz w:val="22"/>
        </w:rPr>
        <w:t>損害の拡大を防ぐための一般的な協力義務および拡大損害についての賠償責任の定め</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５．費用負担</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５－１．原則</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５－２．イニシアルコスト、ランニングコスト、その他</w:t>
      </w:r>
    </w:p>
    <w:p w:rsidR="00000000" w:rsidRDefault="00215564">
      <w:pPr>
        <w:spacing w:line="400" w:lineRule="atLeast"/>
        <w:jc w:val="left"/>
        <w:rPr>
          <w:rFonts w:ascii="ＭＳ Ｐ明朝" w:eastAsia="ＭＳ Ｐ明朝" w:hAnsi="ＭＳ Ｐ明朝" w:hint="eastAsia"/>
          <w:sz w:val="22"/>
        </w:rPr>
      </w:pPr>
      <w:r>
        <w:rPr>
          <w:rFonts w:ascii="ＭＳ Ｐ明朝" w:eastAsia="ＭＳ Ｐ明朝" w:hAnsi="ＭＳ Ｐ明朝" w:hint="eastAsia"/>
          <w:sz w:val="22"/>
        </w:rPr>
        <w:t>６．運用マニュアル変更の方法</w:t>
      </w:r>
    </w:p>
    <w:p w:rsidR="00000000" w:rsidRDefault="00215564">
      <w:pPr>
        <w:spacing w:line="400" w:lineRule="atLeast"/>
        <w:ind w:leftChars="100" w:left="210"/>
        <w:jc w:val="left"/>
        <w:rPr>
          <w:rFonts w:ascii="ＭＳ Ｐ明朝" w:eastAsia="ＭＳ Ｐ明朝" w:hAnsi="ＭＳ Ｐ明朝" w:hint="eastAsia"/>
          <w:sz w:val="22"/>
        </w:rPr>
      </w:pPr>
      <w:r>
        <w:rPr>
          <w:rFonts w:ascii="ＭＳ Ｐ明朝" w:eastAsia="ＭＳ Ｐ明朝" w:hAnsi="ＭＳ Ｐ明朝" w:hint="eastAsia"/>
          <w:sz w:val="22"/>
        </w:rPr>
        <w:t>（変更履歴の記録）</w:t>
      </w:r>
    </w:p>
    <w:p w:rsidR="00000000" w:rsidRDefault="00215564">
      <w:pPr>
        <w:spacing w:line="400" w:lineRule="atLeast"/>
        <w:rPr>
          <w:rFonts w:eastAsia="ＭＳ Ｐ明朝"/>
          <w:sz w:val="22"/>
        </w:rPr>
      </w:pPr>
    </w:p>
    <w:p w:rsidR="00215564" w:rsidRDefault="00215564"/>
    <w:sectPr w:rsidR="00215564">
      <w:pgSz w:w="11906" w:h="16838"/>
      <w:pgMar w:top="1260" w:right="1361" w:bottom="1080" w:left="1361" w:header="720" w:footer="72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564" w:rsidRDefault="00215564">
      <w:r>
        <w:separator/>
      </w:r>
    </w:p>
  </w:endnote>
  <w:endnote w:type="continuationSeparator" w:id="0">
    <w:p w:rsidR="00215564" w:rsidRDefault="00215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a3"/>
      <w:framePr w:wrap="auto" w:vAnchor="text" w:hAnchor="margin" w:xAlign="center" w:y="1"/>
      <w:rPr>
        <w:rStyle w:val="a5"/>
        <w:rFonts w:eastAsia="ＭＳ Ｐ明朝"/>
      </w:rPr>
    </w:pPr>
    <w:r>
      <w:rPr>
        <w:rStyle w:val="a5"/>
      </w:rPr>
      <w:fldChar w:fldCharType="begin"/>
    </w:r>
    <w:r>
      <w:rPr>
        <w:rStyle w:val="a5"/>
      </w:rPr>
      <w:instrText xml:space="preserve">page  </w:instrText>
    </w:r>
    <w:r>
      <w:rPr>
        <w:rStyle w:val="a5"/>
      </w:rPr>
      <w:fldChar w:fldCharType="end"/>
    </w:r>
  </w:p>
  <w:p w:rsidR="00000000" w:rsidRDefault="00215564">
    <w:pPr>
      <w:pStyle w:val="a3"/>
      <w:rPr>
        <w:rFonts w:eastAsia="ＭＳ Ｐ明朝"/>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11"/>
      <w:jc w:val="center"/>
      <w:rPr>
        <w:rFonts w:eastAsia="ＭＳ Ｐ明朝"/>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a3"/>
      <w:jc w:val="center"/>
    </w:pPr>
    <w:r>
      <w:rPr>
        <w:rStyle w:val="a5"/>
      </w:rPr>
      <w:fldChar w:fldCharType="begin"/>
    </w:r>
    <w:r>
      <w:rPr>
        <w:rStyle w:val="a5"/>
      </w:rPr>
      <w:instrText xml:space="preserve"> PAGE </w:instrText>
    </w:r>
    <w:r>
      <w:rPr>
        <w:rStyle w:val="a5"/>
      </w:rPr>
      <w:fldChar w:fldCharType="separate"/>
    </w:r>
    <w:r w:rsidR="00E81F67">
      <w:rPr>
        <w:rStyle w:val="a5"/>
        <w:noProof/>
      </w:rPr>
      <w:t>18</w:t>
    </w:r>
    <w:r>
      <w:rPr>
        <w:rStyle w:val="a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11"/>
      <w:jc w:val="center"/>
      <w:rPr>
        <w:rFonts w:eastAsia="ＭＳ Ｐ明朝" w:hint="eastAsia"/>
      </w:rPr>
    </w:pPr>
    <w:r>
      <w:rPr>
        <w:rStyle w:val="a5"/>
      </w:rPr>
      <w:fldChar w:fldCharType="begin"/>
    </w:r>
    <w:r>
      <w:rPr>
        <w:rStyle w:val="a5"/>
      </w:rPr>
      <w:instrText xml:space="preserve"> PAGE </w:instrText>
    </w:r>
    <w:r>
      <w:rPr>
        <w:rStyle w:val="a5"/>
      </w:rPr>
      <w:fldChar w:fldCharType="separate"/>
    </w:r>
    <w:r w:rsidR="00E81F67">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564" w:rsidRDefault="00215564">
      <w:r>
        <w:separator/>
      </w:r>
    </w:p>
  </w:footnote>
  <w:footnote w:type="continuationSeparator" w:id="0">
    <w:p w:rsidR="00215564" w:rsidRDefault="00215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5564">
    <w:pPr>
      <w:pStyle w:val="a6"/>
      <w:rPr>
        <w:rFonts w:hint="eastAsia"/>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D17"/>
    <w:multiLevelType w:val="hybridMultilevel"/>
    <w:tmpl w:val="FDCC2FD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3D4EB1"/>
    <w:multiLevelType w:val="hybridMultilevel"/>
    <w:tmpl w:val="4ED8035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D046E1"/>
    <w:multiLevelType w:val="hybridMultilevel"/>
    <w:tmpl w:val="E5A0DA2E"/>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DC859DD"/>
    <w:multiLevelType w:val="hybridMultilevel"/>
    <w:tmpl w:val="5FACABF4"/>
    <w:lvl w:ilvl="0" w:tplc="A760B656">
      <w:start w:val="1"/>
      <w:numFmt w:val="decimalFullWidth"/>
      <w:lvlText w:val="%1．"/>
      <w:lvlJc w:val="left"/>
      <w:pPr>
        <w:tabs>
          <w:tab w:val="num" w:pos="1260"/>
        </w:tabs>
        <w:ind w:left="1260" w:hanging="45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4" w15:restartNumberingAfterBreak="0">
    <w:nsid w:val="13706038"/>
    <w:multiLevelType w:val="hybridMultilevel"/>
    <w:tmpl w:val="2F7CEDD4"/>
    <w:lvl w:ilvl="0" w:tplc="A760B656">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677048B"/>
    <w:multiLevelType w:val="hybridMultilevel"/>
    <w:tmpl w:val="E390BFFE"/>
    <w:lvl w:ilvl="0" w:tplc="0409000F">
      <w:start w:val="1"/>
      <w:numFmt w:val="decimal"/>
      <w:lvlText w:val="%1."/>
      <w:lvlJc w:val="left"/>
      <w:pPr>
        <w:tabs>
          <w:tab w:val="num" w:pos="840"/>
        </w:tabs>
        <w:ind w:left="840" w:hanging="420"/>
      </w:pPr>
    </w:lvl>
    <w:lvl w:ilvl="1" w:tplc="A760B656">
      <w:start w:val="1"/>
      <w:numFmt w:val="decimalFullWidth"/>
      <w:lvlText w:val="%2．"/>
      <w:lvlJc w:val="left"/>
      <w:pPr>
        <w:tabs>
          <w:tab w:val="num" w:pos="1290"/>
        </w:tabs>
        <w:ind w:left="1290" w:hanging="450"/>
      </w:pPr>
      <w:rPr>
        <w:rFonts w:hint="eastAsia"/>
      </w:rPr>
    </w:lvl>
    <w:lvl w:ilvl="2" w:tplc="0409000F">
      <w:start w:val="1"/>
      <w:numFmt w:val="decimal"/>
      <w:lvlText w:val="%3."/>
      <w:lvlJc w:val="left"/>
      <w:pPr>
        <w:tabs>
          <w:tab w:val="num" w:pos="1680"/>
        </w:tabs>
        <w:ind w:left="1680" w:hanging="420"/>
      </w:pPr>
    </w:lvl>
    <w:lvl w:ilvl="3" w:tplc="A760B656">
      <w:start w:val="1"/>
      <w:numFmt w:val="decimalFullWidth"/>
      <w:lvlText w:val="%4．"/>
      <w:lvlJc w:val="left"/>
      <w:pPr>
        <w:tabs>
          <w:tab w:val="num" w:pos="2130"/>
        </w:tabs>
        <w:ind w:left="2130" w:hanging="450"/>
      </w:pPr>
      <w:rPr>
        <w:rFonts w:hint="eastAsia"/>
      </w:r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E497BE2"/>
    <w:multiLevelType w:val="hybridMultilevel"/>
    <w:tmpl w:val="B1768C14"/>
    <w:lvl w:ilvl="0" w:tplc="A760B656">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004784B"/>
    <w:multiLevelType w:val="hybridMultilevel"/>
    <w:tmpl w:val="4112B576"/>
    <w:lvl w:ilvl="0" w:tplc="A760B656">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220265D2"/>
    <w:multiLevelType w:val="hybridMultilevel"/>
    <w:tmpl w:val="CE287744"/>
    <w:lvl w:ilvl="0" w:tplc="A760B656">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81C7E00"/>
    <w:multiLevelType w:val="hybridMultilevel"/>
    <w:tmpl w:val="07744004"/>
    <w:lvl w:ilvl="0" w:tplc="882449E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BE402C5"/>
    <w:multiLevelType w:val="hybridMultilevel"/>
    <w:tmpl w:val="778E25EC"/>
    <w:lvl w:ilvl="0" w:tplc="B7220B1C">
      <w:start w:val="1"/>
      <w:numFmt w:val="decimal"/>
      <w:lvlText w:val="第%1条"/>
      <w:lvlJc w:val="left"/>
      <w:pPr>
        <w:tabs>
          <w:tab w:val="num" w:pos="720"/>
        </w:tabs>
        <w:ind w:left="720" w:hanging="720"/>
      </w:pPr>
      <w:rPr>
        <w:rFonts w:hint="eastAsia"/>
      </w:rPr>
    </w:lvl>
    <w:lvl w:ilvl="1" w:tplc="A760B656">
      <w:start w:val="1"/>
      <w:numFmt w:val="decimalFullWidth"/>
      <w:lvlText w:val="%2．"/>
      <w:lvlJc w:val="left"/>
      <w:pPr>
        <w:tabs>
          <w:tab w:val="num" w:pos="870"/>
        </w:tabs>
        <w:ind w:left="870" w:hanging="450"/>
      </w:pPr>
      <w:rPr>
        <w:rFonts w:hint="eastAsia"/>
      </w:rPr>
    </w:lvl>
    <w:lvl w:ilvl="2" w:tplc="3A8A291E">
      <w:start w:val="1"/>
      <w:numFmt w:val="decimalFullWidth"/>
      <w:lvlText w:val="（%3）"/>
      <w:lvlJc w:val="left"/>
      <w:pPr>
        <w:tabs>
          <w:tab w:val="num" w:pos="1560"/>
        </w:tabs>
        <w:ind w:left="1560" w:hanging="720"/>
      </w:pPr>
      <w:rPr>
        <w:rFonts w:hint="eastAsia"/>
      </w:r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4D065D"/>
    <w:multiLevelType w:val="hybridMultilevel"/>
    <w:tmpl w:val="CE287744"/>
    <w:lvl w:ilvl="0" w:tplc="04090001">
      <w:start w:val="1"/>
      <w:numFmt w:val="bullet"/>
      <w:lvlText w:val=""/>
      <w:lvlJc w:val="left"/>
      <w:pPr>
        <w:tabs>
          <w:tab w:val="num" w:pos="1260"/>
        </w:tabs>
        <w:ind w:left="1260" w:hanging="420"/>
      </w:pPr>
      <w:rPr>
        <w:rFonts w:ascii="Wingdings" w:hAnsi="Wingding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D93FF3"/>
    <w:multiLevelType w:val="hybridMultilevel"/>
    <w:tmpl w:val="23BE8E5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B1027E2"/>
    <w:multiLevelType w:val="hybridMultilevel"/>
    <w:tmpl w:val="806C137E"/>
    <w:lvl w:ilvl="0" w:tplc="A760B656">
      <w:start w:val="1"/>
      <w:numFmt w:val="decimalFullWidth"/>
      <w:lvlText w:val="%1．"/>
      <w:lvlJc w:val="left"/>
      <w:pPr>
        <w:tabs>
          <w:tab w:val="num" w:pos="870"/>
        </w:tabs>
        <w:ind w:left="87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D56472E"/>
    <w:multiLevelType w:val="hybridMultilevel"/>
    <w:tmpl w:val="43B86002"/>
    <w:lvl w:ilvl="0" w:tplc="22B60FD2">
      <w:start w:val="1"/>
      <w:numFmt w:val="decimal"/>
      <w:lvlText w:val="第%1条"/>
      <w:lvlJc w:val="left"/>
      <w:pPr>
        <w:tabs>
          <w:tab w:val="num" w:pos="915"/>
        </w:tabs>
        <w:ind w:left="915" w:hanging="915"/>
      </w:pPr>
      <w:rPr>
        <w:rFonts w:hint="eastAsia"/>
      </w:rPr>
    </w:lvl>
    <w:lvl w:ilvl="1" w:tplc="1460E42E">
      <w:start w:val="1"/>
      <w:numFmt w:val="decimalFullWidth"/>
      <w:lvlText w:val="%2．"/>
      <w:lvlJc w:val="left"/>
      <w:pPr>
        <w:tabs>
          <w:tab w:val="num" w:pos="870"/>
        </w:tabs>
        <w:ind w:left="870" w:hanging="450"/>
      </w:pPr>
      <w:rPr>
        <w:rFonts w:hint="eastAsia"/>
      </w:rPr>
    </w:lvl>
    <w:lvl w:ilvl="2" w:tplc="BD5C150C">
      <w:start w:val="1"/>
      <w:numFmt w:val="decimalFullWidth"/>
      <w:lvlText w:val="（%3）"/>
      <w:lvlJc w:val="left"/>
      <w:pPr>
        <w:tabs>
          <w:tab w:val="num" w:pos="1560"/>
        </w:tabs>
        <w:ind w:left="1560" w:hanging="720"/>
      </w:pPr>
      <w:rPr>
        <w:rFonts w:hint="eastAsia"/>
      </w:rPr>
    </w:lvl>
    <w:lvl w:ilvl="3" w:tplc="1460E42E">
      <w:start w:val="1"/>
      <w:numFmt w:val="decimalFullWidth"/>
      <w:lvlText w:val="%4．"/>
      <w:lvlJc w:val="left"/>
      <w:pPr>
        <w:tabs>
          <w:tab w:val="num" w:pos="1710"/>
        </w:tabs>
        <w:ind w:left="1710" w:hanging="45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3756DE"/>
    <w:multiLevelType w:val="hybridMultilevel"/>
    <w:tmpl w:val="8F66E56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9827DA"/>
    <w:multiLevelType w:val="hybridMultilevel"/>
    <w:tmpl w:val="24FC5CA0"/>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494E7994"/>
    <w:multiLevelType w:val="hybridMultilevel"/>
    <w:tmpl w:val="06A8DD10"/>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12B35D5"/>
    <w:multiLevelType w:val="hybridMultilevel"/>
    <w:tmpl w:val="CB2A9302"/>
    <w:lvl w:ilvl="0" w:tplc="1460E42E">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8D77773"/>
    <w:multiLevelType w:val="hybridMultilevel"/>
    <w:tmpl w:val="778E25EC"/>
    <w:lvl w:ilvl="0" w:tplc="04090001">
      <w:start w:val="1"/>
      <w:numFmt w:val="bullet"/>
      <w:lvlText w:val=""/>
      <w:lvlJc w:val="left"/>
      <w:pPr>
        <w:tabs>
          <w:tab w:val="num" w:pos="420"/>
        </w:tabs>
        <w:ind w:left="420" w:hanging="420"/>
      </w:pPr>
      <w:rPr>
        <w:rFonts w:ascii="Wingdings" w:hAnsi="Wingdings" w:hint="default"/>
      </w:rPr>
    </w:lvl>
    <w:lvl w:ilvl="1" w:tplc="A760B656">
      <w:start w:val="1"/>
      <w:numFmt w:val="decimalFullWidth"/>
      <w:lvlText w:val="%2．"/>
      <w:lvlJc w:val="left"/>
      <w:pPr>
        <w:tabs>
          <w:tab w:val="num" w:pos="870"/>
        </w:tabs>
        <w:ind w:left="870" w:hanging="450"/>
      </w:pPr>
      <w:rPr>
        <w:rFonts w:hint="eastAsia"/>
      </w:rPr>
    </w:lvl>
    <w:lvl w:ilvl="2" w:tplc="3A8A291E">
      <w:start w:val="1"/>
      <w:numFmt w:val="decimalFullWidth"/>
      <w:lvlText w:val="（%3）"/>
      <w:lvlJc w:val="left"/>
      <w:pPr>
        <w:tabs>
          <w:tab w:val="num" w:pos="1560"/>
        </w:tabs>
        <w:ind w:left="1560" w:hanging="720"/>
      </w:pPr>
      <w:rPr>
        <w:rFonts w:hint="eastAsia"/>
      </w:r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D804842"/>
    <w:multiLevelType w:val="hybridMultilevel"/>
    <w:tmpl w:val="884422B6"/>
    <w:lvl w:ilvl="0" w:tplc="A760B656">
      <w:start w:val="1"/>
      <w:numFmt w:val="decimalFullWidth"/>
      <w:lvlText w:val="%1．"/>
      <w:lvlJc w:val="left"/>
      <w:pPr>
        <w:tabs>
          <w:tab w:val="num" w:pos="870"/>
        </w:tabs>
        <w:ind w:left="87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A837623"/>
    <w:multiLevelType w:val="hybridMultilevel"/>
    <w:tmpl w:val="50367C96"/>
    <w:lvl w:ilvl="0" w:tplc="75B878DE">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0402042"/>
    <w:multiLevelType w:val="hybridMultilevel"/>
    <w:tmpl w:val="24FC5CA0"/>
    <w:lvl w:ilvl="0" w:tplc="04090001">
      <w:start w:val="1"/>
      <w:numFmt w:val="bullet"/>
      <w:lvlText w:val=""/>
      <w:lvlJc w:val="left"/>
      <w:pPr>
        <w:tabs>
          <w:tab w:val="num" w:pos="840"/>
        </w:tabs>
        <w:ind w:left="840" w:hanging="420"/>
      </w:pPr>
      <w:rPr>
        <w:rFonts w:ascii="Wingdings" w:hAnsi="Wingding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708E5541"/>
    <w:multiLevelType w:val="hybridMultilevel"/>
    <w:tmpl w:val="A8C07036"/>
    <w:lvl w:ilvl="0" w:tplc="A760B656">
      <w:start w:val="1"/>
      <w:numFmt w:val="decimalFullWidth"/>
      <w:lvlText w:val="%1．"/>
      <w:lvlJc w:val="left"/>
      <w:pPr>
        <w:tabs>
          <w:tab w:val="num" w:pos="1290"/>
        </w:tabs>
        <w:ind w:left="1290" w:hanging="4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73E97E4C"/>
    <w:multiLevelType w:val="hybridMultilevel"/>
    <w:tmpl w:val="63843494"/>
    <w:lvl w:ilvl="0" w:tplc="BC826B5E">
      <w:start w:val="1"/>
      <w:numFmt w:val="decimalFullWidth"/>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74605519"/>
    <w:multiLevelType w:val="hybridMultilevel"/>
    <w:tmpl w:val="3ED2825A"/>
    <w:lvl w:ilvl="0" w:tplc="E67CEA6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CBB687A"/>
    <w:multiLevelType w:val="hybridMultilevel"/>
    <w:tmpl w:val="B812181E"/>
    <w:lvl w:ilvl="0" w:tplc="A760B656">
      <w:start w:val="1"/>
      <w:numFmt w:val="decimalFullWidth"/>
      <w:lvlText w:val="%1．"/>
      <w:lvlJc w:val="left"/>
      <w:pPr>
        <w:tabs>
          <w:tab w:val="num" w:pos="870"/>
        </w:tabs>
        <w:ind w:left="87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14"/>
  </w:num>
  <w:num w:numId="3">
    <w:abstractNumId w:val="24"/>
  </w:num>
  <w:num w:numId="4">
    <w:abstractNumId w:val="15"/>
  </w:num>
  <w:num w:numId="5">
    <w:abstractNumId w:val="19"/>
  </w:num>
  <w:num w:numId="6">
    <w:abstractNumId w:val="12"/>
  </w:num>
  <w:num w:numId="7">
    <w:abstractNumId w:val="0"/>
  </w:num>
  <w:num w:numId="8">
    <w:abstractNumId w:val="5"/>
  </w:num>
  <w:num w:numId="9">
    <w:abstractNumId w:val="3"/>
  </w:num>
  <w:num w:numId="10">
    <w:abstractNumId w:val="8"/>
  </w:num>
  <w:num w:numId="11">
    <w:abstractNumId w:val="26"/>
  </w:num>
  <w:num w:numId="12">
    <w:abstractNumId w:val="18"/>
  </w:num>
  <w:num w:numId="13">
    <w:abstractNumId w:val="4"/>
  </w:num>
  <w:num w:numId="14">
    <w:abstractNumId w:val="13"/>
  </w:num>
  <w:num w:numId="15">
    <w:abstractNumId w:val="1"/>
  </w:num>
  <w:num w:numId="16">
    <w:abstractNumId w:val="2"/>
  </w:num>
  <w:num w:numId="17">
    <w:abstractNumId w:val="20"/>
  </w:num>
  <w:num w:numId="18">
    <w:abstractNumId w:val="23"/>
  </w:num>
  <w:num w:numId="19">
    <w:abstractNumId w:val="6"/>
  </w:num>
  <w:num w:numId="20">
    <w:abstractNumId w:val="7"/>
  </w:num>
  <w:num w:numId="21">
    <w:abstractNumId w:val="11"/>
  </w:num>
  <w:num w:numId="22">
    <w:abstractNumId w:val="16"/>
  </w:num>
  <w:num w:numId="23">
    <w:abstractNumId w:val="22"/>
  </w:num>
  <w:num w:numId="24">
    <w:abstractNumId w:val="17"/>
  </w:num>
  <w:num w:numId="25">
    <w:abstractNumId w:val="21"/>
  </w:num>
  <w:num w:numId="26">
    <w:abstractNumId w:val="2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F67"/>
    <w:rsid w:val="00215564"/>
    <w:rsid w:val="00E81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34CA3DE-FF2E-4A86-853A-AB739DFC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autoSpaceDE w:val="0"/>
      <w:autoSpaceDN w:val="0"/>
      <w:adjustRightInd w:val="0"/>
      <w:spacing w:line="240" w:lineRule="exact"/>
      <w:textAlignment w:val="baseline"/>
      <w:outlineLvl w:val="0"/>
    </w:pPr>
    <w:rPr>
      <w:rFonts w:ascii="Times New Roman" w:hAnsi="Times New Roman"/>
      <w:color w:val="000000"/>
      <w:sz w:val="32"/>
      <w:szCs w:val="2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autoSpaceDE w:val="0"/>
      <w:autoSpaceDN w:val="0"/>
      <w:adjustRightInd w:val="0"/>
      <w:textAlignment w:val="baseline"/>
    </w:pPr>
    <w:rPr>
      <w:rFonts w:ascii="Times New Roman" w:hAnsi="Times New Roman"/>
      <w:szCs w:val="20"/>
    </w:rPr>
  </w:style>
  <w:style w:type="paragraph" w:styleId="a4">
    <w:name w:val="Body Text Indent"/>
    <w:basedOn w:val="a"/>
    <w:semiHidden/>
    <w:pPr>
      <w:autoSpaceDE w:val="0"/>
      <w:autoSpaceDN w:val="0"/>
      <w:adjustRightInd w:val="0"/>
      <w:ind w:left="210" w:hanging="210"/>
      <w:textAlignment w:val="baseline"/>
    </w:pPr>
    <w:rPr>
      <w:rFonts w:ascii="Times New Roman" w:hAnsi="Times New Roman"/>
      <w:szCs w:val="20"/>
    </w:rPr>
  </w:style>
  <w:style w:type="paragraph" w:styleId="2">
    <w:name w:val="Body Text Indent 2"/>
    <w:basedOn w:val="a"/>
    <w:semiHidden/>
    <w:pPr>
      <w:autoSpaceDE w:val="0"/>
      <w:autoSpaceDN w:val="0"/>
      <w:adjustRightInd w:val="0"/>
      <w:ind w:left="181" w:hanging="181"/>
      <w:textAlignment w:val="baseline"/>
    </w:pPr>
    <w:rPr>
      <w:rFonts w:ascii="Times New Roman" w:hAnsi="Times New Roman"/>
      <w:szCs w:val="20"/>
    </w:rPr>
  </w:style>
  <w:style w:type="paragraph" w:styleId="20">
    <w:name w:val="Body Text 2"/>
    <w:basedOn w:val="a"/>
    <w:semiHidden/>
    <w:pPr>
      <w:autoSpaceDE w:val="0"/>
      <w:autoSpaceDN w:val="0"/>
      <w:adjustRightInd w:val="0"/>
      <w:jc w:val="left"/>
      <w:textAlignment w:val="baseline"/>
    </w:pPr>
    <w:rPr>
      <w:rFonts w:ascii="Times New Roman" w:hAnsi="Times New Roman"/>
      <w:sz w:val="22"/>
      <w:szCs w:val="20"/>
    </w:rPr>
  </w:style>
  <w:style w:type="paragraph" w:styleId="3">
    <w:name w:val="Body Text Indent 3"/>
    <w:basedOn w:val="a"/>
    <w:semiHidden/>
    <w:pPr>
      <w:ind w:leftChars="100" w:left="210"/>
    </w:pPr>
    <w:rPr>
      <w:rFonts w:ascii="ＭＳ Ｐ明朝" w:eastAsia="ＭＳ Ｐ明朝" w:hAnsi="ＭＳ Ｐ明朝"/>
      <w:sz w:val="22"/>
      <w:szCs w:val="20"/>
    </w:rPr>
  </w:style>
  <w:style w:type="character" w:styleId="a5">
    <w:name w:val="page number"/>
    <w:basedOn w:val="10"/>
    <w:semiHidden/>
    <w:rPr>
      <w:sz w:val="20"/>
    </w:rPr>
  </w:style>
  <w:style w:type="character" w:customStyle="1" w:styleId="10">
    <w:name w:val="段落フォント1"/>
    <w:rPr>
      <w:sz w:val="20"/>
    </w:rPr>
  </w:style>
  <w:style w:type="paragraph" w:customStyle="1" w:styleId="11">
    <w:name w:val="フッター1"/>
    <w:basedOn w:val="a"/>
    <w:pPr>
      <w:tabs>
        <w:tab w:val="center" w:pos="4252"/>
        <w:tab w:val="right" w:pos="8504"/>
      </w:tabs>
      <w:autoSpaceDE w:val="0"/>
      <w:autoSpaceDN w:val="0"/>
      <w:adjustRightInd w:val="0"/>
      <w:textAlignment w:val="baseline"/>
    </w:pPr>
    <w:rPr>
      <w:rFonts w:ascii="Times New Roman" w:hAnsi="Times New Roman"/>
      <w:szCs w:val="20"/>
    </w:rPr>
  </w:style>
  <w:style w:type="paragraph" w:styleId="a6">
    <w:name w:val="header"/>
    <w:basedOn w:val="a"/>
    <w:semiHidden/>
    <w:pPr>
      <w:tabs>
        <w:tab w:val="center" w:pos="4252"/>
        <w:tab w:val="right" w:pos="8504"/>
      </w:tabs>
      <w:snapToGrid w:val="0"/>
    </w:pPr>
    <w:rPr>
      <w:szCs w:val="20"/>
    </w:rPr>
  </w:style>
  <w:style w:type="paragraph" w:styleId="30">
    <w:name w:val="Body Text 3"/>
    <w:basedOn w:val="a"/>
    <w:semiHidden/>
    <w:rPr>
      <w:rFonts w:eastAsia="ＭＳ ゴシック"/>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wmf"/><Relationship Id="rId39" Type="http://schemas.openxmlformats.org/officeDocument/2006/relationships/header" Target="header2.xml"/><Relationship Id="rId21" Type="http://schemas.openxmlformats.org/officeDocument/2006/relationships/image" Target="media/image12.png"/><Relationship Id="rId34" Type="http://schemas.openxmlformats.org/officeDocument/2006/relationships/image" Target="media/image24.emf"/><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oleObject" Target="embeddings/Microsoft_Word_97-2003___.doc"/><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Excel_97-2003_______.xls"/><Relationship Id="rId24" Type="http://schemas.openxmlformats.org/officeDocument/2006/relationships/image" Target="media/image15.wmf"/><Relationship Id="rId32" Type="http://schemas.openxmlformats.org/officeDocument/2006/relationships/image" Target="media/image22.emf"/><Relationship Id="rId37" Type="http://schemas.openxmlformats.org/officeDocument/2006/relationships/header" Target="header1.xml"/><Relationship Id="rId40" Type="http://schemas.openxmlformats.org/officeDocument/2006/relationships/footer" Target="footer4.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6.emf"/><Relationship Id="rId10" Type="http://schemas.openxmlformats.org/officeDocument/2006/relationships/image" Target="media/image2.wmf"/><Relationship Id="rId19" Type="http://schemas.openxmlformats.org/officeDocument/2006/relationships/image" Target="media/image10.wmf"/><Relationship Id="rId31" Type="http://schemas.openxmlformats.org/officeDocument/2006/relationships/image" Target="media/image21.emf"/><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customXml" Target="../customXml/item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3.emf"/><Relationship Id="rId38" Type="http://schemas.openxmlformats.org/officeDocument/2006/relationships/footer" Target="footer3.xml"/><Relationship Id="rId20" Type="http://schemas.openxmlformats.org/officeDocument/2006/relationships/image" Target="media/image11.wmf"/><Relationship Id="rId41"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1444F1CE046F42BDD521995DAFA1B4" ma:contentTypeVersion="10" ma:contentTypeDescription="新しいドキュメントを作成します。" ma:contentTypeScope="" ma:versionID="681f4de6a7097a726f5c6942a903bddf">
  <xsd:schema xmlns:xsd="http://www.w3.org/2001/XMLSchema" xmlns:xs="http://www.w3.org/2001/XMLSchema" xmlns:p="http://schemas.microsoft.com/office/2006/metadata/properties" xmlns:ns2="2b4b6b0f-e365-4696-aed4-1b43409c354e" xmlns:ns3="516b2011-fd7b-4c04-8f41-bba4de77512d" targetNamespace="http://schemas.microsoft.com/office/2006/metadata/properties" ma:root="true" ma:fieldsID="5449afed44d78c34c88ee021a757496a" ns2:_="" ns3:_="">
    <xsd:import namespace="2b4b6b0f-e365-4696-aed4-1b43409c354e"/>
    <xsd:import namespace="516b2011-fd7b-4c04-8f41-bba4de775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b6b0f-e365-4696-aed4-1b43409c35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cf07ac84-4669-476d-890e-de4916b840a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6b2011-fd7b-4c04-8f41-bba4de77512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675370e-2f8c-496e-8104-3902432afd23}" ma:internalName="TaxCatchAll" ma:showField="CatchAllData" ma:web="516b2011-fd7b-4c04-8f41-bba4de7751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b4b6b0f-e365-4696-aed4-1b43409c354e">
      <Terms xmlns="http://schemas.microsoft.com/office/infopath/2007/PartnerControls"/>
    </lcf76f155ced4ddcb4097134ff3c332f>
    <TaxCatchAll xmlns="516b2011-fd7b-4c04-8f41-bba4de77512d" xsi:nil="true"/>
  </documentManagement>
</p:properties>
</file>

<file path=customXml/itemProps1.xml><?xml version="1.0" encoding="utf-8"?>
<ds:datastoreItem xmlns:ds="http://schemas.openxmlformats.org/officeDocument/2006/customXml" ds:itemID="{5B5931D4-483A-4FDD-8334-09941660F7AB}"/>
</file>

<file path=customXml/itemProps2.xml><?xml version="1.0" encoding="utf-8"?>
<ds:datastoreItem xmlns:ds="http://schemas.openxmlformats.org/officeDocument/2006/customXml" ds:itemID="{5588ECF1-E090-457D-B0C3-F4FFFAB1602B}"/>
</file>

<file path=customXml/itemProps3.xml><?xml version="1.0" encoding="utf-8"?>
<ds:datastoreItem xmlns:ds="http://schemas.openxmlformats.org/officeDocument/2006/customXml" ds:itemID="{2891E450-2F7D-4F07-BDCD-D6B47514F6A3}"/>
</file>

<file path=docProps/app.xml><?xml version="1.0" encoding="utf-8"?>
<Properties xmlns="http://schemas.openxmlformats.org/officeDocument/2006/extended-properties" xmlns:vt="http://schemas.openxmlformats.org/officeDocument/2006/docPropsVTypes">
  <Template>Normal.dotm</Template>
  <TotalTime>1</TotalTime>
  <Pages>46</Pages>
  <Words>4108</Words>
  <Characters>23421</Characters>
  <Application>Microsoft Office Word</Application>
  <DocSecurity>0</DocSecurity>
  <Lines>195</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インターネットＥＤＩの手引き</vt:lpstr>
      <vt:lpstr>インターネットＥＤＩの手引き</vt:lpstr>
    </vt:vector>
  </TitlesOfParts>
  <Company> </Company>
  <LinksUpToDate>false</LinksUpToDate>
  <CharactersWithSpaces>27475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インターネットＥＤＩの手引き</dc:title>
  <dc:subject/>
  <dc:creator>KINOSHITA</dc:creator>
  <cp:keywords/>
  <dc:description/>
  <cp:lastModifiedBy>大久保 洋</cp:lastModifiedBy>
  <cp:revision>2</cp:revision>
  <cp:lastPrinted>2007-05-09T08:42:00Z</cp:lastPrinted>
  <dcterms:created xsi:type="dcterms:W3CDTF">2025-11-18T07:27:00Z</dcterms:created>
  <dcterms:modified xsi:type="dcterms:W3CDTF">2025-11-18T07:27:00Z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0x0101001C1444F1CE046F42BDD521995DAFA1B4</vt:lpwstr>
  </property>
</Properties>
</file>